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842" w:rsidRPr="00C2699F" w:rsidRDefault="00A56842" w:rsidP="00D13C98">
      <w:pPr>
        <w:jc w:val="center"/>
      </w:pPr>
    </w:p>
    <w:p w:rsidR="00A56842" w:rsidRPr="00C2699F" w:rsidRDefault="00A56842" w:rsidP="006539FF">
      <w:pPr>
        <w:jc w:val="center"/>
      </w:pPr>
    </w:p>
    <w:p w:rsidR="00A56842" w:rsidRPr="00C2699F" w:rsidRDefault="00A56842" w:rsidP="009D4EAD">
      <w:pPr>
        <w:jc w:val="center"/>
        <w:rPr>
          <w:b/>
          <w:sz w:val="32"/>
          <w:szCs w:val="32"/>
        </w:rPr>
      </w:pPr>
      <w:r w:rsidRPr="00C2699F">
        <w:rPr>
          <w:b/>
          <w:sz w:val="32"/>
          <w:szCs w:val="32"/>
        </w:rPr>
        <w:t>KÖZBESZERZÉSI DOKUMENTÁCIÓ</w:t>
      </w:r>
    </w:p>
    <w:p w:rsidR="00A56842" w:rsidRPr="0043402F" w:rsidRDefault="000818E0" w:rsidP="0043402F">
      <w:pPr>
        <w:jc w:val="center"/>
        <w:rPr>
          <w:b/>
          <w:rPrChange w:id="0" w:author="Szerző" w:date="2017-02-21T16:30:00Z">
            <w:rPr/>
          </w:rPrChange>
        </w:rPr>
      </w:pPr>
      <w:ins w:id="1" w:author="Szerző" w:date="2017-02-21T16:29:00Z">
        <w:r w:rsidRPr="000818E0">
          <w:rPr>
            <w:b/>
            <w:rPrChange w:id="2" w:author="Szerző" w:date="2017-02-21T16:30:00Z">
              <w:rPr/>
            </w:rPrChange>
          </w:rPr>
          <w:t>I.</w:t>
        </w:r>
      </w:ins>
      <w:ins w:id="3" w:author="Szerző" w:date="2017-02-21T16:30:00Z">
        <w:r w:rsidRPr="000818E0">
          <w:rPr>
            <w:b/>
            <w:rPrChange w:id="4" w:author="Szerző" w:date="2017-02-21T16:30:00Z">
              <w:rPr/>
            </w:rPrChange>
          </w:rPr>
          <w:t xml:space="preserve"> </w:t>
        </w:r>
      </w:ins>
      <w:ins w:id="5" w:author="Szerző" w:date="2017-02-21T16:29:00Z">
        <w:r w:rsidRPr="000818E0">
          <w:rPr>
            <w:b/>
            <w:rPrChange w:id="6" w:author="Szerző" w:date="2017-02-21T16:30:00Z">
              <w:rPr/>
            </w:rPrChange>
          </w:rPr>
          <w:t>sz. M</w:t>
        </w:r>
      </w:ins>
      <w:ins w:id="7" w:author="Szerző" w:date="2017-02-21T16:30:00Z">
        <w:r w:rsidRPr="000818E0">
          <w:rPr>
            <w:b/>
            <w:rPrChange w:id="8" w:author="Szerző" w:date="2017-02-21T16:30:00Z">
              <w:rPr/>
            </w:rPrChange>
          </w:rPr>
          <w:t>ÓDOSÍTÁSA</w:t>
        </w:r>
      </w:ins>
    </w:p>
    <w:p w:rsidR="00C15934" w:rsidRDefault="0043402F" w:rsidP="00C57BB1">
      <w:pPr>
        <w:jc w:val="center"/>
      </w:pPr>
      <w:ins w:id="9" w:author="Szerző" w:date="2017-02-21T16:30:00Z">
        <w:r>
          <w:t>(a módosítással egységes szerkezetben)</w:t>
        </w:r>
      </w:ins>
    </w:p>
    <w:p w:rsidR="00C15934" w:rsidRPr="00C2699F" w:rsidRDefault="00C15934" w:rsidP="00C57BB1">
      <w:pPr>
        <w:jc w:val="center"/>
      </w:pPr>
    </w:p>
    <w:p w:rsidR="00A56842" w:rsidRPr="00C2699F" w:rsidRDefault="00A56842" w:rsidP="006539FF">
      <w:pPr>
        <w:jc w:val="center"/>
      </w:pPr>
    </w:p>
    <w:p w:rsidR="00C15934" w:rsidRPr="00C15934" w:rsidRDefault="00C15934" w:rsidP="00F268BA">
      <w:pPr>
        <w:jc w:val="center"/>
        <w:rPr>
          <w:rFonts w:ascii="Arial Narrow" w:hAnsi="Arial Narrow" w:cs="Arial Narrow"/>
          <w:sz w:val="32"/>
          <w:szCs w:val="32"/>
        </w:rPr>
      </w:pPr>
      <w:r w:rsidRPr="00C15934">
        <w:rPr>
          <w:rFonts w:ascii="Arial Narrow" w:hAnsi="Arial Narrow" w:cs="Arial Narrow"/>
          <w:b/>
          <w:bCs/>
          <w:sz w:val="32"/>
          <w:szCs w:val="32"/>
        </w:rPr>
        <w:t>Szegedi Vadaspark és Programszervező Közhasznú Nonprofit Korlátolt Felelősségű Társaság</w:t>
      </w: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35011E" w:rsidRPr="00C2699F" w:rsidRDefault="0035011E" w:rsidP="006539FF">
      <w:pPr>
        <w:jc w:val="center"/>
      </w:pPr>
    </w:p>
    <w:p w:rsidR="00C15934" w:rsidRPr="00A462FA" w:rsidRDefault="00C15934" w:rsidP="00C15934">
      <w:pPr>
        <w:jc w:val="center"/>
        <w:rPr>
          <w:rFonts w:ascii="Arial Narrow" w:hAnsi="Arial Narrow"/>
          <w:b/>
          <w:bCs/>
        </w:rPr>
      </w:pPr>
      <w:r>
        <w:rPr>
          <w:rFonts w:ascii="Arial Narrow" w:hAnsi="Arial Narrow" w:cs="Arial Narrow"/>
          <w:b/>
          <w:bCs/>
        </w:rPr>
        <w:t>VP</w:t>
      </w:r>
      <w:r w:rsidRPr="00A36441">
        <w:rPr>
          <w:rFonts w:ascii="Arial Narrow" w:hAnsi="Arial Narrow" w:cs="Arial Narrow"/>
          <w:b/>
          <w:bCs/>
        </w:rPr>
        <w:t>-</w:t>
      </w:r>
      <w:r>
        <w:rPr>
          <w:rFonts w:ascii="Arial Narrow" w:hAnsi="Arial Narrow" w:cs="Arial Narrow"/>
          <w:b/>
          <w:bCs/>
        </w:rPr>
        <w:t>0</w:t>
      </w:r>
      <w:r w:rsidR="00055686">
        <w:rPr>
          <w:rFonts w:ascii="Arial Narrow" w:hAnsi="Arial Narrow" w:cs="Arial Narrow"/>
          <w:b/>
          <w:bCs/>
        </w:rPr>
        <w:t>2</w:t>
      </w:r>
      <w:r>
        <w:rPr>
          <w:rFonts w:ascii="Arial Narrow" w:hAnsi="Arial Narrow" w:cs="Arial Narrow"/>
          <w:b/>
          <w:bCs/>
        </w:rPr>
        <w:t>/2016</w:t>
      </w:r>
      <w:r w:rsidRPr="00A36441">
        <w:rPr>
          <w:rFonts w:ascii="Arial Narrow" w:hAnsi="Arial Narrow" w:cs="Arial Narrow"/>
          <w:b/>
          <w:bCs/>
        </w:rPr>
        <w:t>.</w:t>
      </w:r>
    </w:p>
    <w:p w:rsidR="0035011E" w:rsidRPr="00C2699F" w:rsidRDefault="0035011E" w:rsidP="0035011E">
      <w:pPr>
        <w:jc w:val="center"/>
        <w:rPr>
          <w:b/>
        </w:rPr>
      </w:pPr>
      <w:r w:rsidRPr="00C2699F">
        <w:rPr>
          <w:b/>
        </w:rPr>
        <w:t>számú közbeszerzési eljárás</w:t>
      </w:r>
    </w:p>
    <w:p w:rsidR="0035011E" w:rsidRPr="00C2699F" w:rsidRDefault="0035011E" w:rsidP="006539FF">
      <w:pPr>
        <w:jc w:val="center"/>
      </w:pPr>
    </w:p>
    <w:p w:rsidR="0035011E" w:rsidRPr="00C2699F" w:rsidRDefault="0035011E" w:rsidP="006539FF">
      <w:pPr>
        <w:jc w:val="center"/>
      </w:pPr>
    </w:p>
    <w:p w:rsidR="0035011E" w:rsidRPr="00C2699F" w:rsidRDefault="0035011E"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C15934" w:rsidRPr="00A462FA" w:rsidRDefault="00C15934" w:rsidP="00C15934">
      <w:pPr>
        <w:jc w:val="center"/>
        <w:rPr>
          <w:rFonts w:ascii="Arial Narrow" w:hAnsi="Arial Narrow"/>
        </w:rPr>
      </w:pPr>
      <w:r>
        <w:rPr>
          <w:rFonts w:ascii="Arial Narrow" w:hAnsi="Arial Narrow" w:cs="Arial Narrow"/>
          <w:b/>
          <w:bCs/>
        </w:rPr>
        <w:t>Maróthy és Perényi Ügyvédi Iroda</w:t>
      </w: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A56842" w:rsidRPr="00C2699F" w:rsidRDefault="00A56842" w:rsidP="006539FF">
      <w:pPr>
        <w:jc w:val="center"/>
      </w:pPr>
    </w:p>
    <w:p w:rsidR="00C15934" w:rsidRPr="00A462FA" w:rsidRDefault="00C15934" w:rsidP="00C15934">
      <w:pPr>
        <w:jc w:val="center"/>
        <w:rPr>
          <w:rFonts w:ascii="Arial Narrow" w:hAnsi="Arial Narrow"/>
          <w:b/>
          <w:bCs/>
        </w:rPr>
      </w:pPr>
      <w:r>
        <w:rPr>
          <w:rFonts w:ascii="Arial Narrow" w:hAnsi="Arial Narrow"/>
        </w:rPr>
        <w:t>Szeged</w:t>
      </w:r>
      <w:r w:rsidRPr="00A462FA">
        <w:rPr>
          <w:rFonts w:ascii="Arial Narrow" w:hAnsi="Arial Narrow"/>
        </w:rPr>
        <w:t xml:space="preserve">, </w:t>
      </w:r>
      <w:r w:rsidR="00762200">
        <w:rPr>
          <w:rFonts w:ascii="Arial Narrow" w:hAnsi="Arial Narrow"/>
        </w:rPr>
        <w:t>2017</w:t>
      </w:r>
      <w:r>
        <w:rPr>
          <w:rFonts w:ascii="Arial Narrow" w:hAnsi="Arial Narrow"/>
        </w:rPr>
        <w:t>.</w:t>
      </w:r>
      <w:ins w:id="10" w:author="Szerző" w:date="2017-02-21T16:31:00Z">
        <w:r w:rsidR="0043402F">
          <w:rPr>
            <w:rFonts w:ascii="Arial Narrow" w:hAnsi="Arial Narrow"/>
          </w:rPr>
          <w:t>0</w:t>
        </w:r>
        <w:del w:id="11" w:author="Szerző" w:date="2017-03-03T14:49:00Z">
          <w:r w:rsidR="0043402F" w:rsidDel="00DA3C1E">
            <w:rPr>
              <w:rFonts w:ascii="Arial Narrow" w:hAnsi="Arial Narrow"/>
            </w:rPr>
            <w:delText>2</w:delText>
          </w:r>
        </w:del>
      </w:ins>
      <w:ins w:id="12" w:author="Szerző" w:date="2017-03-03T14:49:00Z">
        <w:r w:rsidR="00DA3C1E">
          <w:rPr>
            <w:rFonts w:ascii="Arial Narrow" w:hAnsi="Arial Narrow"/>
          </w:rPr>
          <w:t>3</w:t>
        </w:r>
      </w:ins>
      <w:ins w:id="13" w:author="Szerző" w:date="2017-02-21T16:31:00Z">
        <w:r w:rsidR="0043402F">
          <w:rPr>
            <w:rFonts w:ascii="Arial Narrow" w:hAnsi="Arial Narrow"/>
          </w:rPr>
          <w:t>.</w:t>
        </w:r>
        <w:del w:id="14" w:author="Szerző" w:date="2017-02-24T14:47:00Z">
          <w:r w:rsidR="0043402F" w:rsidDel="00E51C8F">
            <w:rPr>
              <w:rFonts w:ascii="Arial Narrow" w:hAnsi="Arial Narrow"/>
            </w:rPr>
            <w:delText>22</w:delText>
          </w:r>
        </w:del>
      </w:ins>
      <w:ins w:id="15" w:author="Szerző" w:date="2017-02-24T14:47:00Z">
        <w:del w:id="16" w:author="Szerző" w:date="2017-03-03T14:49:00Z">
          <w:r w:rsidR="00E51C8F" w:rsidDel="00DA3C1E">
            <w:rPr>
              <w:rFonts w:ascii="Arial Narrow" w:hAnsi="Arial Narrow"/>
            </w:rPr>
            <w:delText>24</w:delText>
          </w:r>
        </w:del>
      </w:ins>
      <w:ins w:id="17" w:author="Szerző" w:date="2017-03-03T14:49:00Z">
        <w:r w:rsidR="00DA3C1E">
          <w:rPr>
            <w:rFonts w:ascii="Arial Narrow" w:hAnsi="Arial Narrow"/>
          </w:rPr>
          <w:t>03</w:t>
        </w:r>
      </w:ins>
      <w:ins w:id="18" w:author="Szerző" w:date="2017-02-21T16:31:00Z">
        <w:r w:rsidR="0043402F">
          <w:rPr>
            <w:rFonts w:ascii="Arial Narrow" w:hAnsi="Arial Narrow"/>
          </w:rPr>
          <w:t>.</w:t>
        </w:r>
      </w:ins>
    </w:p>
    <w:p w:rsidR="00A56842" w:rsidRPr="008174A9" w:rsidRDefault="00A56842" w:rsidP="006539FF">
      <w:pPr>
        <w:jc w:val="center"/>
        <w:rPr>
          <w:b/>
        </w:rPr>
      </w:pPr>
    </w:p>
    <w:p w:rsidR="00A56842" w:rsidRPr="00C2699F" w:rsidRDefault="00A56842" w:rsidP="00D1547A">
      <w:pPr>
        <w:jc w:val="center"/>
        <w:rPr>
          <w:b/>
        </w:rPr>
      </w:pPr>
      <w:r w:rsidRPr="00C2699F">
        <w:rPr>
          <w:b/>
        </w:rPr>
        <w:br w:type="page"/>
      </w:r>
      <w:r w:rsidRPr="00C2699F">
        <w:rPr>
          <w:b/>
        </w:rPr>
        <w:lastRenderedPageBreak/>
        <w:t>A közbeszerzési eljárás alapadatai</w:t>
      </w:r>
    </w:p>
    <w:p w:rsidR="00A56842" w:rsidRPr="00C2699F" w:rsidRDefault="00A56842" w:rsidP="00566371">
      <w:pPr>
        <w:jc w:val="both"/>
      </w:pPr>
    </w:p>
    <w:p w:rsidR="00A56842" w:rsidRPr="00C2699F" w:rsidRDefault="00A56842" w:rsidP="006539FF">
      <w:pPr>
        <w:jc w:val="both"/>
      </w:pPr>
    </w:p>
    <w:p w:rsidR="00A56842" w:rsidRPr="006145ED" w:rsidRDefault="00A56842" w:rsidP="006539FF">
      <w:pPr>
        <w:jc w:val="both"/>
        <w:rPr>
          <w:b/>
        </w:rPr>
      </w:pPr>
      <w:r w:rsidRPr="006145ED">
        <w:rPr>
          <w:b/>
        </w:rPr>
        <w:t>A közbeszerzési eljárás tárgya:</w:t>
      </w:r>
    </w:p>
    <w:p w:rsidR="00A56842" w:rsidRPr="006145ED" w:rsidRDefault="00A56842" w:rsidP="00B32C2F">
      <w:pPr>
        <w:pStyle w:val="Cmsor4"/>
        <w:keepNext w:val="0"/>
        <w:jc w:val="both"/>
        <w:rPr>
          <w:rFonts w:ascii="Times New Roman" w:hAnsi="Times New Roman"/>
          <w:b w:val="0"/>
          <w:sz w:val="24"/>
          <w:szCs w:val="24"/>
        </w:rPr>
      </w:pPr>
    </w:p>
    <w:p w:rsidR="009C7157" w:rsidRPr="006145ED" w:rsidRDefault="00A91E32" w:rsidP="00001843">
      <w:r w:rsidRPr="002766CA">
        <w:t>Vállalkozási szerződések építési munkák elvégzésére a</w:t>
      </w:r>
      <w:r w:rsidR="00001843" w:rsidRPr="002766CA">
        <w:t>z</w:t>
      </w:r>
      <w:r w:rsidRPr="002766CA">
        <w:t xml:space="preserve"> „</w:t>
      </w:r>
      <w:r w:rsidR="00001843" w:rsidRPr="002766CA">
        <w:t>Elefánt</w:t>
      </w:r>
      <w:r w:rsidR="00340766" w:rsidRPr="002766CA">
        <w:t>ot</w:t>
      </w:r>
      <w:r w:rsidR="00001843" w:rsidRPr="002766CA">
        <w:t>- és ázsiai állatok</w:t>
      </w:r>
      <w:r w:rsidR="00340766" w:rsidRPr="002766CA">
        <w:t>at</w:t>
      </w:r>
      <w:r w:rsidR="00001843" w:rsidRPr="002766CA">
        <w:t xml:space="preserve"> bem</w:t>
      </w:r>
      <w:r w:rsidR="00001843" w:rsidRPr="002766CA">
        <w:t>u</w:t>
      </w:r>
      <w:r w:rsidR="00001843" w:rsidRPr="002766CA">
        <w:t xml:space="preserve">tató együttes építése” </w:t>
      </w:r>
      <w:r w:rsidRPr="002766CA">
        <w:t xml:space="preserve">című és </w:t>
      </w:r>
      <w:r w:rsidR="00001843" w:rsidRPr="002766CA">
        <w:t xml:space="preserve">TOP -6.1.4.-15 </w:t>
      </w:r>
      <w:r w:rsidRPr="002766CA">
        <w:t>-2016-000</w:t>
      </w:r>
      <w:r w:rsidR="00001843" w:rsidRPr="002766CA">
        <w:t>01</w:t>
      </w:r>
      <w:r w:rsidRPr="002766CA">
        <w:t xml:space="preserve"> azonosítószámú projekt keretén belül (I-II. rész).</w:t>
      </w:r>
    </w:p>
    <w:p w:rsidR="00A91E32" w:rsidRPr="006145ED" w:rsidRDefault="00A91E32" w:rsidP="006539FF">
      <w:pPr>
        <w:jc w:val="both"/>
        <w:rPr>
          <w:b/>
        </w:rPr>
      </w:pPr>
    </w:p>
    <w:p w:rsidR="00A56842" w:rsidRPr="006145ED" w:rsidRDefault="00A56842" w:rsidP="006539FF">
      <w:pPr>
        <w:jc w:val="both"/>
        <w:rPr>
          <w:b/>
        </w:rPr>
      </w:pPr>
      <w:r w:rsidRPr="006145ED">
        <w:rPr>
          <w:b/>
        </w:rPr>
        <w:t>Az eljárás típusa:</w:t>
      </w:r>
    </w:p>
    <w:p w:rsidR="00A56842" w:rsidRPr="006145ED" w:rsidRDefault="00A56842" w:rsidP="00DF4F96">
      <w:pPr>
        <w:pStyle w:val="Cmsor4"/>
        <w:keepNext w:val="0"/>
        <w:jc w:val="both"/>
        <w:rPr>
          <w:rFonts w:ascii="Times New Roman" w:hAnsi="Times New Roman"/>
          <w:b w:val="0"/>
          <w:sz w:val="24"/>
          <w:szCs w:val="24"/>
        </w:rPr>
      </w:pPr>
    </w:p>
    <w:p w:rsidR="00A56842" w:rsidRPr="006145ED" w:rsidRDefault="00A56842" w:rsidP="00DC2301">
      <w:pPr>
        <w:jc w:val="both"/>
      </w:pPr>
      <w:r w:rsidRPr="006145ED">
        <w:t xml:space="preserve">A Kbt. harmadik része szerinti, a Kbt. 113. § (1) bekezdésében foglaltak </w:t>
      </w:r>
      <w:r w:rsidR="00EA5B9C" w:rsidRPr="006145ED">
        <w:t>szerint</w:t>
      </w:r>
      <w:r w:rsidRPr="006145ED">
        <w:t xml:space="preserve"> lefolytatásra kerülő nyílt közbeszerzési eljárás</w:t>
      </w:r>
    </w:p>
    <w:p w:rsidR="00A56842" w:rsidRPr="006145ED" w:rsidRDefault="00A56842" w:rsidP="006539FF">
      <w:pPr>
        <w:jc w:val="both"/>
      </w:pPr>
    </w:p>
    <w:p w:rsidR="00A56842" w:rsidRPr="006145ED" w:rsidRDefault="00A56842" w:rsidP="006539FF">
      <w:pPr>
        <w:jc w:val="both"/>
      </w:pPr>
    </w:p>
    <w:p w:rsidR="00A56842" w:rsidRPr="006145ED" w:rsidRDefault="00A56842" w:rsidP="006539FF">
      <w:pPr>
        <w:jc w:val="both"/>
        <w:rPr>
          <w:b/>
        </w:rPr>
      </w:pPr>
      <w:r w:rsidRPr="006145ED">
        <w:rPr>
          <w:b/>
        </w:rPr>
        <w:t>Az ajánlatkérő:</w:t>
      </w:r>
    </w:p>
    <w:p w:rsidR="00A56842" w:rsidRPr="006145ED" w:rsidRDefault="00A56842" w:rsidP="006539FF">
      <w:pPr>
        <w:jc w:val="both"/>
        <w:rPr>
          <w:highlight w:val="yellow"/>
        </w:rPr>
      </w:pPr>
    </w:p>
    <w:p w:rsidR="00C15934" w:rsidRPr="006145ED" w:rsidRDefault="00C15934" w:rsidP="00C15934">
      <w:pPr>
        <w:ind w:left="2124" w:hanging="2124"/>
        <w:jc w:val="both"/>
      </w:pPr>
      <w:r w:rsidRPr="006145ED">
        <w:t>neve:</w:t>
      </w:r>
      <w:r w:rsidRPr="006145ED">
        <w:tab/>
      </w:r>
      <w:r w:rsidRPr="006145ED">
        <w:rPr>
          <w:b/>
          <w:bCs/>
        </w:rPr>
        <w:t>Szegedi Vadaspark és Programszervező Közhasznú Nonprofit Ko</w:t>
      </w:r>
      <w:r w:rsidRPr="006145ED">
        <w:rPr>
          <w:b/>
          <w:bCs/>
        </w:rPr>
        <w:t>r</w:t>
      </w:r>
      <w:r w:rsidRPr="006145ED">
        <w:rPr>
          <w:b/>
          <w:bCs/>
        </w:rPr>
        <w:t>látolt Felelősségű Társaság</w:t>
      </w:r>
    </w:p>
    <w:p w:rsidR="00C15934" w:rsidRPr="006145ED" w:rsidRDefault="00C15934" w:rsidP="00C15934">
      <w:pPr>
        <w:jc w:val="both"/>
        <w:rPr>
          <w:b/>
          <w:bCs/>
        </w:rPr>
      </w:pPr>
      <w:r w:rsidRPr="006145ED">
        <w:t>címe:</w:t>
      </w:r>
      <w:r w:rsidRPr="006145ED">
        <w:tab/>
      </w:r>
      <w:r w:rsidRPr="006145ED">
        <w:tab/>
      </w:r>
      <w:r w:rsidRPr="006145ED">
        <w:tab/>
      </w:r>
      <w:r w:rsidRPr="006145ED">
        <w:rPr>
          <w:rFonts w:eastAsia="Arial Unicode MS"/>
          <w:b/>
          <w:bCs/>
        </w:rPr>
        <w:t>6725 Szeged, Cserepes sor 47.</w:t>
      </w:r>
    </w:p>
    <w:p w:rsidR="00C15934" w:rsidRPr="006145ED" w:rsidRDefault="00C15934" w:rsidP="00C15934">
      <w:pPr>
        <w:jc w:val="both"/>
        <w:rPr>
          <w:b/>
          <w:bCs/>
        </w:rPr>
      </w:pPr>
      <w:r w:rsidRPr="006145ED">
        <w:t xml:space="preserve">telefonszáma: </w:t>
      </w:r>
      <w:r w:rsidRPr="006145ED">
        <w:tab/>
      </w:r>
      <w:r w:rsidRPr="006145ED">
        <w:tab/>
      </w:r>
      <w:r w:rsidRPr="006145ED">
        <w:rPr>
          <w:b/>
        </w:rPr>
        <w:t>06-</w:t>
      </w:r>
      <w:r w:rsidRPr="006145ED">
        <w:rPr>
          <w:b/>
          <w:bCs/>
        </w:rPr>
        <w:t>62/542 530</w:t>
      </w:r>
    </w:p>
    <w:p w:rsidR="00C15934" w:rsidRPr="006145ED" w:rsidRDefault="00C15934" w:rsidP="00C15934">
      <w:pPr>
        <w:jc w:val="both"/>
        <w:rPr>
          <w:b/>
          <w:bCs/>
        </w:rPr>
      </w:pPr>
      <w:r w:rsidRPr="006145ED">
        <w:t>faxszáma:</w:t>
      </w:r>
      <w:r w:rsidRPr="006145ED">
        <w:tab/>
      </w:r>
      <w:r w:rsidRPr="006145ED">
        <w:tab/>
      </w:r>
    </w:p>
    <w:p w:rsidR="00C15934" w:rsidRPr="006145ED" w:rsidRDefault="00C15934" w:rsidP="00C15934">
      <w:pPr>
        <w:jc w:val="both"/>
        <w:rPr>
          <w:b/>
          <w:bCs/>
        </w:rPr>
      </w:pPr>
      <w:r w:rsidRPr="006145ED">
        <w:t>e-mail címe:</w:t>
      </w:r>
      <w:r w:rsidRPr="006145ED">
        <w:tab/>
      </w:r>
      <w:r w:rsidRPr="006145ED">
        <w:tab/>
      </w:r>
      <w:hyperlink r:id="rId8" w:tooltip="blocked::mailto:dora.salkovics@zoo.szeged.hu&#10;blocked::mailto:endredi.lajos@zoo.szeged.hu" w:history="1">
        <w:r w:rsidRPr="006145ED">
          <w:rPr>
            <w:rStyle w:val="Hiperhivatkozs"/>
            <w:b/>
          </w:rPr>
          <w:t>info@zoo.szeged.hu</w:t>
        </w:r>
      </w:hyperlink>
    </w:p>
    <w:p w:rsidR="00C15934" w:rsidRPr="006145ED" w:rsidRDefault="00C15934" w:rsidP="00C15934">
      <w:pPr>
        <w:rPr>
          <w:b/>
          <w:bCs/>
        </w:rPr>
      </w:pPr>
      <w:r w:rsidRPr="006145ED">
        <w:t xml:space="preserve">kapcsolattartó: </w:t>
      </w:r>
      <w:r w:rsidRPr="006145ED">
        <w:tab/>
      </w:r>
      <w:r w:rsidR="00AA4CC9" w:rsidRPr="006145ED">
        <w:rPr>
          <w:b/>
          <w:lang w:eastAsia="en-US"/>
        </w:rPr>
        <w:t>Ménesiné Simon Csilla</w:t>
      </w:r>
    </w:p>
    <w:p w:rsidR="00A56842" w:rsidRPr="006145ED" w:rsidRDefault="00A56842" w:rsidP="009D4EAD">
      <w:pPr>
        <w:jc w:val="both"/>
        <w:rPr>
          <w:highlight w:val="yellow"/>
        </w:rPr>
      </w:pPr>
    </w:p>
    <w:p w:rsidR="00A56842" w:rsidRPr="006145ED" w:rsidRDefault="00A56842" w:rsidP="00CE3769">
      <w:r w:rsidRPr="006145ED">
        <w:t xml:space="preserve">(a továbbiakban: </w:t>
      </w:r>
      <w:r w:rsidRPr="006145ED">
        <w:rPr>
          <w:b/>
        </w:rPr>
        <w:t>ajánlatkérő</w:t>
      </w:r>
      <w:r w:rsidRPr="006145ED">
        <w:t>)</w:t>
      </w:r>
    </w:p>
    <w:p w:rsidR="00A56842" w:rsidRPr="006145ED" w:rsidRDefault="00A56842" w:rsidP="00372FCA"/>
    <w:p w:rsidR="00A56842" w:rsidRPr="006145ED" w:rsidRDefault="00A56842" w:rsidP="006539FF">
      <w:pPr>
        <w:jc w:val="both"/>
      </w:pPr>
    </w:p>
    <w:p w:rsidR="00A56842" w:rsidRPr="006145ED" w:rsidRDefault="00A56842" w:rsidP="006539FF">
      <w:pPr>
        <w:pStyle w:val="Szvegtrzs"/>
        <w:spacing w:after="0"/>
        <w:rPr>
          <w:b/>
        </w:rPr>
      </w:pPr>
      <w:r w:rsidRPr="006145ED">
        <w:rPr>
          <w:b/>
        </w:rPr>
        <w:t>Az eljárás lefolytatásával megbízott:</w:t>
      </w:r>
    </w:p>
    <w:p w:rsidR="00A56842" w:rsidRPr="006145ED" w:rsidRDefault="00A56842" w:rsidP="006539FF">
      <w:pPr>
        <w:pStyle w:val="Szvegtrzs"/>
        <w:spacing w:after="0"/>
      </w:pPr>
    </w:p>
    <w:p w:rsidR="00C15934" w:rsidRPr="006145ED" w:rsidRDefault="00C15934" w:rsidP="00C15934">
      <w:pPr>
        <w:ind w:left="2124" w:hanging="2124"/>
        <w:rPr>
          <w:b/>
          <w:bCs/>
          <w:szCs w:val="20"/>
        </w:rPr>
      </w:pPr>
      <w:r w:rsidRPr="006145ED">
        <w:rPr>
          <w:szCs w:val="20"/>
        </w:rPr>
        <w:t>neve:</w:t>
      </w:r>
      <w:r w:rsidRPr="006145ED">
        <w:rPr>
          <w:szCs w:val="20"/>
        </w:rPr>
        <w:tab/>
      </w:r>
      <w:r w:rsidRPr="006145ED">
        <w:rPr>
          <w:b/>
          <w:bCs/>
        </w:rPr>
        <w:t>Maróthy és Perényi Ügyvédi Iroda</w:t>
      </w:r>
    </w:p>
    <w:p w:rsidR="00C15934" w:rsidRPr="006145ED" w:rsidRDefault="00C15934" w:rsidP="00C15934">
      <w:pPr>
        <w:rPr>
          <w:b/>
          <w:bCs/>
          <w:szCs w:val="20"/>
        </w:rPr>
      </w:pPr>
      <w:r w:rsidRPr="006145ED">
        <w:rPr>
          <w:szCs w:val="20"/>
        </w:rPr>
        <w:t>címe:</w:t>
      </w:r>
      <w:r w:rsidRPr="006145ED">
        <w:rPr>
          <w:szCs w:val="20"/>
        </w:rPr>
        <w:tab/>
      </w:r>
      <w:r w:rsidRPr="006145ED">
        <w:rPr>
          <w:szCs w:val="20"/>
        </w:rPr>
        <w:tab/>
      </w:r>
      <w:r w:rsidRPr="006145ED">
        <w:rPr>
          <w:szCs w:val="20"/>
        </w:rPr>
        <w:tab/>
      </w:r>
      <w:r w:rsidRPr="006145ED">
        <w:rPr>
          <w:b/>
          <w:bCs/>
        </w:rPr>
        <w:t>6722 Szeged, Hajnóczy utca 8. fszt. 1.</w:t>
      </w:r>
    </w:p>
    <w:p w:rsidR="00C15934" w:rsidRPr="006145ED" w:rsidRDefault="00C15934" w:rsidP="00C15934">
      <w:pPr>
        <w:rPr>
          <w:b/>
          <w:bCs/>
          <w:szCs w:val="20"/>
        </w:rPr>
      </w:pPr>
      <w:r w:rsidRPr="006145ED">
        <w:rPr>
          <w:color w:val="000000"/>
          <w:szCs w:val="20"/>
        </w:rPr>
        <w:t>telefonszáma:</w:t>
      </w:r>
      <w:r w:rsidRPr="006145ED">
        <w:rPr>
          <w:color w:val="000000"/>
          <w:szCs w:val="20"/>
        </w:rPr>
        <w:tab/>
      </w:r>
      <w:r w:rsidRPr="006145ED">
        <w:rPr>
          <w:color w:val="000000"/>
          <w:szCs w:val="20"/>
        </w:rPr>
        <w:tab/>
      </w:r>
      <w:r w:rsidRPr="006145ED">
        <w:rPr>
          <w:b/>
          <w:bCs/>
        </w:rPr>
        <w:t>06-62/317-177 06-30/239-44-21</w:t>
      </w:r>
    </w:p>
    <w:p w:rsidR="00C15934" w:rsidRPr="006145ED" w:rsidRDefault="00C15934" w:rsidP="00C15934">
      <w:pPr>
        <w:rPr>
          <w:b/>
          <w:bCs/>
          <w:szCs w:val="20"/>
        </w:rPr>
      </w:pPr>
      <w:r w:rsidRPr="006145ED">
        <w:rPr>
          <w:szCs w:val="20"/>
        </w:rPr>
        <w:t>faxszáma:</w:t>
      </w:r>
      <w:r w:rsidRPr="006145ED">
        <w:rPr>
          <w:szCs w:val="20"/>
        </w:rPr>
        <w:tab/>
      </w:r>
      <w:r w:rsidRPr="006145ED">
        <w:rPr>
          <w:szCs w:val="20"/>
        </w:rPr>
        <w:tab/>
      </w:r>
      <w:r w:rsidRPr="006145ED">
        <w:rPr>
          <w:b/>
          <w:bCs/>
        </w:rPr>
        <w:t>06-</w:t>
      </w:r>
      <w:r w:rsidRPr="006145ED">
        <w:rPr>
          <w:b/>
          <w:bCs/>
          <w:lang w:val="it-IT"/>
        </w:rPr>
        <w:t>62/276-102 06-</w:t>
      </w:r>
      <w:r w:rsidRPr="006145ED">
        <w:rPr>
          <w:b/>
          <w:bCs/>
        </w:rPr>
        <w:t>62/317-177</w:t>
      </w:r>
    </w:p>
    <w:p w:rsidR="00C15934" w:rsidRPr="006145ED" w:rsidRDefault="00C15934" w:rsidP="00C15934">
      <w:pPr>
        <w:jc w:val="both"/>
        <w:rPr>
          <w:b/>
          <w:bCs/>
        </w:rPr>
      </w:pPr>
      <w:r w:rsidRPr="006145ED">
        <w:t>e-mail címe:</w:t>
      </w:r>
      <w:r w:rsidRPr="006145ED">
        <w:tab/>
      </w:r>
      <w:r w:rsidRPr="006145ED">
        <w:tab/>
      </w:r>
      <w:hyperlink r:id="rId9" w:history="1">
        <w:r w:rsidRPr="006145ED">
          <w:rPr>
            <w:rStyle w:val="Hiperhivatkozs"/>
            <w:b/>
            <w:bCs/>
          </w:rPr>
          <w:t>kornel.marothy@gmail.com</w:t>
        </w:r>
      </w:hyperlink>
    </w:p>
    <w:p w:rsidR="00C15934" w:rsidRPr="006145ED" w:rsidRDefault="00C15934" w:rsidP="00C15934">
      <w:pPr>
        <w:jc w:val="both"/>
        <w:rPr>
          <w:b/>
          <w:bCs/>
        </w:rPr>
      </w:pPr>
      <w:r w:rsidRPr="006145ED">
        <w:t>kapcsolattartó:</w:t>
      </w:r>
      <w:r w:rsidRPr="006145ED">
        <w:tab/>
      </w:r>
      <w:r w:rsidRPr="006145ED">
        <w:tab/>
      </w:r>
      <w:r w:rsidRPr="006145ED">
        <w:rPr>
          <w:b/>
          <w:bCs/>
        </w:rPr>
        <w:t>dr. Maróthy Kornél ügyvéd</w:t>
      </w:r>
    </w:p>
    <w:p w:rsidR="00A56842" w:rsidRPr="006145ED" w:rsidRDefault="00A56842" w:rsidP="00873E68">
      <w:pPr>
        <w:ind w:left="1416" w:firstLine="708"/>
        <w:jc w:val="both"/>
        <w:rPr>
          <w:b/>
          <w:bCs/>
        </w:rPr>
      </w:pPr>
      <w:r w:rsidRPr="006145ED">
        <w:rPr>
          <w:b/>
          <w:bCs/>
        </w:rPr>
        <w:t xml:space="preserve">felelős akkreditált közbeszerzési </w:t>
      </w:r>
      <w:r w:rsidR="00B413B6" w:rsidRPr="006145ED">
        <w:rPr>
          <w:b/>
          <w:bCs/>
        </w:rPr>
        <w:t>szak</w:t>
      </w:r>
      <w:r w:rsidRPr="006145ED">
        <w:rPr>
          <w:b/>
          <w:bCs/>
        </w:rPr>
        <w:t>tanácsadó</w:t>
      </w:r>
    </w:p>
    <w:p w:rsidR="00A56842" w:rsidRPr="006145ED" w:rsidRDefault="00A56842" w:rsidP="006539FF">
      <w:pPr>
        <w:jc w:val="both"/>
      </w:pPr>
    </w:p>
    <w:p w:rsidR="00A56842" w:rsidRPr="006145ED" w:rsidRDefault="00A56842" w:rsidP="006539FF">
      <w:pPr>
        <w:jc w:val="both"/>
      </w:pPr>
      <w:r w:rsidRPr="006145ED">
        <w:t xml:space="preserve">(a továbbiakban: </w:t>
      </w:r>
      <w:r w:rsidRPr="006145ED">
        <w:rPr>
          <w:b/>
          <w:bCs/>
        </w:rPr>
        <w:t>lebonyolító</w:t>
      </w:r>
      <w:r w:rsidRPr="006145ED">
        <w:t>)</w:t>
      </w:r>
    </w:p>
    <w:p w:rsidR="00A56842" w:rsidRPr="006145ED" w:rsidRDefault="00A56842" w:rsidP="006539FF">
      <w:pPr>
        <w:jc w:val="both"/>
      </w:pPr>
    </w:p>
    <w:p w:rsidR="00A56842" w:rsidRPr="006145ED" w:rsidRDefault="00A56842" w:rsidP="006539FF">
      <w:pPr>
        <w:jc w:val="both"/>
      </w:pPr>
    </w:p>
    <w:p w:rsidR="00A56842" w:rsidRPr="006145ED" w:rsidRDefault="00A56842" w:rsidP="006539FF">
      <w:pPr>
        <w:jc w:val="both"/>
        <w:rPr>
          <w:b/>
        </w:rPr>
      </w:pPr>
      <w:r w:rsidRPr="006145ED">
        <w:rPr>
          <w:b/>
        </w:rPr>
        <w:t>Az eljárás azonosító száma:</w:t>
      </w:r>
    </w:p>
    <w:p w:rsidR="00C15934" w:rsidRPr="006145ED" w:rsidRDefault="00C15934" w:rsidP="00C15934">
      <w:pPr>
        <w:jc w:val="both"/>
      </w:pPr>
      <w:r w:rsidRPr="006145ED">
        <w:rPr>
          <w:b/>
          <w:bCs/>
        </w:rPr>
        <w:t>VP-02/2016.</w:t>
      </w:r>
    </w:p>
    <w:p w:rsidR="00873E68" w:rsidRPr="006145ED" w:rsidRDefault="00873E68" w:rsidP="006539FF">
      <w:pPr>
        <w:jc w:val="both"/>
      </w:pPr>
    </w:p>
    <w:p w:rsidR="00873E68" w:rsidRPr="006145ED" w:rsidRDefault="00873E68" w:rsidP="00873E68">
      <w:pPr>
        <w:jc w:val="center"/>
        <w:rPr>
          <w:i/>
          <w:iCs/>
        </w:rPr>
      </w:pPr>
      <w:r w:rsidRPr="006145ED">
        <w:rPr>
          <w:i/>
          <w:iCs/>
        </w:rPr>
        <w:t>Készítettem és ellenjegyzem:</w:t>
      </w:r>
    </w:p>
    <w:p w:rsidR="00873E68" w:rsidRPr="006145ED" w:rsidRDefault="00873E68" w:rsidP="00873E68">
      <w:pPr>
        <w:jc w:val="center"/>
        <w:rPr>
          <w:i/>
          <w:iCs/>
        </w:rPr>
      </w:pPr>
    </w:p>
    <w:p w:rsidR="00873E68" w:rsidRPr="006145ED" w:rsidRDefault="00873E68" w:rsidP="00873E68">
      <w:pPr>
        <w:jc w:val="center"/>
        <w:rPr>
          <w:i/>
          <w:iCs/>
        </w:rPr>
      </w:pPr>
    </w:p>
    <w:p w:rsidR="00873E68" w:rsidRPr="006145ED" w:rsidRDefault="00873E68" w:rsidP="00873E68">
      <w:pPr>
        <w:jc w:val="center"/>
        <w:rPr>
          <w:i/>
          <w:iCs/>
        </w:rPr>
      </w:pPr>
      <w:r w:rsidRPr="006145ED">
        <w:rPr>
          <w:i/>
          <w:iCs/>
        </w:rPr>
        <w:t>………………………………………..</w:t>
      </w:r>
    </w:p>
    <w:p w:rsidR="00873E68" w:rsidRPr="006145ED" w:rsidRDefault="00873E68" w:rsidP="00873E68">
      <w:pPr>
        <w:jc w:val="center"/>
        <w:rPr>
          <w:i/>
          <w:iCs/>
        </w:rPr>
      </w:pPr>
      <w:r w:rsidRPr="006145ED">
        <w:rPr>
          <w:i/>
          <w:iCs/>
        </w:rPr>
        <w:t xml:space="preserve">Dr. </w:t>
      </w:r>
      <w:r w:rsidR="00C15934" w:rsidRPr="006145ED">
        <w:rPr>
          <w:i/>
          <w:iCs/>
        </w:rPr>
        <w:t>Maróthy Kornél</w:t>
      </w:r>
      <w:r w:rsidR="00ED703C" w:rsidRPr="006145ED">
        <w:rPr>
          <w:i/>
          <w:iCs/>
        </w:rPr>
        <w:t>, ügyvéd</w:t>
      </w:r>
    </w:p>
    <w:p w:rsidR="00873E68" w:rsidRPr="006145ED" w:rsidRDefault="00873E68" w:rsidP="00873E68">
      <w:pPr>
        <w:jc w:val="center"/>
        <w:rPr>
          <w:i/>
          <w:iCs/>
        </w:rPr>
      </w:pPr>
      <w:r w:rsidRPr="006145ED">
        <w:rPr>
          <w:i/>
          <w:iCs/>
        </w:rPr>
        <w:t>felelős akkreditált közbeszerzési szaktanácsadó</w:t>
      </w:r>
    </w:p>
    <w:p w:rsidR="00873E68" w:rsidRPr="006145ED" w:rsidRDefault="00425DB5" w:rsidP="00873E68">
      <w:pPr>
        <w:jc w:val="center"/>
      </w:pPr>
      <w:r>
        <w:rPr>
          <w:i/>
          <w:iCs/>
        </w:rPr>
        <w:t>lajstromszám: 0089</w:t>
      </w:r>
      <w:r w:rsidR="00873E68" w:rsidRPr="006145ED">
        <w:rPr>
          <w:i/>
          <w:iCs/>
        </w:rPr>
        <w:t>4</w:t>
      </w:r>
    </w:p>
    <w:p w:rsidR="00A56842" w:rsidRPr="006145ED" w:rsidRDefault="00A56842" w:rsidP="008174A9">
      <w:pPr>
        <w:jc w:val="center"/>
        <w:rPr>
          <w:b/>
          <w:sz w:val="28"/>
          <w:szCs w:val="28"/>
        </w:rPr>
      </w:pPr>
      <w:r w:rsidRPr="006145ED">
        <w:br w:type="page"/>
      </w:r>
      <w:bookmarkStart w:id="19" w:name="_Toc393446125"/>
      <w:r w:rsidRPr="006145ED">
        <w:rPr>
          <w:b/>
          <w:sz w:val="28"/>
          <w:szCs w:val="28"/>
        </w:rPr>
        <w:lastRenderedPageBreak/>
        <w:t>I. Részletes ajánlati feltételek</w:t>
      </w:r>
      <w:bookmarkEnd w:id="19"/>
    </w:p>
    <w:p w:rsidR="00A56842" w:rsidRPr="006145ED" w:rsidRDefault="00A56842" w:rsidP="005D1A25">
      <w:pPr>
        <w:jc w:val="both"/>
      </w:pPr>
    </w:p>
    <w:p w:rsidR="00A56842" w:rsidRPr="006145ED" w:rsidRDefault="00A56842" w:rsidP="005D1A25">
      <w:pPr>
        <w:jc w:val="both"/>
      </w:pPr>
    </w:p>
    <w:p w:rsidR="00A56842" w:rsidRPr="006145ED" w:rsidRDefault="00A56842" w:rsidP="00E26701">
      <w:pPr>
        <w:rPr>
          <w:b/>
        </w:rPr>
      </w:pPr>
      <w:bookmarkStart w:id="20" w:name="_Toc393446126"/>
      <w:r w:rsidRPr="006145ED">
        <w:rPr>
          <w:b/>
        </w:rPr>
        <w:t>Általános információk</w:t>
      </w:r>
      <w:bookmarkEnd w:id="20"/>
    </w:p>
    <w:p w:rsidR="00A56842" w:rsidRPr="006145ED" w:rsidRDefault="00A56842" w:rsidP="005D1A25">
      <w:pPr>
        <w:jc w:val="both"/>
      </w:pPr>
    </w:p>
    <w:p w:rsidR="00A82BA8" w:rsidRPr="006145ED" w:rsidRDefault="00A82BA8" w:rsidP="00A82BA8">
      <w:pPr>
        <w:ind w:left="540" w:hanging="1"/>
        <w:jc w:val="both"/>
      </w:pPr>
      <w:r w:rsidRPr="006145ED">
        <w:t>A jelen közbeszerzési eljárás a közbeszerzésekről szóló 2015. évi CXLIII. törvény (a t</w:t>
      </w:r>
      <w:r w:rsidRPr="006145ED">
        <w:t>o</w:t>
      </w:r>
      <w:r w:rsidRPr="006145ED">
        <w:t>vábbiakban: Kbt.) alapján kerül lefolytatásra.</w:t>
      </w:r>
    </w:p>
    <w:p w:rsidR="00A82BA8" w:rsidRPr="006145ED" w:rsidRDefault="00A82BA8" w:rsidP="00A82BA8">
      <w:pPr>
        <w:jc w:val="both"/>
      </w:pPr>
    </w:p>
    <w:p w:rsidR="00A82BA8" w:rsidRPr="006145ED" w:rsidRDefault="00A82BA8" w:rsidP="00A82BA8">
      <w:pPr>
        <w:ind w:left="539"/>
        <w:jc w:val="both"/>
      </w:pPr>
      <w:r w:rsidRPr="006145ED">
        <w:t>A gazdasági szereplőnek a Kbt-ben, az eljárást megindító felhívásban, illetve jelen d</w:t>
      </w:r>
      <w:r w:rsidRPr="006145ED">
        <w:t>o</w:t>
      </w:r>
      <w:r w:rsidRPr="006145ED">
        <w:t>kumentációban meghatározott tartalmi és formai követelmények maradéktalan figy</w:t>
      </w:r>
      <w:r w:rsidRPr="006145ED">
        <w:t>e</w:t>
      </w:r>
      <w:r w:rsidRPr="006145ED">
        <w:t>lembe vételével, és az előírt kötelező okiratok, dokumentumok, nyilatkozatok (a tová</w:t>
      </w:r>
      <w:r w:rsidRPr="006145ED">
        <w:t>b</w:t>
      </w:r>
      <w:r w:rsidRPr="006145ED">
        <w:t>biakban együttesen: mellékletek) egyidejű csatolásával kell ajánlatát benyújtania.</w:t>
      </w:r>
    </w:p>
    <w:p w:rsidR="00A82BA8" w:rsidRPr="006145ED" w:rsidRDefault="00A82BA8" w:rsidP="00A82BA8">
      <w:pPr>
        <w:jc w:val="both"/>
      </w:pPr>
    </w:p>
    <w:p w:rsidR="00A82BA8" w:rsidRPr="006145ED" w:rsidRDefault="00A82BA8" w:rsidP="00A82BA8">
      <w:pPr>
        <w:ind w:left="539"/>
        <w:jc w:val="both"/>
      </w:pPr>
      <w:r w:rsidRPr="006145ED">
        <w:t>Ha jelen dokumentáció iratminta alkalmazását írja elő, ez esetben az „Iratminták” fej</w:t>
      </w:r>
      <w:r w:rsidRPr="006145ED">
        <w:t>e</w:t>
      </w:r>
      <w:r w:rsidRPr="006145ED">
        <w:t>zetben található vonatkozó iratmintát kell megfelelően kitöltve az ajánlathoz mellékelni. Az iratminta helyett annak tartalmilag mindenben megfelelő (az iratmintában szereplő adatokat teljes körűen tartalmazó) más okirat is mellékelhető.</w:t>
      </w:r>
    </w:p>
    <w:p w:rsidR="00A82BA8" w:rsidRPr="006145ED" w:rsidRDefault="00A82BA8" w:rsidP="00A82BA8">
      <w:pPr>
        <w:jc w:val="both"/>
      </w:pPr>
    </w:p>
    <w:p w:rsidR="00A82BA8" w:rsidRPr="006145ED" w:rsidRDefault="00A82BA8" w:rsidP="00A82BA8">
      <w:pPr>
        <w:ind w:left="539"/>
        <w:jc w:val="both"/>
      </w:pPr>
      <w:r w:rsidRPr="006145ED">
        <w:t>Az ajánlattevő felelősséggel tartozik az ajánlatban közölt adatok és nyilatkozatok, val</w:t>
      </w:r>
      <w:r w:rsidRPr="006145ED">
        <w:t>a</w:t>
      </w:r>
      <w:r w:rsidRPr="006145ED">
        <w:t>mint a csatolt igazolások, okiratok tartalmának valódiságáért.</w:t>
      </w:r>
    </w:p>
    <w:p w:rsidR="00A82BA8" w:rsidRPr="006145ED" w:rsidRDefault="00A82BA8" w:rsidP="00A82BA8">
      <w:pPr>
        <w:jc w:val="both"/>
      </w:pPr>
    </w:p>
    <w:p w:rsidR="00A82BA8" w:rsidRPr="006145ED" w:rsidRDefault="00A82BA8" w:rsidP="00A82BA8">
      <w:pPr>
        <w:ind w:left="539"/>
        <w:jc w:val="both"/>
      </w:pPr>
      <w:r w:rsidRPr="006145ED">
        <w:t>Jelen dokumentáció nem mindenben ismétli meg az eljárást megindító felhívásban fo</w:t>
      </w:r>
      <w:r w:rsidRPr="006145ED">
        <w:t>g</w:t>
      </w:r>
      <w:r w:rsidRPr="006145ED">
        <w:t>laltakat, ezért hangsúlyozzuk, hogy a dokumentáció az eljárást megindító felhívással együtt kezelendő. Az eljárást megindító felhívás és a dokumentáció rendelkezéseinek esetleges ellentmondása esetén az eljárást megindító felhívásban foglaltak az irányad</w:t>
      </w:r>
      <w:r w:rsidRPr="006145ED">
        <w:t>ó</w:t>
      </w:r>
      <w:r w:rsidRPr="006145ED">
        <w:t>ak.</w:t>
      </w:r>
    </w:p>
    <w:p w:rsidR="00A82BA8" w:rsidRPr="006145ED" w:rsidRDefault="00A82BA8" w:rsidP="00A82BA8">
      <w:pPr>
        <w:jc w:val="both"/>
      </w:pPr>
    </w:p>
    <w:p w:rsidR="00A82BA8" w:rsidRPr="006145ED" w:rsidRDefault="00A82BA8" w:rsidP="00A82BA8">
      <w:pPr>
        <w:ind w:left="539"/>
        <w:jc w:val="both"/>
      </w:pPr>
      <w:r w:rsidRPr="006145ED">
        <w:t>A gazdasági szereplő kötelezettségét képezi - az eljárást megindító felhívás és a jelen dokumentáció gondos áttanulmányozását követően - az ezekben foglalt valamennyi el</w:t>
      </w:r>
      <w:r w:rsidRPr="006145ED">
        <w:t>ő</w:t>
      </w:r>
      <w:r w:rsidRPr="006145ED">
        <w:t>írás, követelmény, kikötés, és a beszerzés tárgyára vonatkozó közbeszerzési műszaki l</w:t>
      </w:r>
      <w:r w:rsidRPr="006145ED">
        <w:t>e</w:t>
      </w:r>
      <w:r w:rsidRPr="006145ED">
        <w:t>írásban foglaltak betartása, valamint a kiegészítő tájékoztatás kérésre adott ajánlatkérői válaszok figyelembe vétele.</w:t>
      </w:r>
    </w:p>
    <w:p w:rsidR="00A82BA8" w:rsidRPr="006145ED" w:rsidRDefault="00A82BA8" w:rsidP="00A82BA8">
      <w:pPr>
        <w:jc w:val="both"/>
      </w:pPr>
    </w:p>
    <w:p w:rsidR="00A82BA8" w:rsidRPr="006145ED" w:rsidRDefault="00A82BA8" w:rsidP="00A82BA8">
      <w:pPr>
        <w:ind w:left="539"/>
        <w:jc w:val="both"/>
      </w:pPr>
      <w:r w:rsidRPr="006145ED">
        <w:t>A gazdasági szereplő köteles az eljárást megindító felhívásban, a jelen dokumentációban és az ajánlatkérő által - a teljesítéssel kapcsolatban - szolgáltatott minden információ pontosságáról meggyőződni.</w:t>
      </w:r>
    </w:p>
    <w:p w:rsidR="00A82BA8" w:rsidRPr="006145ED" w:rsidRDefault="00A82BA8" w:rsidP="00A82BA8">
      <w:pPr>
        <w:jc w:val="both"/>
      </w:pPr>
    </w:p>
    <w:p w:rsidR="00A82BA8" w:rsidRPr="006145ED" w:rsidRDefault="00A82BA8" w:rsidP="00A82BA8">
      <w:pPr>
        <w:ind w:left="539"/>
        <w:jc w:val="both"/>
      </w:pPr>
      <w:r w:rsidRPr="006145ED">
        <w:t>Az ajánlat előkészítésével, összeállításával és benyújtásával, vagy az ajánlathoz szüks</w:t>
      </w:r>
      <w:r w:rsidRPr="006145ED">
        <w:t>é</w:t>
      </w:r>
      <w:r w:rsidRPr="006145ED">
        <w:t>ges információk megszerzésével kapcsolatos mulasztás következményei a gazdasági szereplőt terhelik. Ajánlatkérő az ajánlat benyújtását követően nem veszi figyelembe ajánlattevőnek - a pontos információk hiányára hivatkozó - az ajánlat módosítására v</w:t>
      </w:r>
      <w:r w:rsidRPr="006145ED">
        <w:t>o</w:t>
      </w:r>
      <w:r w:rsidRPr="006145ED">
        <w:t>natkozó kérelmét.</w:t>
      </w:r>
    </w:p>
    <w:p w:rsidR="00A82BA8" w:rsidRPr="006145ED" w:rsidRDefault="00A82BA8" w:rsidP="00A82BA8">
      <w:pPr>
        <w:jc w:val="both"/>
      </w:pPr>
    </w:p>
    <w:p w:rsidR="00A82BA8" w:rsidRPr="006145ED" w:rsidRDefault="00A82BA8" w:rsidP="00A82BA8">
      <w:pPr>
        <w:ind w:left="539"/>
        <w:jc w:val="both"/>
      </w:pPr>
      <w:r w:rsidRPr="006145ED">
        <w:t>Az ajánlathoz szükséges pontos és egyértelmű információk beszerzését szolgálja a jelen dokumentációban részletezett kiegészítő tájékoztatás kérés lehetősége.</w:t>
      </w:r>
    </w:p>
    <w:p w:rsidR="00A82BA8" w:rsidRPr="006145ED" w:rsidRDefault="00A82BA8" w:rsidP="00A82BA8">
      <w:pPr>
        <w:jc w:val="both"/>
      </w:pPr>
    </w:p>
    <w:p w:rsidR="00A82BA8" w:rsidRPr="006145ED" w:rsidRDefault="00A82BA8" w:rsidP="00A82BA8">
      <w:pPr>
        <w:ind w:left="539"/>
        <w:jc w:val="both"/>
      </w:pPr>
      <w:r w:rsidRPr="006145ED">
        <w:t>A gazdasági szereplők - a jogszabályi rendelkezések betartása mellett - az eljárást me</w:t>
      </w:r>
      <w:r w:rsidRPr="006145ED">
        <w:t>g</w:t>
      </w:r>
      <w:r w:rsidRPr="006145ED">
        <w:t>indító felhívásban, a dokumentációban és az ajánlattevők kérdéseire adott válaszokban meghatározottaknak megfelelően kell az ajánlatot elkészítenie. A gazdasági szereplő kockázata és az ajánlat érvénytelenségét vonja maga után, ha a gazdasági szereplő ajá</w:t>
      </w:r>
      <w:r w:rsidRPr="006145ED">
        <w:t>n</w:t>
      </w:r>
      <w:r w:rsidRPr="006145ED">
        <w:t xml:space="preserve">latát hibásan, vagy hiányosan, illetve oly módon nyújtja be, hogy az nem felel meg az </w:t>
      </w:r>
      <w:r w:rsidRPr="006145ED">
        <w:lastRenderedPageBreak/>
        <w:t>eljárást megindító felhívásban, jelen dokumentációban, és a gazdasági szereplők kérd</w:t>
      </w:r>
      <w:r w:rsidRPr="006145ED">
        <w:t>é</w:t>
      </w:r>
      <w:r w:rsidRPr="006145ED">
        <w:t>seire adott válaszokban, valamint a jogszabályban meghatározott feltételeknek, illetőleg ezeket a hiánypótlás keretében sem korrigálja.</w:t>
      </w:r>
    </w:p>
    <w:p w:rsidR="00A82BA8" w:rsidRPr="006145ED" w:rsidRDefault="00A82BA8" w:rsidP="00A82BA8">
      <w:pPr>
        <w:jc w:val="both"/>
      </w:pPr>
    </w:p>
    <w:p w:rsidR="00A82BA8" w:rsidRPr="006145ED" w:rsidRDefault="00A82BA8" w:rsidP="00A82BA8">
      <w:pPr>
        <w:ind w:left="539"/>
        <w:jc w:val="both"/>
      </w:pPr>
      <w:r w:rsidRPr="006145ED">
        <w:t xml:space="preserve">Az ajánlattevő által </w:t>
      </w:r>
      <w:del w:id="21" w:author="Szerző" w:date="2017-02-20T11:03:00Z">
        <w:r w:rsidRPr="006145ED" w:rsidDel="0004284F">
          <w:delText xml:space="preserve">nyújtott </w:delText>
        </w:r>
        <w:r w:rsidRPr="00DA3C1E" w:rsidDel="0004284F">
          <w:rPr>
            <w:b/>
            <w:rPrChange w:id="22" w:author="Szerző" w:date="2017-03-03T14:49:00Z">
              <w:rPr/>
            </w:rPrChange>
          </w:rPr>
          <w:delText>szolgáltatásoknak</w:delText>
        </w:r>
      </w:del>
      <w:ins w:id="23" w:author="Szerző" w:date="2017-02-20T11:03:00Z">
        <w:r w:rsidR="0004284F" w:rsidRPr="00DA3C1E">
          <w:rPr>
            <w:b/>
            <w:rPrChange w:id="24" w:author="Szerző" w:date="2017-03-03T14:49:00Z">
              <w:rPr/>
            </w:rPrChange>
          </w:rPr>
          <w:t>elvégzett építési szerelési munkáknak, a kivitelezett építménynek</w:t>
        </w:r>
      </w:ins>
      <w:r w:rsidRPr="006145ED">
        <w:t xml:space="preserve"> teljes mértékben meg kell felelniük a közbeszerzési műsz</w:t>
      </w:r>
      <w:r w:rsidRPr="006145ED">
        <w:t>a</w:t>
      </w:r>
      <w:r w:rsidRPr="006145ED">
        <w:t>ki leírásban foglaltaknak. A részletes közbeszerzési műszaki leírásban - egyes esetekben - esetleg meghatározott gyártmányú, eredetű, típusú dologra, eljárásra, tevékenységre, személyre, illetőleg szabadalomra vagy védjegyre való hivatkozások a 321/2015. (X.30.) Korm. rendelet 46. § (3) bekezdésének értelmében csak a tárgy jellegének egyé</w:t>
      </w:r>
      <w:r w:rsidRPr="006145ED">
        <w:t>r</w:t>
      </w:r>
      <w:r w:rsidRPr="006145ED">
        <w:t>telmű meghatározása érdekében történtek, az ajánlatokban „azzal egyenértékű” me</w:t>
      </w:r>
      <w:r w:rsidRPr="006145ED">
        <w:t>g</w:t>
      </w:r>
      <w:r w:rsidRPr="006145ED">
        <w:t>ajánlás is lehetséges.</w:t>
      </w:r>
    </w:p>
    <w:p w:rsidR="00A82BA8" w:rsidRPr="006145ED" w:rsidRDefault="00A82BA8" w:rsidP="00A82BA8">
      <w:pPr>
        <w:jc w:val="both"/>
      </w:pPr>
    </w:p>
    <w:p w:rsidR="00A82BA8" w:rsidRPr="006145ED" w:rsidRDefault="00A82BA8" w:rsidP="00A82BA8">
      <w:pPr>
        <w:ind w:left="539"/>
        <w:jc w:val="both"/>
      </w:pPr>
      <w:r w:rsidRPr="006145ED">
        <w:t>Hamis adatok szolgáltatása esetén az ajánlat érvénytelennek minősül és az ajánlatok é</w:t>
      </w:r>
      <w:r w:rsidRPr="006145ED">
        <w:t>r</w:t>
      </w:r>
      <w:r w:rsidRPr="006145ED">
        <w:t>tékelésében nem vesz részt.</w:t>
      </w:r>
    </w:p>
    <w:p w:rsidR="00A82BA8" w:rsidRPr="006145ED" w:rsidRDefault="00A82BA8" w:rsidP="00A82BA8">
      <w:pPr>
        <w:jc w:val="both"/>
      </w:pPr>
    </w:p>
    <w:p w:rsidR="00A82BA8" w:rsidRPr="006145ED" w:rsidRDefault="00A82BA8" w:rsidP="00A82BA8">
      <w:pPr>
        <w:ind w:left="539"/>
        <w:jc w:val="both"/>
      </w:pPr>
      <w:r w:rsidRPr="006145ED">
        <w:t>Az ajánlatban közölt információk kizárólag jelen közbeszerzési eljárás eredményének megállapítása keretében kerülnek felhasználásra.</w:t>
      </w:r>
    </w:p>
    <w:p w:rsidR="00A82BA8" w:rsidRPr="006145ED" w:rsidRDefault="00A82BA8" w:rsidP="00A82BA8">
      <w:pPr>
        <w:jc w:val="both"/>
      </w:pPr>
    </w:p>
    <w:p w:rsidR="00A82BA8" w:rsidRPr="006145ED" w:rsidRDefault="00A82BA8" w:rsidP="00A82BA8">
      <w:pPr>
        <w:ind w:left="539"/>
        <w:jc w:val="both"/>
      </w:pPr>
      <w:r w:rsidRPr="006145ED">
        <w:t>A gazdasági szereplők a dokumentációt bizalmasan kötelesek kezelni, azt kizárólag a j</w:t>
      </w:r>
      <w:r w:rsidRPr="006145ED">
        <w:t>e</w:t>
      </w:r>
      <w:r w:rsidRPr="006145ED">
        <w:t>len eljárás keretében használhatják fel.</w:t>
      </w:r>
    </w:p>
    <w:p w:rsidR="00A56842" w:rsidRPr="006145ED" w:rsidRDefault="00A56842" w:rsidP="00C65E66">
      <w:pPr>
        <w:jc w:val="both"/>
      </w:pPr>
    </w:p>
    <w:p w:rsidR="00A56842" w:rsidRPr="006145ED" w:rsidRDefault="00A56842" w:rsidP="00785471">
      <w:pPr>
        <w:numPr>
          <w:ilvl w:val="0"/>
          <w:numId w:val="2"/>
        </w:numPr>
        <w:tabs>
          <w:tab w:val="clear" w:pos="1260"/>
          <w:tab w:val="num" w:pos="540"/>
        </w:tabs>
        <w:ind w:left="540" w:hanging="540"/>
        <w:jc w:val="both"/>
        <w:rPr>
          <w:bCs/>
        </w:rPr>
      </w:pPr>
      <w:r w:rsidRPr="006145ED">
        <w:rPr>
          <w:bCs/>
        </w:rPr>
        <w:t>Az eljárással kapcsolatos fontosabb időpontokat az eljárást megindító felhívás tarta</w:t>
      </w:r>
      <w:r w:rsidRPr="006145ED">
        <w:rPr>
          <w:bCs/>
        </w:rPr>
        <w:t>l</w:t>
      </w:r>
      <w:r w:rsidRPr="006145ED">
        <w:rPr>
          <w:bCs/>
        </w:rPr>
        <w:t>mazza, a határidők számítására a Kbt. 48. §-ában meghatározott rendelkezések az irán</w:t>
      </w:r>
      <w:r w:rsidRPr="006145ED">
        <w:rPr>
          <w:bCs/>
        </w:rPr>
        <w:t>y</w:t>
      </w:r>
      <w:r w:rsidRPr="006145ED">
        <w:rPr>
          <w:bCs/>
        </w:rPr>
        <w:t>adóak. Az eljárást megindító felhívásban megadott határidők - így az ajánlattételi hatá</w:t>
      </w:r>
      <w:r w:rsidRPr="006145ED">
        <w:rPr>
          <w:bCs/>
        </w:rPr>
        <w:t>r</w:t>
      </w:r>
      <w:r w:rsidRPr="006145ED">
        <w:rPr>
          <w:bCs/>
        </w:rPr>
        <w:t xml:space="preserve">idő is - </w:t>
      </w:r>
      <w:r w:rsidR="00DF414E" w:rsidRPr="006145ED">
        <w:rPr>
          <w:bCs/>
        </w:rPr>
        <w:t>az aktuális magyarországi idő</w:t>
      </w:r>
      <w:r w:rsidRPr="006145ED">
        <w:rPr>
          <w:bCs/>
        </w:rPr>
        <w:t xml:space="preserve"> szerint értendőek.</w:t>
      </w:r>
    </w:p>
    <w:p w:rsidR="00A56842" w:rsidRPr="006145ED" w:rsidRDefault="00A56842" w:rsidP="00711EA7">
      <w:pPr>
        <w:jc w:val="both"/>
      </w:pPr>
    </w:p>
    <w:p w:rsidR="00A56842" w:rsidRPr="006145ED" w:rsidRDefault="00A56842" w:rsidP="00785471">
      <w:pPr>
        <w:numPr>
          <w:ilvl w:val="0"/>
          <w:numId w:val="2"/>
        </w:numPr>
        <w:tabs>
          <w:tab w:val="clear" w:pos="1260"/>
          <w:tab w:val="num" w:pos="540"/>
        </w:tabs>
        <w:ind w:left="540" w:hanging="540"/>
        <w:jc w:val="both"/>
        <w:rPr>
          <w:b/>
          <w:bCs/>
        </w:rPr>
      </w:pPr>
      <w:r w:rsidRPr="006145ED">
        <w:rPr>
          <w:b/>
          <w:bCs/>
        </w:rPr>
        <w:t>Definíciók:</w:t>
      </w:r>
    </w:p>
    <w:p w:rsidR="00A56842" w:rsidRPr="006145ED" w:rsidRDefault="00A56842" w:rsidP="00711EA7">
      <w:pPr>
        <w:jc w:val="both"/>
      </w:pPr>
    </w:p>
    <w:p w:rsidR="00A56842" w:rsidRPr="006145ED" w:rsidRDefault="00A56842" w:rsidP="005D1A25">
      <w:pPr>
        <w:ind w:left="539"/>
        <w:jc w:val="both"/>
      </w:pPr>
      <w:r w:rsidRPr="006145ED">
        <w:rPr>
          <w:b/>
          <w:bCs/>
          <w:i/>
          <w:iCs/>
        </w:rPr>
        <w:t>ajánlattevő:</w:t>
      </w:r>
      <w:r w:rsidRPr="006145ED">
        <w:rPr>
          <w:i/>
          <w:iCs/>
        </w:rPr>
        <w:t xml:space="preserve"> </w:t>
      </w:r>
      <w:r w:rsidRPr="006145ED">
        <w:t>az a gazdasági szereplő, aki (amely) a közbeszerzési eljárásban ajánlatot nyújt be.</w:t>
      </w:r>
    </w:p>
    <w:p w:rsidR="00A56842" w:rsidRPr="006145ED" w:rsidRDefault="00A56842" w:rsidP="00711EA7">
      <w:pPr>
        <w:jc w:val="both"/>
      </w:pPr>
    </w:p>
    <w:p w:rsidR="00A56842" w:rsidRPr="006145ED" w:rsidRDefault="00A56842" w:rsidP="005D1A25">
      <w:pPr>
        <w:ind w:left="567"/>
        <w:jc w:val="both"/>
      </w:pPr>
      <w:r w:rsidRPr="006145ED">
        <w:rPr>
          <w:b/>
          <w:i/>
        </w:rPr>
        <w:t>alvállalkozó:</w:t>
      </w:r>
      <w:r w:rsidRPr="006145ED">
        <w:t xml:space="preserve"> az a gazdasági szereplő, aki (amely) a közbeszerzési eljárás eredmény</w:t>
      </w:r>
      <w:r w:rsidRPr="006145ED">
        <w:t>e</w:t>
      </w:r>
      <w:r w:rsidRPr="006145ED">
        <w:t>ként megkötött szerződés teljesítésében az ajánlattevő által bevontan közvetlenül vesz részt, kivéve</w:t>
      </w:r>
    </w:p>
    <w:p w:rsidR="00A56842" w:rsidRPr="006145ED" w:rsidRDefault="00A56842" w:rsidP="005D1A25">
      <w:pPr>
        <w:ind w:left="567"/>
        <w:jc w:val="both"/>
      </w:pPr>
      <w:r w:rsidRPr="006145ED">
        <w:t>a) azon gazdasági szereplőt, amely tevékenységét kizárólagos jog alapján végzi,</w:t>
      </w:r>
    </w:p>
    <w:p w:rsidR="00A56842" w:rsidRPr="006145ED" w:rsidRDefault="00A56842" w:rsidP="005D1A25">
      <w:pPr>
        <w:ind w:left="567"/>
        <w:jc w:val="both"/>
      </w:pPr>
      <w:r w:rsidRPr="006145ED">
        <w:t>b) a szerződés teljesítéséhez igénybe venni kívánt gyártót, forgalmazót, alkatrész- vagy alapanyag eladóját,</w:t>
      </w:r>
    </w:p>
    <w:p w:rsidR="00A56842" w:rsidRPr="006145ED" w:rsidRDefault="00A56842" w:rsidP="005D1A25">
      <w:pPr>
        <w:ind w:left="567"/>
        <w:jc w:val="both"/>
      </w:pPr>
      <w:r w:rsidRPr="006145ED">
        <w:t>c) építési beruházás esetén az építőanyag-eladót.</w:t>
      </w:r>
    </w:p>
    <w:p w:rsidR="00A56842" w:rsidRPr="006145ED" w:rsidRDefault="00A56842" w:rsidP="001A4835">
      <w:pPr>
        <w:jc w:val="both"/>
      </w:pPr>
    </w:p>
    <w:p w:rsidR="00A56842" w:rsidRPr="006145ED" w:rsidRDefault="00A56842" w:rsidP="00591C90">
      <w:pPr>
        <w:ind w:left="539"/>
        <w:jc w:val="both"/>
      </w:pPr>
      <w:r w:rsidRPr="006145ED">
        <w:rPr>
          <w:b/>
          <w:i/>
        </w:rPr>
        <w:t>cégszerű aláírás</w:t>
      </w:r>
      <w:r w:rsidRPr="006145ED">
        <w:t>: a cégnyilvántartásról, a bírósági cégeljárásról és a végelszámolásról szóló 2006. évi V. törvény 9. § (1) bekezdésére figyelemmel a cégjegyzésre jogosultnak a cég nevében olyan módon, illetve formában kell saját kezűleg aláírnia, ahogyan azt a hiteles cégaláírási nyilatkozat (közjegyzői aláírás-hitelesítéssel ellátott címpéldány), i</w:t>
      </w:r>
      <w:r w:rsidRPr="006145ED">
        <w:t>l</w:t>
      </w:r>
      <w:r w:rsidRPr="006145ED">
        <w:t>letve az ügyvéd által ellenjegyzett aláírás-minta tartalmazza</w:t>
      </w:r>
    </w:p>
    <w:p w:rsidR="00A56842" w:rsidRPr="006145ED" w:rsidRDefault="00A56842" w:rsidP="00591C90">
      <w:pPr>
        <w:autoSpaceDE w:val="0"/>
        <w:autoSpaceDN w:val="0"/>
        <w:adjustRightInd w:val="0"/>
        <w:jc w:val="both"/>
      </w:pPr>
    </w:p>
    <w:p w:rsidR="00A56842" w:rsidRPr="006145ED" w:rsidRDefault="00A56842" w:rsidP="00591C90">
      <w:pPr>
        <w:autoSpaceDE w:val="0"/>
        <w:autoSpaceDN w:val="0"/>
        <w:adjustRightInd w:val="0"/>
        <w:ind w:left="567"/>
        <w:jc w:val="both"/>
      </w:pPr>
      <w:r w:rsidRPr="006145ED">
        <w:rPr>
          <w:b/>
          <w:i/>
        </w:rPr>
        <w:t>életciklus:</w:t>
      </w:r>
      <w:r w:rsidRPr="006145ED">
        <w:t xml:space="preserve"> egy termék használatának, szolgáltatás nyújtásának vagy egy építési beruh</w:t>
      </w:r>
      <w:r w:rsidRPr="006145ED">
        <w:t>á</w:t>
      </w:r>
      <w:r w:rsidRPr="006145ED">
        <w:t>zás fennállásának összes egymást követő, illetve egymással kapcsolatban álló szakasza - ideértve az elvégzendő kutatást és fejlesztést, a gyártást, a kereskedelmet és annak fe</w:t>
      </w:r>
      <w:r w:rsidRPr="006145ED">
        <w:t>l</w:t>
      </w:r>
      <w:r w:rsidRPr="006145ED">
        <w:t>tételeit, a szállítást, a felhasználást és a karbantartást is - a nyersanyag beszerzésétől, i</w:t>
      </w:r>
      <w:r w:rsidRPr="006145ED">
        <w:t>l</w:t>
      </w:r>
      <w:r w:rsidRPr="006145ED">
        <w:lastRenderedPageBreak/>
        <w:t>letve az erőforrások megteremtésétől az eltávolításig, ártalmatlanításig, az adott terül</w:t>
      </w:r>
      <w:r w:rsidRPr="006145ED">
        <w:t>e</w:t>
      </w:r>
      <w:r w:rsidRPr="006145ED">
        <w:t>tek eredeti állapotának helyreállításáig, illetve a szolgáltatás vagy a használat végéig.</w:t>
      </w:r>
    </w:p>
    <w:p w:rsidR="00A56842" w:rsidRPr="006145ED" w:rsidRDefault="00A56842" w:rsidP="00591C90">
      <w:pPr>
        <w:autoSpaceDE w:val="0"/>
        <w:autoSpaceDN w:val="0"/>
        <w:adjustRightInd w:val="0"/>
        <w:ind w:left="567"/>
        <w:jc w:val="both"/>
      </w:pPr>
      <w:r w:rsidRPr="006145ED">
        <w:rPr>
          <w:b/>
          <w:i/>
        </w:rPr>
        <w:t>építmény:</w:t>
      </w:r>
      <w:r w:rsidRPr="006145ED">
        <w:t xml:space="preserve"> az épített környezet alakításáról és védelméről szóló törvényben meghatár</w:t>
      </w:r>
      <w:r w:rsidRPr="006145ED">
        <w:t>o</w:t>
      </w:r>
      <w:r w:rsidRPr="006145ED">
        <w:t>zott fogalom.</w:t>
      </w:r>
    </w:p>
    <w:p w:rsidR="00A56842" w:rsidRPr="006145ED" w:rsidRDefault="00A56842" w:rsidP="007D5F16">
      <w:pPr>
        <w:jc w:val="both"/>
      </w:pPr>
    </w:p>
    <w:p w:rsidR="00A56842" w:rsidRPr="006145ED" w:rsidRDefault="00A56842" w:rsidP="00591C90">
      <w:pPr>
        <w:pStyle w:val="Default"/>
        <w:ind w:left="567"/>
        <w:jc w:val="both"/>
        <w:rPr>
          <w:rFonts w:ascii="Times New Roman" w:hAnsi="Times New Roman" w:cs="Times New Roman"/>
          <w:color w:val="auto"/>
        </w:rPr>
      </w:pPr>
      <w:r w:rsidRPr="006145ED">
        <w:rPr>
          <w:rFonts w:ascii="Times New Roman" w:hAnsi="Times New Roman" w:cs="Times New Roman"/>
          <w:b/>
          <w:i/>
          <w:color w:val="auto"/>
        </w:rPr>
        <w:t>gazdasági szereplő:</w:t>
      </w:r>
      <w:r w:rsidRPr="006145ED">
        <w:rPr>
          <w:rFonts w:ascii="Times New Roman" w:hAnsi="Times New Roman" w:cs="Times New Roman"/>
          <w:color w:val="auto"/>
        </w:rPr>
        <w:t xml:space="preserve"> bármely természetes személy, jogi személy, egyéni cég vagy sz</w:t>
      </w:r>
      <w:r w:rsidRPr="006145ED">
        <w:rPr>
          <w:rFonts w:ascii="Times New Roman" w:hAnsi="Times New Roman" w:cs="Times New Roman"/>
          <w:color w:val="auto"/>
        </w:rPr>
        <w:t>e</w:t>
      </w:r>
      <w:r w:rsidRPr="006145ED">
        <w:rPr>
          <w:rFonts w:ascii="Times New Roman" w:hAnsi="Times New Roman" w:cs="Times New Roman"/>
          <w:color w:val="auto"/>
        </w:rPr>
        <w:t>mélyes joga szerint jogképes szervezet, vagy ilyen személyek vagy szervezetek csopor</w:t>
      </w:r>
      <w:r w:rsidRPr="006145ED">
        <w:rPr>
          <w:rFonts w:ascii="Times New Roman" w:hAnsi="Times New Roman" w:cs="Times New Roman"/>
          <w:color w:val="auto"/>
        </w:rPr>
        <w:t>t</w:t>
      </w:r>
      <w:r w:rsidRPr="006145ED">
        <w:rPr>
          <w:rFonts w:ascii="Times New Roman" w:hAnsi="Times New Roman" w:cs="Times New Roman"/>
          <w:color w:val="auto"/>
        </w:rPr>
        <w:t>ja, aki, illetve amely a piacon építési beruházások kivitelezését, áruk szállítását vagy szolgáltatások nyújtását kínálja.</w:t>
      </w:r>
    </w:p>
    <w:p w:rsidR="00A56842" w:rsidRPr="006145ED" w:rsidRDefault="00A56842" w:rsidP="007D5F16">
      <w:pPr>
        <w:autoSpaceDE w:val="0"/>
        <w:autoSpaceDN w:val="0"/>
        <w:adjustRightInd w:val="0"/>
        <w:jc w:val="both"/>
      </w:pPr>
    </w:p>
    <w:p w:rsidR="00A56842" w:rsidRPr="006145ED" w:rsidRDefault="00A56842" w:rsidP="00591C90">
      <w:pPr>
        <w:autoSpaceDE w:val="0"/>
        <w:autoSpaceDN w:val="0"/>
        <w:adjustRightInd w:val="0"/>
        <w:ind w:left="567"/>
        <w:jc w:val="both"/>
      </w:pPr>
      <w:r w:rsidRPr="006145ED">
        <w:rPr>
          <w:b/>
          <w:i/>
        </w:rPr>
        <w:t>közbeszerzési dokumentum:</w:t>
      </w:r>
      <w:r w:rsidRPr="006145ED">
        <w:t xml:space="preserve"> minden olyan dokumentum, amelyet az ajánlatkérő a kö</w:t>
      </w:r>
      <w:r w:rsidRPr="006145ED">
        <w:t>z</w:t>
      </w:r>
      <w:r w:rsidRPr="006145ED">
        <w:t xml:space="preserve">beszerzés vagy a koncesszió tárgya, illetve a közbeszerzési vagy koncessziós beszerzési eljárás leírása vagy meghatározása érdekében hoz létre, illetve amelyre ennek érdekében hivatkozik, így különösen az eljárást megindító hirdetmény, az eljárást </w:t>
      </w:r>
      <w:del w:id="25" w:author="Szerző" w:date="2017-02-20T06:22:00Z">
        <w:r w:rsidRPr="006145ED" w:rsidDel="00430636">
          <w:delText xml:space="preserve">megindító </w:delText>
        </w:r>
      </w:del>
      <w:ins w:id="26" w:author="Szerző" w:date="2017-02-20T06:22:00Z">
        <w:r w:rsidR="00430636" w:rsidRPr="00DA3C1E">
          <w:rPr>
            <w:b/>
            <w:rPrChange w:id="27" w:author="Szerző" w:date="2017-03-03T14:49:00Z">
              <w:rPr/>
            </w:rPrChange>
          </w:rPr>
          <w:t>me</w:t>
        </w:r>
        <w:r w:rsidR="00430636" w:rsidRPr="00DA3C1E">
          <w:rPr>
            <w:b/>
            <w:rPrChange w:id="28" w:author="Szerző" w:date="2017-03-03T14:49:00Z">
              <w:rPr/>
            </w:rPrChange>
          </w:rPr>
          <w:t>g</w:t>
        </w:r>
        <w:r w:rsidR="00430636" w:rsidRPr="00DA3C1E">
          <w:rPr>
            <w:b/>
            <w:rPrChange w:id="29" w:author="Szerző" w:date="2017-03-03T14:49:00Z">
              <w:rPr/>
            </w:rPrChange>
          </w:rPr>
          <w:t xml:space="preserve">hirdető </w:t>
        </w:r>
      </w:ins>
      <w:r w:rsidRPr="006145ED">
        <w:t>felhívásként alkalmazott előzetes tájékoztató, műszaki leírás, ismertető, kieg</w:t>
      </w:r>
      <w:r w:rsidRPr="006145ED">
        <w:t>é</w:t>
      </w:r>
      <w:r w:rsidRPr="006145ED">
        <w:t>szítő tájékoztatás, javasolt szerződéses feltételek, a gazdasági szereplők által benyújta</w:t>
      </w:r>
      <w:r w:rsidRPr="006145ED">
        <w:t>n</w:t>
      </w:r>
      <w:r w:rsidRPr="006145ED">
        <w:t>dó dokumentumok mintái, részletes ártáblázat vagy árazatlan költségvetés.</w:t>
      </w:r>
    </w:p>
    <w:p w:rsidR="00A56842" w:rsidRPr="006145ED" w:rsidRDefault="00A56842" w:rsidP="007D5F16">
      <w:pPr>
        <w:autoSpaceDE w:val="0"/>
        <w:autoSpaceDN w:val="0"/>
        <w:adjustRightInd w:val="0"/>
        <w:jc w:val="both"/>
      </w:pPr>
    </w:p>
    <w:p w:rsidR="00A56842" w:rsidRPr="006145ED" w:rsidRDefault="00A56842" w:rsidP="00591C90">
      <w:pPr>
        <w:autoSpaceDE w:val="0"/>
        <w:autoSpaceDN w:val="0"/>
        <w:adjustRightInd w:val="0"/>
        <w:ind w:left="567"/>
        <w:jc w:val="both"/>
      </w:pPr>
      <w:r w:rsidRPr="006145ED">
        <w:rPr>
          <w:b/>
          <w:i/>
        </w:rPr>
        <w:t>műszaki egyenértékűség:</w:t>
      </w:r>
      <w:r w:rsidRPr="006145ED">
        <w:t xml:space="preserve"> létesítmény, termék vagy szolgáltatás olyan meghatározó m</w:t>
      </w:r>
      <w:r w:rsidRPr="006145ED">
        <w:t>ű</w:t>
      </w:r>
      <w:r w:rsidRPr="006145ED">
        <w:t>szaki paramétere, amely mérhető, és amelynek előírt mérőszámát több létesítmény, te</w:t>
      </w:r>
      <w:r w:rsidRPr="006145ED">
        <w:t>r</w:t>
      </w:r>
      <w:r w:rsidRPr="006145ED">
        <w:t>mék vagy szolgáltatás is teljesítheti.</w:t>
      </w:r>
    </w:p>
    <w:p w:rsidR="00A56842" w:rsidRPr="006145ED" w:rsidRDefault="00A56842" w:rsidP="007D5F16">
      <w:pPr>
        <w:autoSpaceDE w:val="0"/>
        <w:autoSpaceDN w:val="0"/>
        <w:adjustRightInd w:val="0"/>
        <w:jc w:val="both"/>
      </w:pPr>
    </w:p>
    <w:p w:rsidR="00A56842" w:rsidRPr="006145ED" w:rsidRDefault="00A56842" w:rsidP="00591C90">
      <w:pPr>
        <w:autoSpaceDE w:val="0"/>
        <w:autoSpaceDN w:val="0"/>
        <w:adjustRightInd w:val="0"/>
        <w:ind w:left="567"/>
        <w:jc w:val="both"/>
      </w:pPr>
      <w:r w:rsidRPr="006145ED">
        <w:rPr>
          <w:b/>
          <w:i/>
        </w:rPr>
        <w:t>szakmai ajánlat:</w:t>
      </w:r>
      <w:r w:rsidRPr="006145ED">
        <w:t xml:space="preserve"> a beszerzés tárgyára, valamint a műszaki leírásban és a szerződéses feltételekben foglalt ajánlatkérői előírásokra tett ajánlat.</w:t>
      </w:r>
    </w:p>
    <w:p w:rsidR="00A56842" w:rsidRPr="006145ED" w:rsidRDefault="00A56842" w:rsidP="00591C90">
      <w:pPr>
        <w:jc w:val="both"/>
      </w:pPr>
    </w:p>
    <w:p w:rsidR="00A56842" w:rsidRPr="006145ED" w:rsidRDefault="00A56842" w:rsidP="00785471">
      <w:pPr>
        <w:numPr>
          <w:ilvl w:val="0"/>
          <w:numId w:val="2"/>
        </w:numPr>
        <w:tabs>
          <w:tab w:val="clear" w:pos="1260"/>
          <w:tab w:val="num" w:pos="540"/>
        </w:tabs>
        <w:ind w:left="540" w:hanging="540"/>
        <w:jc w:val="both"/>
        <w:rPr>
          <w:b/>
          <w:bCs/>
        </w:rPr>
      </w:pPr>
      <w:r w:rsidRPr="006145ED">
        <w:rPr>
          <w:b/>
          <w:bCs/>
        </w:rPr>
        <w:t>Szerződéskötési jogosultság, pénzforrások</w:t>
      </w:r>
    </w:p>
    <w:p w:rsidR="00A56842" w:rsidRPr="006145ED" w:rsidRDefault="00A56842" w:rsidP="00D546E7">
      <w:pPr>
        <w:jc w:val="both"/>
      </w:pPr>
    </w:p>
    <w:p w:rsidR="00A56842" w:rsidRPr="006145ED" w:rsidRDefault="00A56842" w:rsidP="005D1A25">
      <w:pPr>
        <w:ind w:left="539"/>
        <w:jc w:val="both"/>
      </w:pPr>
      <w:r w:rsidRPr="006145ED">
        <w:t>Ajánlatkérő kijelenti, hogy a dokumentáció szerinti szerződés megkötésére vonatkozó jogosultsággal és a szerződés teljesítéséhez szükséges anyagi fedezettel rendelkezik.</w:t>
      </w:r>
    </w:p>
    <w:p w:rsidR="00A56842" w:rsidRPr="006145ED" w:rsidRDefault="00A56842" w:rsidP="00FE61C4">
      <w:pPr>
        <w:jc w:val="both"/>
      </w:pPr>
    </w:p>
    <w:p w:rsidR="00A56842" w:rsidRPr="006145ED" w:rsidRDefault="00A56842" w:rsidP="00785471">
      <w:pPr>
        <w:numPr>
          <w:ilvl w:val="0"/>
          <w:numId w:val="2"/>
        </w:numPr>
        <w:tabs>
          <w:tab w:val="clear" w:pos="1260"/>
          <w:tab w:val="num" w:pos="540"/>
        </w:tabs>
        <w:ind w:left="540" w:hanging="540"/>
        <w:jc w:val="both"/>
        <w:rPr>
          <w:b/>
          <w:bCs/>
        </w:rPr>
      </w:pPr>
      <w:r w:rsidRPr="006145ED">
        <w:rPr>
          <w:b/>
          <w:bCs/>
        </w:rPr>
        <w:t>Üzleti titok</w:t>
      </w:r>
    </w:p>
    <w:p w:rsidR="00A56842" w:rsidRPr="006145ED" w:rsidRDefault="00A56842" w:rsidP="00F52988">
      <w:pPr>
        <w:jc w:val="both"/>
      </w:pPr>
    </w:p>
    <w:p w:rsidR="002D47FF" w:rsidRPr="006145ED" w:rsidRDefault="00A56842" w:rsidP="000D6E96">
      <w:pPr>
        <w:ind w:left="567"/>
        <w:jc w:val="both"/>
      </w:pPr>
      <w:r w:rsidRPr="006145ED">
        <w:t>A Kbt. 44. § (1) bekezdésében foglaltak értelmében a gazdasági szereplő az ajánlatban, hiánypótlásban</w:t>
      </w:r>
      <w:ins w:id="30" w:author="Szerző" w:date="2017-02-20T06:45:00Z">
        <w:r w:rsidR="00555C96">
          <w:t xml:space="preserve"> </w:t>
        </w:r>
        <w:r w:rsidR="00555C96" w:rsidRPr="00DA3C1E">
          <w:rPr>
            <w:b/>
            <w:rPrChange w:id="31" w:author="Szerző" w:date="2017-03-03T14:49:00Z">
              <w:rPr/>
            </w:rPrChange>
          </w:rPr>
          <w:t>vagy felvilágosításban</w:t>
        </w:r>
      </w:ins>
      <w:r w:rsidRPr="006145ED">
        <w:t>, valamint a Kbt. 72. §-a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w:t>
      </w:r>
      <w:r w:rsidRPr="006145ED">
        <w:t>a</w:t>
      </w:r>
      <w:r w:rsidRPr="006145ED">
        <w:t>sági szereplő üzleti tevékenysége szempontjából aránytalan sérelmet okozna. A gazd</w:t>
      </w:r>
      <w:r w:rsidRPr="006145ED">
        <w:t>a</w:t>
      </w:r>
      <w:r w:rsidRPr="006145ED">
        <w:t>sági szereplő az üzleti titkot tartalmazó, elkülönített irathoz indokolást köteles csatolni, amelyben részletesen alátámasztja, hogy az adott információ vagy adat nyilvánosságra hozatala miért és milyen módon okozna számára aránytalan sérelmet. A gazdasági sz</w:t>
      </w:r>
      <w:r w:rsidRPr="006145ED">
        <w:t>e</w:t>
      </w:r>
      <w:r w:rsidRPr="006145ED">
        <w:t>replő által adott indokolás nem megfelelő, amennyiben az általánosság szintjén kerül megfogalmazásra.</w:t>
      </w:r>
      <w:r w:rsidR="002D47FF" w:rsidRPr="006145ED">
        <w:t xml:space="preserve"> Az üzleti titok vonatkozásában releváns további jogszabályi előír</w:t>
      </w:r>
      <w:r w:rsidR="002D47FF" w:rsidRPr="006145ED">
        <w:t>á</w:t>
      </w:r>
      <w:r w:rsidR="002D47FF" w:rsidRPr="006145ED">
        <w:t>sokat a Kbt. 44. § (2)-(4) bekezdéseinek rendelkezései tartalmazzák. Ajánlattevőnek az ajánlat részeként nyilatkoznia szükséges az üzleti titok vonatkozásában.</w:t>
      </w:r>
    </w:p>
    <w:p w:rsidR="00A56842" w:rsidRPr="006145ED" w:rsidRDefault="00A56842" w:rsidP="005D1A25">
      <w:pPr>
        <w:ind w:left="540"/>
        <w:jc w:val="both"/>
      </w:pPr>
    </w:p>
    <w:p w:rsidR="00A56842" w:rsidRPr="006145ED" w:rsidRDefault="00A56842" w:rsidP="00785471">
      <w:pPr>
        <w:numPr>
          <w:ilvl w:val="0"/>
          <w:numId w:val="2"/>
        </w:numPr>
        <w:tabs>
          <w:tab w:val="clear" w:pos="1260"/>
          <w:tab w:val="num" w:pos="540"/>
        </w:tabs>
        <w:ind w:left="540" w:hanging="540"/>
        <w:jc w:val="both"/>
        <w:rPr>
          <w:b/>
          <w:bCs/>
        </w:rPr>
      </w:pPr>
      <w:r w:rsidRPr="006145ED">
        <w:rPr>
          <w:b/>
          <w:bCs/>
        </w:rPr>
        <w:t>Alkalmazandó jogszabályok</w:t>
      </w:r>
    </w:p>
    <w:p w:rsidR="00A56842" w:rsidRPr="006145ED" w:rsidRDefault="00A56842" w:rsidP="00F52988">
      <w:pPr>
        <w:jc w:val="both"/>
        <w:rPr>
          <w:bCs/>
        </w:rPr>
      </w:pPr>
    </w:p>
    <w:p w:rsidR="00A56842" w:rsidRPr="006145ED" w:rsidRDefault="00A56842" w:rsidP="005D1A25">
      <w:pPr>
        <w:ind w:left="539"/>
        <w:jc w:val="both"/>
      </w:pPr>
      <w:r w:rsidRPr="006145ED">
        <w:t>A jelen dokumentációban nem, vagy nem teljes körűen szabályozott kérdésekben a v</w:t>
      </w:r>
      <w:r w:rsidRPr="006145ED">
        <w:t>o</w:t>
      </w:r>
      <w:r w:rsidRPr="006145ED">
        <w:t xml:space="preserve">natkozó hatályos magyar jogszabályok, mindenekelőtt a közbeszerzésekről szóló 2015. </w:t>
      </w:r>
      <w:r w:rsidRPr="006145ED">
        <w:lastRenderedPageBreak/>
        <w:t>évi CXLIII. törvény (Kbt.) rendelkezései az irányadóak.</w:t>
      </w:r>
      <w:r w:rsidR="007B3D5F" w:rsidRPr="006145ED">
        <w:t xml:space="preserve"> Alkalmazandók továbbá kül</w:t>
      </w:r>
      <w:r w:rsidR="007B3D5F" w:rsidRPr="006145ED">
        <w:t>ö</w:t>
      </w:r>
      <w:r w:rsidR="007B3D5F" w:rsidRPr="006145ED">
        <w:t>nösen a következők:</w:t>
      </w:r>
    </w:p>
    <w:p w:rsidR="007B3D5F" w:rsidRPr="006145ED" w:rsidRDefault="007B3D5F" w:rsidP="005D1A25">
      <w:pPr>
        <w:ind w:left="539"/>
        <w:jc w:val="both"/>
      </w:pPr>
    </w:p>
    <w:p w:rsidR="008D4CA7" w:rsidRPr="002766CA" w:rsidRDefault="008D4CA7" w:rsidP="000570A1">
      <w:pPr>
        <w:numPr>
          <w:ilvl w:val="0"/>
          <w:numId w:val="43"/>
        </w:numPr>
        <w:ind w:right="57"/>
        <w:jc w:val="both"/>
      </w:pPr>
      <w:r w:rsidRPr="002766CA">
        <w:t>az építőipari kivitelezési tevékenységről szóló 191/2009. (IX.15.) Korm. rendelet</w:t>
      </w:r>
    </w:p>
    <w:p w:rsidR="008D4CA7" w:rsidRPr="002766CA" w:rsidRDefault="008D4CA7" w:rsidP="000570A1">
      <w:pPr>
        <w:numPr>
          <w:ilvl w:val="0"/>
          <w:numId w:val="43"/>
        </w:numPr>
        <w:ind w:right="57"/>
        <w:jc w:val="both"/>
      </w:pPr>
      <w:r w:rsidRPr="002766CA">
        <w:t>az állatok védelméről és kíméletéről szóló 1998. évi XXVIII. törvény</w:t>
      </w:r>
    </w:p>
    <w:p w:rsidR="008D4CA7" w:rsidRPr="002766CA" w:rsidRDefault="008D4CA7" w:rsidP="000570A1">
      <w:pPr>
        <w:numPr>
          <w:ilvl w:val="0"/>
          <w:numId w:val="43"/>
        </w:numPr>
        <w:ind w:right="57"/>
        <w:jc w:val="both"/>
      </w:pPr>
      <w:r w:rsidRPr="002766CA">
        <w:t>a természet védelméről szóló 1996. LIII. törvény</w:t>
      </w:r>
    </w:p>
    <w:p w:rsidR="008D4CA7" w:rsidRPr="002766CA" w:rsidRDefault="008D4CA7" w:rsidP="000570A1">
      <w:pPr>
        <w:numPr>
          <w:ilvl w:val="0"/>
          <w:numId w:val="43"/>
        </w:numPr>
        <w:ind w:right="57"/>
        <w:jc w:val="both"/>
      </w:pPr>
      <w:r w:rsidRPr="002766CA">
        <w:t>az épített környezet alakításáról és védelméről szóló 1997. évi LXXVIII. törvény</w:t>
      </w:r>
    </w:p>
    <w:p w:rsidR="008D4CA7" w:rsidRPr="002766CA" w:rsidRDefault="008D4CA7" w:rsidP="000570A1">
      <w:pPr>
        <w:numPr>
          <w:ilvl w:val="0"/>
          <w:numId w:val="43"/>
        </w:numPr>
        <w:ind w:right="57"/>
        <w:jc w:val="both"/>
      </w:pPr>
      <w:r w:rsidRPr="002766CA">
        <w:t>a munkavédelemről szóló 1993. évi XCIII. törvény</w:t>
      </w:r>
    </w:p>
    <w:p w:rsidR="007B3D5F" w:rsidRPr="002766CA" w:rsidRDefault="008D4CA7" w:rsidP="008D4CA7">
      <w:pPr>
        <w:suppressAutoHyphens/>
        <w:ind w:left="426"/>
        <w:rPr>
          <w:bCs/>
        </w:rPr>
      </w:pPr>
      <w:r w:rsidRPr="002766CA">
        <w:rPr>
          <w:bCs/>
        </w:rPr>
        <w:t>266/2013. (VII. 11.) Korm. rendelet - az építésügyi és az építésüggyel összefüggő szakmagyakorlási tevékenységekről.</w:t>
      </w:r>
    </w:p>
    <w:p w:rsidR="008D4CA7" w:rsidRPr="002766CA" w:rsidRDefault="008D4CA7" w:rsidP="008D4CA7">
      <w:pPr>
        <w:suppressAutoHyphens/>
        <w:ind w:left="426"/>
      </w:pPr>
    </w:p>
    <w:p w:rsidR="00A56842" w:rsidRPr="002766CA" w:rsidRDefault="00A56842" w:rsidP="00E26701">
      <w:pPr>
        <w:rPr>
          <w:b/>
        </w:rPr>
      </w:pPr>
      <w:r w:rsidRPr="002766CA">
        <w:rPr>
          <w:b/>
        </w:rPr>
        <w:t>Az ajánlat elkészítése</w:t>
      </w:r>
    </w:p>
    <w:p w:rsidR="00A56842" w:rsidRPr="002766CA" w:rsidRDefault="00A56842" w:rsidP="00AD455B">
      <w:pPr>
        <w:jc w:val="both"/>
      </w:pPr>
    </w:p>
    <w:p w:rsidR="00A56842" w:rsidRPr="002766CA" w:rsidRDefault="00A56842" w:rsidP="00785471">
      <w:pPr>
        <w:numPr>
          <w:ilvl w:val="0"/>
          <w:numId w:val="15"/>
        </w:numPr>
        <w:ind w:left="540" w:hanging="540"/>
        <w:jc w:val="both"/>
        <w:rPr>
          <w:b/>
          <w:bCs/>
        </w:rPr>
      </w:pPr>
      <w:r w:rsidRPr="002766CA">
        <w:rPr>
          <w:b/>
          <w:bCs/>
        </w:rPr>
        <w:t>Kiegészítő tájékoztatás</w:t>
      </w:r>
    </w:p>
    <w:p w:rsidR="00A56842" w:rsidRPr="006145ED" w:rsidRDefault="00A56842" w:rsidP="00AD455B">
      <w:pPr>
        <w:jc w:val="both"/>
        <w:rPr>
          <w:bCs/>
        </w:rPr>
      </w:pPr>
    </w:p>
    <w:p w:rsidR="00A56842" w:rsidRPr="006145ED" w:rsidRDefault="00A56842" w:rsidP="005D1A25">
      <w:pPr>
        <w:ind w:left="540"/>
        <w:jc w:val="both"/>
      </w:pPr>
      <w:r w:rsidRPr="006145ED">
        <w:t>Az eljárást megindító felhívásban és jelen dokumentációban foglaltak értelmezésére, pontosítására szolgál a kiegészítő tájékoztatás kérésének lehetősége.</w:t>
      </w:r>
    </w:p>
    <w:p w:rsidR="00A56842" w:rsidRPr="006145ED" w:rsidRDefault="00A56842" w:rsidP="00AD455B">
      <w:pPr>
        <w:jc w:val="both"/>
      </w:pPr>
    </w:p>
    <w:p w:rsidR="00A56842" w:rsidRPr="006145ED" w:rsidRDefault="00A56842" w:rsidP="005D1A25">
      <w:pPr>
        <w:ind w:left="540"/>
        <w:jc w:val="both"/>
      </w:pPr>
      <w:r w:rsidRPr="006145ED">
        <w:t>A Kbt. 56. § (1) bekezdése alapján bármely gazdasági szereplő, aki az adott közbesze</w:t>
      </w:r>
      <w:r w:rsidRPr="006145ED">
        <w:t>r</w:t>
      </w:r>
      <w:r w:rsidRPr="006145ED">
        <w:t>zési eljárásban ajánlattevő lehet - a megfelelő ajánlattétel érdekében - a közbeszerzési dokumentumokban foglaltakkal kapcsolatban írásban kiegészítő tájékoztatást kérhet az ajánlatkérőtől vagy az általa meghatározott szervezettől.</w:t>
      </w:r>
    </w:p>
    <w:p w:rsidR="00A56842" w:rsidRPr="006145ED" w:rsidRDefault="00A56842" w:rsidP="00B65C85">
      <w:pPr>
        <w:jc w:val="both"/>
      </w:pPr>
    </w:p>
    <w:p w:rsidR="00A56842" w:rsidRPr="006145ED" w:rsidRDefault="00A56842" w:rsidP="005D1A25">
      <w:pPr>
        <w:ind w:left="540"/>
        <w:jc w:val="both"/>
      </w:pPr>
      <w:r w:rsidRPr="006145ED">
        <w:t>Ajánlatkérő a Kbt. 114. § (6) bekezdésében foglalt jogszabályi előírások figyelembe v</w:t>
      </w:r>
      <w:r w:rsidRPr="006145ED">
        <w:t>é</w:t>
      </w:r>
      <w:r w:rsidRPr="006145ED">
        <w:t>telével, a Kbt. 56. § (2)-(5) bekezdéseinek rendelkezései szerint adja meg a kért tájéko</w:t>
      </w:r>
      <w:r w:rsidRPr="006145ED">
        <w:t>z</w:t>
      </w:r>
      <w:r w:rsidRPr="006145ED">
        <w:t>tatást.</w:t>
      </w:r>
    </w:p>
    <w:p w:rsidR="00A56842" w:rsidRPr="006145ED" w:rsidRDefault="00A56842" w:rsidP="006734DE">
      <w:pPr>
        <w:jc w:val="both"/>
      </w:pPr>
    </w:p>
    <w:p w:rsidR="00A56842" w:rsidRPr="006145ED" w:rsidRDefault="00A56842" w:rsidP="005D1A25">
      <w:pPr>
        <w:ind w:left="540"/>
        <w:jc w:val="both"/>
      </w:pPr>
      <w:r w:rsidRPr="006145ED">
        <w:t>Ajánlatkérő a kérésre adott tájékoztatás teljes tartalmát hozzáférhetővé teszi vagy v</w:t>
      </w:r>
      <w:r w:rsidRPr="006145ED">
        <w:t>a</w:t>
      </w:r>
      <w:r w:rsidRPr="006145ED">
        <w:t>lamennyi - az eljárás iránt érdeklődő - gazdasági szereplő részére megküldi.</w:t>
      </w:r>
    </w:p>
    <w:p w:rsidR="00A56842" w:rsidRPr="006145ED" w:rsidRDefault="00A56842" w:rsidP="00E364FD">
      <w:pPr>
        <w:jc w:val="both"/>
      </w:pPr>
    </w:p>
    <w:p w:rsidR="00A56842" w:rsidRPr="006145ED" w:rsidRDefault="00A56842" w:rsidP="00E364FD">
      <w:pPr>
        <w:ind w:left="567"/>
        <w:jc w:val="both"/>
      </w:pPr>
      <w:r w:rsidRPr="006145ED">
        <w:t xml:space="preserve">A kiegészítő tájékoztatást az ajánlattételi </w:t>
      </w:r>
      <w:r w:rsidR="0070127B" w:rsidRPr="006145ED">
        <w:t xml:space="preserve">határidő </w:t>
      </w:r>
      <w:r w:rsidRPr="006145ED">
        <w:t>lejárta előtt ésszerű időben köteles az ajánlatkérő megadni. Az ajánlatkérő, ha úgy ítéli meg, hogy a kérdés megválaszolása a megfelelő ajánlattételhez szükséges, azonban az ésszerű időben történő válaszadáshoz és a válasz figyelembevételéhez nem áll megfelelő idő rendelkezésre, az 52. § (3) b</w:t>
      </w:r>
      <w:r w:rsidRPr="006145ED">
        <w:t>e</w:t>
      </w:r>
      <w:r w:rsidRPr="006145ED">
        <w:t>kezdésében foglalt módon élhet az ajánlattételi meghosszabbításának lehetőségével.</w:t>
      </w:r>
    </w:p>
    <w:p w:rsidR="00A56842" w:rsidRPr="006145ED" w:rsidRDefault="00A56842" w:rsidP="00E364FD">
      <w:pPr>
        <w:jc w:val="both"/>
      </w:pPr>
    </w:p>
    <w:p w:rsidR="00A56842" w:rsidRPr="006145ED" w:rsidRDefault="00A56842" w:rsidP="00247F24">
      <w:pPr>
        <w:autoSpaceDE w:val="0"/>
        <w:autoSpaceDN w:val="0"/>
        <w:adjustRightInd w:val="0"/>
        <w:ind w:left="567"/>
        <w:jc w:val="both"/>
      </w:pPr>
      <w:r w:rsidRPr="006145ED">
        <w:t>Az ajánlatkérő köteles meghosszabbítani az ajánlattételi határidőt, ha a kiegészítő táj</w:t>
      </w:r>
      <w:r w:rsidRPr="006145ED">
        <w:t>é</w:t>
      </w:r>
      <w:r w:rsidRPr="006145ED">
        <w:t>koztatást, annak ellenére, hogy azt a gazdasági szereplő az 56. §-</w:t>
      </w:r>
      <w:r w:rsidR="00BC6ACD" w:rsidRPr="006145ED">
        <w:t>á</w:t>
      </w:r>
      <w:r w:rsidRPr="006145ED">
        <w:t>ban meghatározottak szerint időben kérte, nem tudja az előírt határidőben [114. § (6) bekezdés] teljesíteni. A meghosszabbítás mértékének arányban kell állnia a kiegészítő tájékoztatásban közölt i</w:t>
      </w:r>
      <w:r w:rsidRPr="006145ED">
        <w:t>n</w:t>
      </w:r>
      <w:r w:rsidRPr="006145ED">
        <w:t>formációk jelentőségével.</w:t>
      </w:r>
    </w:p>
    <w:p w:rsidR="00A56842" w:rsidRPr="006145ED" w:rsidRDefault="00A56842" w:rsidP="0085141B">
      <w:pPr>
        <w:jc w:val="both"/>
      </w:pPr>
    </w:p>
    <w:p w:rsidR="00A56842" w:rsidRPr="006145ED" w:rsidRDefault="00A56842" w:rsidP="00E364FD">
      <w:pPr>
        <w:ind w:left="567"/>
        <w:jc w:val="both"/>
      </w:pPr>
      <w:r w:rsidRPr="006145ED">
        <w:t>Ajánlattevő köteles ajánlatát a kiegészítő tájékoztatásban foglalt ajánlatkérői válaszok figyelembe vételével elkészíteni és benyújtani.</w:t>
      </w:r>
    </w:p>
    <w:p w:rsidR="002D47FF" w:rsidRPr="006145ED" w:rsidRDefault="002D47FF" w:rsidP="00E364FD">
      <w:pPr>
        <w:ind w:left="567"/>
        <w:jc w:val="both"/>
      </w:pPr>
    </w:p>
    <w:p w:rsidR="00A56842" w:rsidRPr="006145ED" w:rsidRDefault="00A56842" w:rsidP="00785471">
      <w:pPr>
        <w:numPr>
          <w:ilvl w:val="0"/>
          <w:numId w:val="15"/>
        </w:numPr>
        <w:ind w:left="540" w:hanging="540"/>
        <w:jc w:val="both"/>
        <w:rPr>
          <w:b/>
          <w:bCs/>
        </w:rPr>
      </w:pPr>
      <w:r w:rsidRPr="006145ED">
        <w:rPr>
          <w:b/>
          <w:bCs/>
        </w:rPr>
        <w:t>A felhívás és egyéb közbeszerzési dokumentumok, valamint az ajánlat módosítása</w:t>
      </w:r>
    </w:p>
    <w:p w:rsidR="00A56842" w:rsidRPr="006145ED" w:rsidRDefault="00A56842" w:rsidP="005D1A25">
      <w:pPr>
        <w:jc w:val="both"/>
      </w:pPr>
    </w:p>
    <w:p w:rsidR="008B59DC" w:rsidRPr="006145ED" w:rsidRDefault="008B59DC" w:rsidP="008B59DC">
      <w:pPr>
        <w:autoSpaceDE w:val="0"/>
        <w:autoSpaceDN w:val="0"/>
        <w:adjustRightInd w:val="0"/>
        <w:ind w:left="567"/>
        <w:jc w:val="both"/>
      </w:pPr>
      <w:r w:rsidRPr="006145ED">
        <w:t xml:space="preserve">Amennyiben az ajánlatkérő módosítani kívánja a felhívás vagy az egyéb közbeszerzési dokumentumok tartalmát (ideértve a határidők hosszabbítását is), a módosításról az ajánlattételi határidő lejártáig egyidejűleg, közvetlenül kell tájékoztatni az ajánlattételre </w:t>
      </w:r>
      <w:r w:rsidRPr="006145ED">
        <w:lastRenderedPageBreak/>
        <w:t>felhívott gazdasági szereplőket, vagy azokat a gazdasági szereplőket, akik az eljárás iránt érdeklődésüket jelezték.</w:t>
      </w:r>
    </w:p>
    <w:p w:rsidR="00A56842" w:rsidRPr="006145ED" w:rsidRDefault="00A56842" w:rsidP="008B59DC">
      <w:pPr>
        <w:autoSpaceDE w:val="0"/>
        <w:autoSpaceDN w:val="0"/>
        <w:adjustRightInd w:val="0"/>
        <w:jc w:val="both"/>
      </w:pPr>
    </w:p>
    <w:p w:rsidR="00A56842" w:rsidRPr="006145ED" w:rsidRDefault="00A56842" w:rsidP="00504953">
      <w:pPr>
        <w:autoSpaceDE w:val="0"/>
        <w:autoSpaceDN w:val="0"/>
        <w:adjustRightInd w:val="0"/>
        <w:ind w:left="567"/>
        <w:jc w:val="both"/>
      </w:pPr>
      <w:r w:rsidRPr="006145ED">
        <w:t>A közbeszerzési dokumentumok módosításait az ajánlatkérő az eredeti dokumentumo</w:t>
      </w:r>
      <w:r w:rsidRPr="006145ED">
        <w:t>k</w:t>
      </w:r>
      <w:r w:rsidRPr="006145ED">
        <w:t>kal megegyező helyen köteles közvetlenül elektronikusan elérhetővé tenni.</w:t>
      </w:r>
    </w:p>
    <w:p w:rsidR="00A56842" w:rsidRPr="006145ED" w:rsidRDefault="00A56842" w:rsidP="00504953">
      <w:pPr>
        <w:autoSpaceDE w:val="0"/>
        <w:autoSpaceDN w:val="0"/>
        <w:adjustRightInd w:val="0"/>
        <w:ind w:left="567"/>
        <w:jc w:val="both"/>
      </w:pPr>
      <w:r w:rsidRPr="006145ED">
        <w:t>A felhívás és az egyéb közbeszerzési dokumentumok módosítása nem eredményezheti a beszerzés tárgyára vagy a szerződés feltételeire vonatkozó feltételek olyan jelentőségű módosítását, ahol az új feltételek ismerete alapvetően befolyásolhatta volna az érdekelt gazdasági szereplők arra vonatkozó döntését, hogy a közbeszerzési eljárásban tudnak-e ajánlatot tenni, vagy a változást figyelembe véve az ajánlatkérőnek az alkalmassági k</w:t>
      </w:r>
      <w:r w:rsidRPr="006145ED">
        <w:t>ö</w:t>
      </w:r>
      <w:r w:rsidRPr="006145ED">
        <w:t>vetelményeket úgy kellett volna meghatároznia, hogy az eljárásban több gazdasági sz</w:t>
      </w:r>
      <w:r w:rsidRPr="006145ED">
        <w:t>e</w:t>
      </w:r>
      <w:r w:rsidRPr="006145ED">
        <w:t>replő is részt vehetett volna.</w:t>
      </w:r>
    </w:p>
    <w:p w:rsidR="00A56842" w:rsidRPr="006145ED" w:rsidRDefault="00A56842" w:rsidP="00FC7F3A">
      <w:pPr>
        <w:autoSpaceDE w:val="0"/>
        <w:autoSpaceDN w:val="0"/>
        <w:adjustRightInd w:val="0"/>
      </w:pPr>
    </w:p>
    <w:p w:rsidR="00A56842" w:rsidRPr="006145ED" w:rsidRDefault="00A56842" w:rsidP="00504953">
      <w:pPr>
        <w:ind w:left="567"/>
        <w:jc w:val="both"/>
      </w:pPr>
      <w:r w:rsidRPr="006145ED">
        <w:t>Az ajánlattevő az ajánlattételi határidő lejártáig új ajánlat benyújtásával módosíthatja az ajánlatát. Ebben az esetben az elsőként benyújtott ajánlatot visszavontnak kell tekinteni.</w:t>
      </w:r>
    </w:p>
    <w:p w:rsidR="00A56842" w:rsidRPr="006145ED" w:rsidRDefault="00A56842" w:rsidP="00454B95">
      <w:pPr>
        <w:jc w:val="both"/>
      </w:pPr>
    </w:p>
    <w:p w:rsidR="00A56842" w:rsidRPr="006145ED" w:rsidRDefault="00A56842" w:rsidP="00454B95">
      <w:pPr>
        <w:autoSpaceDE w:val="0"/>
        <w:autoSpaceDN w:val="0"/>
        <w:adjustRightInd w:val="0"/>
        <w:ind w:left="567"/>
        <w:jc w:val="both"/>
      </w:pPr>
      <w:r w:rsidRPr="006145ED">
        <w:t>Az ajánlatkérő köteles meghosszabbítani az ajánlattételi határidőt, ha a közbeszerzési dokumentumokat módosítja.</w:t>
      </w:r>
    </w:p>
    <w:p w:rsidR="00A56842" w:rsidRPr="006145ED" w:rsidRDefault="00A56842" w:rsidP="00454B95">
      <w:pPr>
        <w:autoSpaceDE w:val="0"/>
        <w:autoSpaceDN w:val="0"/>
        <w:adjustRightInd w:val="0"/>
      </w:pPr>
    </w:p>
    <w:p w:rsidR="00A56842" w:rsidRPr="006145ED" w:rsidRDefault="00A56842" w:rsidP="00454B95">
      <w:pPr>
        <w:ind w:left="567"/>
        <w:jc w:val="both"/>
      </w:pPr>
      <w:r w:rsidRPr="006145ED">
        <w:t xml:space="preserve">A meghosszabbítás mértékének arányban kell állnia a változtatás jelentőségével. Nem köteles az ajánlatkérő a határidőt meghosszabbítani, ha a közbeszerzési dokumentumok módosítása nem jelentős és a módosítás megküldése az ajánlattételi </w:t>
      </w:r>
      <w:r w:rsidR="00383249" w:rsidRPr="006145ED">
        <w:t xml:space="preserve">határidő </w:t>
      </w:r>
      <w:r w:rsidRPr="006145ED">
        <w:t>lejártának napját megelőző legkésőbb tizedik</w:t>
      </w:r>
      <w:r w:rsidR="000E4815" w:rsidRPr="006145ED">
        <w:t xml:space="preserve"> </w:t>
      </w:r>
      <w:r w:rsidRPr="006145ED">
        <w:t>napra esik. Nem jelentős a közbeszerzési dokume</w:t>
      </w:r>
      <w:r w:rsidRPr="006145ED">
        <w:t>n</w:t>
      </w:r>
      <w:r w:rsidRPr="006145ED">
        <w:t>tumok módosítása, ha nem befolyásolja az ajánlatok időben történő megfelelő előkész</w:t>
      </w:r>
      <w:r w:rsidRPr="006145ED">
        <w:t>í</w:t>
      </w:r>
      <w:r w:rsidRPr="006145ED">
        <w:t>tését.</w:t>
      </w:r>
    </w:p>
    <w:p w:rsidR="00A56842" w:rsidRPr="006145ED" w:rsidRDefault="00A56842" w:rsidP="00454B95">
      <w:pPr>
        <w:jc w:val="both"/>
      </w:pPr>
    </w:p>
    <w:p w:rsidR="00A56842" w:rsidRPr="006145ED" w:rsidRDefault="00A56842" w:rsidP="00785471">
      <w:pPr>
        <w:numPr>
          <w:ilvl w:val="0"/>
          <w:numId w:val="15"/>
        </w:numPr>
        <w:ind w:left="540" w:hanging="540"/>
        <w:jc w:val="both"/>
        <w:rPr>
          <w:b/>
          <w:bCs/>
        </w:rPr>
      </w:pPr>
      <w:r w:rsidRPr="006145ED">
        <w:rPr>
          <w:b/>
          <w:bCs/>
        </w:rPr>
        <w:t>Visszalépés a közbeszerzéstől</w:t>
      </w:r>
    </w:p>
    <w:p w:rsidR="00A56842" w:rsidRPr="006145ED" w:rsidRDefault="00A56842" w:rsidP="005857E5">
      <w:pPr>
        <w:jc w:val="both"/>
      </w:pPr>
    </w:p>
    <w:p w:rsidR="00A56842" w:rsidRPr="006145ED" w:rsidRDefault="00A56842" w:rsidP="00322570">
      <w:pPr>
        <w:autoSpaceDE w:val="0"/>
        <w:autoSpaceDN w:val="0"/>
        <w:adjustRightInd w:val="0"/>
        <w:ind w:left="567"/>
        <w:jc w:val="both"/>
      </w:pPr>
      <w:r w:rsidRPr="006145ED">
        <w:t>Az ajánlatkérő az eljárást megindító felhívást nyílt eljárás esetén az ajánlattételi határidő lejártáig vonhatja vissza, amelyről az eredeti határidő lejárta előtt egyidejűleg, közvetl</w:t>
      </w:r>
      <w:r w:rsidRPr="006145ED">
        <w:t>e</w:t>
      </w:r>
      <w:r w:rsidRPr="006145ED">
        <w:t>nül kell tájékoztatni az ajánlattételre felhívott gazdasági szereplőket.</w:t>
      </w:r>
    </w:p>
    <w:p w:rsidR="00A56842" w:rsidRPr="006145ED" w:rsidRDefault="00A56842" w:rsidP="00322570">
      <w:pPr>
        <w:pStyle w:val="Default"/>
        <w:jc w:val="both"/>
        <w:rPr>
          <w:rFonts w:ascii="Times New Roman" w:hAnsi="Times New Roman" w:cs="Times New Roman"/>
          <w:color w:val="auto"/>
        </w:rPr>
      </w:pPr>
    </w:p>
    <w:p w:rsidR="00A56842" w:rsidRPr="006145ED" w:rsidRDefault="00A56842" w:rsidP="005857E5">
      <w:pPr>
        <w:pStyle w:val="Default"/>
        <w:ind w:left="567"/>
        <w:jc w:val="both"/>
        <w:rPr>
          <w:rFonts w:ascii="Times New Roman" w:hAnsi="Times New Roman" w:cs="Times New Roman"/>
          <w:color w:val="auto"/>
        </w:rPr>
      </w:pPr>
      <w:r w:rsidRPr="006145ED">
        <w:rPr>
          <w:rFonts w:ascii="Times New Roman" w:hAnsi="Times New Roman" w:cs="Times New Roman"/>
          <w:color w:val="auto"/>
        </w:rPr>
        <w:t>Az ajánlattételi határidő leteltét követően az ajánlatkérő nem köteles az ajánlatokat elb</w:t>
      </w:r>
      <w:r w:rsidRPr="006145ED">
        <w:rPr>
          <w:rFonts w:ascii="Times New Roman" w:hAnsi="Times New Roman" w:cs="Times New Roman"/>
          <w:color w:val="auto"/>
        </w:rPr>
        <w:t>í</w:t>
      </w:r>
      <w:r w:rsidRPr="006145ED">
        <w:rPr>
          <w:rFonts w:ascii="Times New Roman" w:hAnsi="Times New Roman" w:cs="Times New Roman"/>
          <w:color w:val="auto"/>
        </w:rPr>
        <w:t>rálni, ha bizonyítani tudja, hogy az ajánlattételi határidő leteltét követően beállott, elle</w:t>
      </w:r>
      <w:r w:rsidRPr="006145ED">
        <w:rPr>
          <w:rFonts w:ascii="Times New Roman" w:hAnsi="Times New Roman" w:cs="Times New Roman"/>
          <w:color w:val="auto"/>
        </w:rPr>
        <w:t>n</w:t>
      </w:r>
      <w:r w:rsidRPr="006145ED">
        <w:rPr>
          <w:rFonts w:ascii="Times New Roman" w:hAnsi="Times New Roman" w:cs="Times New Roman"/>
          <w:color w:val="auto"/>
        </w:rPr>
        <w:t>őrzési körén kívül eső és általa előre nem látható körülmény miatt a szerződés teljesít</w:t>
      </w:r>
      <w:r w:rsidRPr="006145ED">
        <w:rPr>
          <w:rFonts w:ascii="Times New Roman" w:hAnsi="Times New Roman" w:cs="Times New Roman"/>
          <w:color w:val="auto"/>
        </w:rPr>
        <w:t>é</w:t>
      </w:r>
      <w:r w:rsidRPr="006145ED">
        <w:rPr>
          <w:rFonts w:ascii="Times New Roman" w:hAnsi="Times New Roman" w:cs="Times New Roman"/>
          <w:color w:val="auto"/>
        </w:rPr>
        <w:t>sére nem lenne képes, vagy ilyen körülmény miatt a szerződéstől való elállásnak vagy a szerződés felmondásának lenne helye. Ezekben az esetekben az ajánlatkérőnek az elj</w:t>
      </w:r>
      <w:r w:rsidRPr="006145ED">
        <w:rPr>
          <w:rFonts w:ascii="Times New Roman" w:hAnsi="Times New Roman" w:cs="Times New Roman"/>
          <w:color w:val="auto"/>
        </w:rPr>
        <w:t>á</w:t>
      </w:r>
      <w:r w:rsidRPr="006145ED">
        <w:rPr>
          <w:rFonts w:ascii="Times New Roman" w:hAnsi="Times New Roman" w:cs="Times New Roman"/>
          <w:color w:val="auto"/>
        </w:rPr>
        <w:t>rást eredménytelenné kell nyilvánítania.</w:t>
      </w:r>
    </w:p>
    <w:p w:rsidR="00A56842" w:rsidRPr="006145ED" w:rsidRDefault="00A56842" w:rsidP="0085141B">
      <w:pPr>
        <w:autoSpaceDE w:val="0"/>
        <w:autoSpaceDN w:val="0"/>
        <w:adjustRightInd w:val="0"/>
        <w:jc w:val="both"/>
      </w:pPr>
    </w:p>
    <w:p w:rsidR="00A56842" w:rsidRPr="006145ED" w:rsidRDefault="00A56842" w:rsidP="005857E5">
      <w:pPr>
        <w:autoSpaceDE w:val="0"/>
        <w:autoSpaceDN w:val="0"/>
        <w:adjustRightInd w:val="0"/>
        <w:ind w:left="567"/>
        <w:jc w:val="both"/>
      </w:pPr>
      <w:r w:rsidRPr="006145ED">
        <w:t>Az eljárás egyéb okból történő eredménytelenné nyilvánítására a Kbt. 75. §, az eljárás eredményének megküldését követően a szerződéskötési kötelezettségre a Kbt. 131. § (9) bekezdése alkalmazandó.</w:t>
      </w:r>
    </w:p>
    <w:p w:rsidR="00A56842" w:rsidRPr="006145ED" w:rsidRDefault="00A56842" w:rsidP="005857E5">
      <w:pPr>
        <w:jc w:val="both"/>
      </w:pPr>
    </w:p>
    <w:p w:rsidR="0006175E" w:rsidRPr="006145ED" w:rsidRDefault="0006175E" w:rsidP="0006175E">
      <w:pPr>
        <w:ind w:left="567"/>
        <w:jc w:val="both"/>
      </w:pPr>
      <w:r w:rsidRPr="006145ED">
        <w:t>Az ajánlattevő ajánlatát az ajánlati kötöttség beálltáig vonhatja vissza.</w:t>
      </w:r>
    </w:p>
    <w:p w:rsidR="0006175E" w:rsidRPr="006145ED" w:rsidRDefault="0006175E" w:rsidP="005857E5">
      <w:pPr>
        <w:jc w:val="both"/>
      </w:pPr>
    </w:p>
    <w:p w:rsidR="00A56842" w:rsidRPr="006145ED" w:rsidRDefault="00A56842" w:rsidP="00785471">
      <w:pPr>
        <w:numPr>
          <w:ilvl w:val="0"/>
          <w:numId w:val="15"/>
        </w:numPr>
        <w:ind w:left="540" w:hanging="540"/>
        <w:jc w:val="both"/>
        <w:rPr>
          <w:b/>
          <w:bCs/>
        </w:rPr>
      </w:pPr>
      <w:r w:rsidRPr="006145ED">
        <w:rPr>
          <w:b/>
          <w:bCs/>
        </w:rPr>
        <w:t>Az ajánlattétel költségei</w:t>
      </w:r>
    </w:p>
    <w:p w:rsidR="00A56842" w:rsidRPr="006145ED" w:rsidRDefault="00A56842" w:rsidP="005D1A25">
      <w:pPr>
        <w:jc w:val="both"/>
        <w:rPr>
          <w:bCs/>
        </w:rPr>
      </w:pPr>
    </w:p>
    <w:p w:rsidR="00A56842" w:rsidRPr="006145ED" w:rsidRDefault="00A56842" w:rsidP="005D1A25">
      <w:pPr>
        <w:ind w:left="540"/>
        <w:jc w:val="both"/>
        <w:rPr>
          <w:bCs/>
        </w:rPr>
      </w:pPr>
      <w:r w:rsidRPr="006145ED">
        <w:rPr>
          <w:bCs/>
        </w:rPr>
        <w:t>Az ajánlat elkészítésével és benyújtásával kapcsolatos összes költséget az ajánlattevő v</w:t>
      </w:r>
      <w:r w:rsidRPr="006145ED">
        <w:rPr>
          <w:bCs/>
        </w:rPr>
        <w:t>i</w:t>
      </w:r>
      <w:r w:rsidRPr="006145ED">
        <w:rPr>
          <w:bCs/>
        </w:rPr>
        <w:t>seli, ezekkel kapcsolatban az ajánlatkérő semmilyen módon nem tehető felelőssé.</w:t>
      </w:r>
    </w:p>
    <w:p w:rsidR="00A56842" w:rsidRPr="006145ED" w:rsidRDefault="00A56842" w:rsidP="00EB7727">
      <w:pPr>
        <w:jc w:val="both"/>
      </w:pPr>
    </w:p>
    <w:p w:rsidR="00A56842" w:rsidRPr="006145ED" w:rsidRDefault="00A56842" w:rsidP="005D1A25">
      <w:pPr>
        <w:ind w:left="540"/>
        <w:jc w:val="both"/>
      </w:pPr>
      <w:r w:rsidRPr="006145ED">
        <w:lastRenderedPageBreak/>
        <w:t>Ajánlattevő az ajánlattal kapcsolatos költségeinek megtérítését - a Kbt. 177. § (2) b</w:t>
      </w:r>
      <w:r w:rsidRPr="006145ED">
        <w:t>e</w:t>
      </w:r>
      <w:r w:rsidRPr="006145ED">
        <w:t>kezdésében foglalt eset kivételével - semmilyen jogcímen nem követelheti ajánlatkér</w:t>
      </w:r>
      <w:r w:rsidRPr="006145ED">
        <w:t>ő</w:t>
      </w:r>
      <w:r w:rsidRPr="006145ED">
        <w:t>től. Az ajánlatkérő nem téríti meg az ajánlattevőnek a helyszín esetleges megtekintés</w:t>
      </w:r>
      <w:r w:rsidRPr="006145ED">
        <w:t>é</w:t>
      </w:r>
      <w:r w:rsidRPr="006145ED">
        <w:t>vel és vizsgálatával, vagy az ajánlat elkészítésével összefüggésben felmerült kiadásait. Az ajánlat elkészítéséért díj nem számítható fel.</w:t>
      </w:r>
    </w:p>
    <w:p w:rsidR="00A56842" w:rsidRPr="006145ED" w:rsidRDefault="00A56842" w:rsidP="005D1A25">
      <w:pPr>
        <w:jc w:val="both"/>
      </w:pPr>
    </w:p>
    <w:p w:rsidR="00A56842" w:rsidRPr="006145ED" w:rsidRDefault="00A56842" w:rsidP="00785471">
      <w:pPr>
        <w:numPr>
          <w:ilvl w:val="0"/>
          <w:numId w:val="15"/>
        </w:numPr>
        <w:ind w:left="540" w:hanging="540"/>
        <w:jc w:val="both"/>
        <w:rPr>
          <w:b/>
          <w:bCs/>
        </w:rPr>
      </w:pPr>
      <w:r w:rsidRPr="006145ED">
        <w:rPr>
          <w:b/>
          <w:bCs/>
        </w:rPr>
        <w:t>Az ajánlat pénzneme</w:t>
      </w:r>
    </w:p>
    <w:p w:rsidR="00A56842" w:rsidRPr="006145ED" w:rsidRDefault="00A56842" w:rsidP="007A20FE">
      <w:pPr>
        <w:jc w:val="both"/>
      </w:pPr>
    </w:p>
    <w:p w:rsidR="00A56842" w:rsidRPr="006145ED" w:rsidRDefault="00A56842" w:rsidP="005D1A25">
      <w:pPr>
        <w:ind w:left="540"/>
        <w:jc w:val="both"/>
      </w:pPr>
      <w:r w:rsidRPr="006145ED">
        <w:t>Az ajánlattevő ajánlatában az árat kizárólag magyar Ft-ban (HUF) határozhatja meg.</w:t>
      </w:r>
    </w:p>
    <w:p w:rsidR="00A56842" w:rsidRPr="006145ED" w:rsidRDefault="00A56842" w:rsidP="005D1A25">
      <w:pPr>
        <w:jc w:val="both"/>
      </w:pPr>
    </w:p>
    <w:p w:rsidR="00A56842" w:rsidRPr="006145ED" w:rsidRDefault="00A56842" w:rsidP="00785471">
      <w:pPr>
        <w:numPr>
          <w:ilvl w:val="0"/>
          <w:numId w:val="15"/>
        </w:numPr>
        <w:ind w:left="540" w:hanging="540"/>
        <w:jc w:val="both"/>
        <w:rPr>
          <w:b/>
          <w:bCs/>
        </w:rPr>
      </w:pPr>
      <w:r w:rsidRPr="006145ED">
        <w:rPr>
          <w:b/>
          <w:bCs/>
        </w:rPr>
        <w:t>Az ajánlat nyelve</w:t>
      </w:r>
    </w:p>
    <w:p w:rsidR="00A56842" w:rsidRPr="006145ED" w:rsidRDefault="00A56842" w:rsidP="003A4BBA">
      <w:pPr>
        <w:jc w:val="both"/>
      </w:pPr>
    </w:p>
    <w:p w:rsidR="00A56842" w:rsidRPr="006145ED" w:rsidRDefault="00A56842" w:rsidP="003A4BBA">
      <w:pPr>
        <w:pStyle w:val="Listaszerbekezds"/>
        <w:ind w:left="567" w:firstLine="0"/>
        <w:rPr>
          <w:rFonts w:ascii="Times New Roman" w:hAnsi="Times New Roman"/>
          <w:sz w:val="24"/>
          <w:szCs w:val="24"/>
        </w:rPr>
      </w:pPr>
      <w:r w:rsidRPr="006145ED">
        <w:rPr>
          <w:rFonts w:ascii="Times New Roman" w:hAnsi="Times New Roman"/>
          <w:sz w:val="24"/>
          <w:szCs w:val="24"/>
        </w:rPr>
        <w:t>A közbeszerzési eljárás és az ajánlattétel nyelve a magyar, ajánlatkérő a közbeszerzési eljárásban nem teszi lehetővé a magyar helyett más nyelv használatát. Az eljárás során mindennemű levelezés és kapcsolattartás kizárólag ezen a nyelven történhet. Joghatás kiváltására csak a magyar nyelvű dokumentumok alkalmasak.</w:t>
      </w:r>
    </w:p>
    <w:p w:rsidR="00A56842" w:rsidRPr="006145ED" w:rsidRDefault="00A56842" w:rsidP="003A4BBA"/>
    <w:p w:rsidR="00A56842" w:rsidRPr="006145ED" w:rsidRDefault="00A56842" w:rsidP="003A4BBA">
      <w:pPr>
        <w:ind w:left="567"/>
        <w:jc w:val="both"/>
      </w:pPr>
      <w:r w:rsidRPr="006145ED">
        <w:t>Amennyiben az ajánlat részeként nem magyar nyelvű dokumentumok is csatolásra k</w:t>
      </w:r>
      <w:r w:rsidRPr="006145ED">
        <w:t>e</w:t>
      </w:r>
      <w:r w:rsidRPr="006145ED">
        <w:t>rülnek, ajánlattevőnek a nem magyar nyelven benyújtott dokumentumok fordítását is csatolnia szükséges. Ajánlatkérő a nem magyar nyelven benyújtott dokumentumok ajá</w:t>
      </w:r>
      <w:r w:rsidRPr="006145ED">
        <w:t>n</w:t>
      </w:r>
      <w:r w:rsidRPr="006145ED">
        <w:t>lattevő általi felelős fordítását is elfogadja. Ajánlatkérő az ajánlattevő általi felelős fo</w:t>
      </w:r>
      <w:r w:rsidRPr="006145ED">
        <w:t>r</w:t>
      </w:r>
      <w:r w:rsidRPr="006145ED">
        <w:t>dításnak az ajánlattevő cégszerű aláírásával és tartalmi egyezőségi záradékával ellátott fordítást tekinti. A tartalmi egyezőségi záradék ajánlatkérő által elfogadott szövege a következő: „Felelősségem tudatában kijelentem, hogy az irat magyar fordítása az ered</w:t>
      </w:r>
      <w:r w:rsidRPr="006145ED">
        <w:t>e</w:t>
      </w:r>
      <w:r w:rsidRPr="006145ED">
        <w:t>ti irat tartalmával minden tekintetben megegyezik.”</w:t>
      </w:r>
      <w:r w:rsidR="000D6E96" w:rsidRPr="006145ED">
        <w:t xml:space="preserve"> A záradék valamennyi idegen nye</w:t>
      </w:r>
      <w:r w:rsidR="000D6E96" w:rsidRPr="006145ED">
        <w:t>l</w:t>
      </w:r>
      <w:r w:rsidR="000D6E96" w:rsidRPr="006145ED">
        <w:t>vű dokumentumra vonatkozóan egy közös nyilatkozatba is foglalható.</w:t>
      </w:r>
    </w:p>
    <w:p w:rsidR="00A56842" w:rsidRPr="006145ED" w:rsidRDefault="00A56842" w:rsidP="003A4BBA">
      <w:pPr>
        <w:jc w:val="both"/>
      </w:pPr>
    </w:p>
    <w:p w:rsidR="00A56842" w:rsidRPr="006145ED" w:rsidRDefault="00A56842" w:rsidP="00785471">
      <w:pPr>
        <w:numPr>
          <w:ilvl w:val="0"/>
          <w:numId w:val="15"/>
        </w:numPr>
        <w:ind w:left="540" w:hanging="540"/>
        <w:jc w:val="both"/>
        <w:rPr>
          <w:b/>
          <w:bCs/>
        </w:rPr>
      </w:pPr>
      <w:r w:rsidRPr="006145ED">
        <w:rPr>
          <w:b/>
          <w:bCs/>
        </w:rPr>
        <w:t>Részajánlat, többváltozatú (alternatív) ajánlat</w:t>
      </w:r>
    </w:p>
    <w:p w:rsidR="00A56842" w:rsidRPr="006145ED" w:rsidRDefault="00A56842" w:rsidP="007E1F9A">
      <w:pPr>
        <w:pStyle w:val="Szvegtrzs"/>
        <w:spacing w:after="0"/>
        <w:jc w:val="both"/>
      </w:pPr>
    </w:p>
    <w:p w:rsidR="008174A9" w:rsidRPr="006145ED" w:rsidRDefault="00AF3C52" w:rsidP="00AF3C52">
      <w:pPr>
        <w:pStyle w:val="Szvegtrzs"/>
        <w:spacing w:after="0"/>
        <w:ind w:left="567"/>
        <w:jc w:val="both"/>
      </w:pPr>
      <w:r w:rsidRPr="006145ED">
        <w:t>Ajánlatkérő jelen közbeszerzési eljárásban az ajánlattevők számára részajánlattételi l</w:t>
      </w:r>
      <w:r w:rsidRPr="006145ED">
        <w:t>e</w:t>
      </w:r>
      <w:r w:rsidRPr="006145ED">
        <w:t xml:space="preserve">hetőséget </w:t>
      </w:r>
      <w:r w:rsidR="00C2127B" w:rsidRPr="006145ED">
        <w:t>b</w:t>
      </w:r>
      <w:r w:rsidRPr="006145ED">
        <w:t>iztosít</w:t>
      </w:r>
      <w:r w:rsidR="00C2127B" w:rsidRPr="006145ED">
        <w:t xml:space="preserve"> az eljárást megindító felhívásban foglaltak szerint</w:t>
      </w:r>
      <w:r w:rsidRPr="006145ED">
        <w:t>.</w:t>
      </w:r>
      <w:r w:rsidR="0050372E" w:rsidRPr="006145ED">
        <w:t xml:space="preserve"> </w:t>
      </w:r>
    </w:p>
    <w:p w:rsidR="008174A9" w:rsidRPr="006145ED" w:rsidRDefault="008174A9" w:rsidP="00AF3C52">
      <w:pPr>
        <w:pStyle w:val="Szvegtrzs"/>
        <w:spacing w:after="0"/>
        <w:ind w:left="567"/>
        <w:jc w:val="both"/>
      </w:pPr>
    </w:p>
    <w:p w:rsidR="00AF3C52" w:rsidRPr="002766CA" w:rsidRDefault="0050372E" w:rsidP="00AF3C52">
      <w:pPr>
        <w:pStyle w:val="Szvegtrzs"/>
        <w:spacing w:after="0"/>
        <w:ind w:left="567"/>
        <w:jc w:val="both"/>
      </w:pPr>
      <w:r w:rsidRPr="002766CA">
        <w:t>A részajánlati körök az alábbiak:</w:t>
      </w:r>
    </w:p>
    <w:p w:rsidR="008174A9" w:rsidRPr="002766CA" w:rsidRDefault="008174A9" w:rsidP="00AF3C52">
      <w:pPr>
        <w:pStyle w:val="Szvegtrzs"/>
        <w:spacing w:after="0"/>
        <w:ind w:left="567"/>
        <w:jc w:val="both"/>
      </w:pPr>
    </w:p>
    <w:p w:rsidR="0050372E" w:rsidRPr="002766CA" w:rsidRDefault="0050372E" w:rsidP="00436DD8">
      <w:pPr>
        <w:pStyle w:val="Szvegtrzs"/>
        <w:ind w:left="567"/>
        <w:jc w:val="both"/>
      </w:pPr>
      <w:r w:rsidRPr="002766CA">
        <w:t xml:space="preserve">- I. rész: </w:t>
      </w:r>
      <w:r w:rsidR="00436DD8" w:rsidRPr="002766CA">
        <w:rPr>
          <w:iCs/>
          <w:szCs w:val="24"/>
        </w:rPr>
        <w:t>Vállalkozási szerződés a Szegedi Vadaspark területén található „elefántház” építési munkáinak elvégzésére az „Elefánt</w:t>
      </w:r>
      <w:r w:rsidR="006145ED" w:rsidRPr="002766CA">
        <w:rPr>
          <w:iCs/>
          <w:szCs w:val="24"/>
        </w:rPr>
        <w:t>ot</w:t>
      </w:r>
      <w:r w:rsidR="00436DD8" w:rsidRPr="002766CA">
        <w:rPr>
          <w:iCs/>
          <w:szCs w:val="24"/>
        </w:rPr>
        <w:t>- és ázsiai állatok</w:t>
      </w:r>
      <w:r w:rsidR="006145ED" w:rsidRPr="002766CA">
        <w:rPr>
          <w:iCs/>
          <w:szCs w:val="24"/>
        </w:rPr>
        <w:t>at</w:t>
      </w:r>
      <w:r w:rsidR="00436DD8" w:rsidRPr="002766CA">
        <w:rPr>
          <w:iCs/>
          <w:szCs w:val="24"/>
        </w:rPr>
        <w:t xml:space="preserve"> bemutató együttes ép</w:t>
      </w:r>
      <w:r w:rsidR="00436DD8" w:rsidRPr="002766CA">
        <w:rPr>
          <w:iCs/>
          <w:szCs w:val="24"/>
        </w:rPr>
        <w:t>í</w:t>
      </w:r>
      <w:r w:rsidR="00436DD8" w:rsidRPr="002766CA">
        <w:rPr>
          <w:iCs/>
          <w:szCs w:val="24"/>
        </w:rPr>
        <w:t>tése” című és TOP -6.1.4.-15 -2016-00001 azonosítószámú projekt keretén belül</w:t>
      </w:r>
      <w:r w:rsidR="00187258" w:rsidRPr="002766CA">
        <w:t>.</w:t>
      </w:r>
    </w:p>
    <w:p w:rsidR="0050372E" w:rsidRPr="002766CA" w:rsidRDefault="0050372E" w:rsidP="00436DD8">
      <w:pPr>
        <w:pStyle w:val="Szvegtrzs"/>
        <w:ind w:left="567"/>
        <w:jc w:val="both"/>
      </w:pPr>
      <w:r w:rsidRPr="002766CA">
        <w:t xml:space="preserve">- II. rész: </w:t>
      </w:r>
      <w:r w:rsidR="00436DD8" w:rsidRPr="002766CA">
        <w:rPr>
          <w:iCs/>
          <w:szCs w:val="24"/>
        </w:rPr>
        <w:t>Vállalkozási szerződés a Szegedi Vadaspark területén található „tapírház” ép</w:t>
      </w:r>
      <w:r w:rsidR="00436DD8" w:rsidRPr="002766CA">
        <w:rPr>
          <w:iCs/>
          <w:szCs w:val="24"/>
        </w:rPr>
        <w:t>í</w:t>
      </w:r>
      <w:r w:rsidR="00436DD8" w:rsidRPr="002766CA">
        <w:rPr>
          <w:iCs/>
          <w:szCs w:val="24"/>
        </w:rPr>
        <w:t>tési munkáinak elvégzésére az „Elefánt</w:t>
      </w:r>
      <w:r w:rsidR="006145ED" w:rsidRPr="002766CA">
        <w:rPr>
          <w:iCs/>
          <w:szCs w:val="24"/>
        </w:rPr>
        <w:t>ot</w:t>
      </w:r>
      <w:r w:rsidR="00436DD8" w:rsidRPr="002766CA">
        <w:rPr>
          <w:iCs/>
          <w:szCs w:val="24"/>
        </w:rPr>
        <w:t>- és ázsiai állatok</w:t>
      </w:r>
      <w:r w:rsidR="006145ED" w:rsidRPr="002766CA">
        <w:rPr>
          <w:iCs/>
          <w:szCs w:val="24"/>
        </w:rPr>
        <w:t>at</w:t>
      </w:r>
      <w:r w:rsidR="00436DD8" w:rsidRPr="002766CA">
        <w:rPr>
          <w:iCs/>
          <w:szCs w:val="24"/>
        </w:rPr>
        <w:t xml:space="preserve"> bemutató együttes építése” című és TOP -6.1.4.-15 -2016-00001 azonosítószámú projekt keretén belül</w:t>
      </w:r>
      <w:r w:rsidR="00187258" w:rsidRPr="002766CA">
        <w:t>.</w:t>
      </w:r>
    </w:p>
    <w:p w:rsidR="00005BEE" w:rsidRPr="006145ED" w:rsidRDefault="00005BEE" w:rsidP="007E1F9A">
      <w:pPr>
        <w:pStyle w:val="Szvegtrzs"/>
        <w:spacing w:after="0"/>
        <w:jc w:val="both"/>
      </w:pPr>
    </w:p>
    <w:p w:rsidR="00A56842" w:rsidRPr="006145ED" w:rsidRDefault="00A56842" w:rsidP="007E1F9A">
      <w:pPr>
        <w:ind w:left="600"/>
        <w:jc w:val="both"/>
      </w:pPr>
      <w:r w:rsidRPr="006145ED">
        <w:t>Ajánlattevők a jelen közbeszerzési eljárásban többváltozatú (alternatív) ajánlatot nem nyújthatnak be.</w:t>
      </w:r>
    </w:p>
    <w:p w:rsidR="00A56842" w:rsidRPr="006145ED" w:rsidRDefault="00A56842" w:rsidP="002F3569">
      <w:pPr>
        <w:jc w:val="both"/>
      </w:pPr>
    </w:p>
    <w:p w:rsidR="00A56842" w:rsidRPr="006145ED" w:rsidRDefault="00A56842" w:rsidP="00785471">
      <w:pPr>
        <w:numPr>
          <w:ilvl w:val="0"/>
          <w:numId w:val="15"/>
        </w:numPr>
        <w:ind w:left="540" w:hanging="540"/>
        <w:jc w:val="both"/>
        <w:rPr>
          <w:b/>
          <w:bCs/>
        </w:rPr>
      </w:pPr>
      <w:r w:rsidRPr="006145ED">
        <w:rPr>
          <w:b/>
          <w:bCs/>
        </w:rPr>
        <w:t>Az ajánlati ár</w:t>
      </w:r>
    </w:p>
    <w:p w:rsidR="00A56842" w:rsidRPr="006145ED" w:rsidRDefault="00A56842" w:rsidP="00E26701">
      <w:pPr>
        <w:jc w:val="both"/>
      </w:pPr>
    </w:p>
    <w:p w:rsidR="00A56842" w:rsidRPr="006145ED" w:rsidRDefault="00A56842" w:rsidP="00E26701">
      <w:pPr>
        <w:ind w:left="567"/>
        <w:jc w:val="both"/>
      </w:pPr>
      <w:r w:rsidRPr="006145ED">
        <w:t>Az ellensz</w:t>
      </w:r>
      <w:r w:rsidR="00782362" w:rsidRPr="006145ED">
        <w:t xml:space="preserve">olgáltatás összegét </w:t>
      </w:r>
      <w:r w:rsidR="00BF053D" w:rsidRPr="006145ED">
        <w:t>(</w:t>
      </w:r>
      <w:r w:rsidR="004B54AC" w:rsidRPr="006145ED">
        <w:t xml:space="preserve">egyösszegű </w:t>
      </w:r>
      <w:r w:rsidR="00BF053D" w:rsidRPr="006145ED">
        <w:t>ajánlati ár</w:t>
      </w:r>
      <w:r w:rsidR="00491443" w:rsidRPr="006145ED">
        <w:t xml:space="preserve">) </w:t>
      </w:r>
      <w:r w:rsidRPr="006145ED">
        <w:t xml:space="preserve">az ajánlat részeként benyújtandó felolvasólapon, nettó összegben, HUF </w:t>
      </w:r>
      <w:r w:rsidR="005E1CFB" w:rsidRPr="006145ED">
        <w:t>pénznemben</w:t>
      </w:r>
      <w:r w:rsidRPr="006145ED">
        <w:t xml:space="preserve"> kell megadni.</w:t>
      </w:r>
    </w:p>
    <w:p w:rsidR="00A56842" w:rsidRPr="006145ED" w:rsidRDefault="00A56842" w:rsidP="00AC525E">
      <w:pPr>
        <w:jc w:val="both"/>
      </w:pPr>
    </w:p>
    <w:p w:rsidR="00A56842" w:rsidRPr="006145ED" w:rsidRDefault="00BF053D" w:rsidP="00F72141">
      <w:pPr>
        <w:ind w:left="567"/>
        <w:jc w:val="both"/>
      </w:pPr>
      <w:r w:rsidRPr="006145ED">
        <w:lastRenderedPageBreak/>
        <w:t>A megajánlott ellenszol</w:t>
      </w:r>
      <w:r w:rsidR="004B54AC" w:rsidRPr="006145ED">
        <w:t>gáltatásnak a vállalkozás</w:t>
      </w:r>
      <w:r w:rsidRPr="006145ED">
        <w:t>i</w:t>
      </w:r>
      <w:r w:rsidR="00A56842" w:rsidRPr="006145ED">
        <w:t xml:space="preserve"> szerződésben rögzített feladatok me</w:t>
      </w:r>
      <w:r w:rsidR="00A56842" w:rsidRPr="006145ED">
        <w:t>g</w:t>
      </w:r>
      <w:r w:rsidR="00A56842" w:rsidRPr="006145ED">
        <w:t>valósításával összefüggő valamennyi költséget tartal</w:t>
      </w:r>
      <w:r w:rsidR="003F102D" w:rsidRPr="006145ED">
        <w:t>mazniuk</w:t>
      </w:r>
      <w:r w:rsidR="00491443" w:rsidRPr="006145ED">
        <w:t xml:space="preserve"> kell, így azo</w:t>
      </w:r>
      <w:r w:rsidR="00A56842" w:rsidRPr="006145ED">
        <w:t>n felül köl</w:t>
      </w:r>
      <w:r w:rsidR="00A56842" w:rsidRPr="006145ED">
        <w:t>t</w:t>
      </w:r>
      <w:r w:rsidR="00A56842" w:rsidRPr="006145ED">
        <w:t>ség, díjazás, stb. semmilyen más jogcímen nem számolható el.</w:t>
      </w:r>
    </w:p>
    <w:p w:rsidR="0034499F" w:rsidRPr="006145ED" w:rsidRDefault="0034499F" w:rsidP="00F72141">
      <w:pPr>
        <w:jc w:val="both"/>
      </w:pPr>
    </w:p>
    <w:p w:rsidR="00351AB5" w:rsidRPr="006145ED" w:rsidRDefault="00351AB5" w:rsidP="00351AB5">
      <w:pPr>
        <w:ind w:left="567"/>
        <w:jc w:val="both"/>
      </w:pPr>
      <w:r w:rsidRPr="006145ED">
        <w:t>Az ajánlati ár a szerződés átalányáras jellegéből adódóan a szerződés teljes időtartama alatt kötött, nem módosítható.</w:t>
      </w:r>
    </w:p>
    <w:p w:rsidR="00A56842" w:rsidRPr="006145ED" w:rsidRDefault="00A56842" w:rsidP="00146D62">
      <w:pPr>
        <w:jc w:val="both"/>
      </w:pPr>
    </w:p>
    <w:p w:rsidR="00351AB5" w:rsidRPr="006145ED" w:rsidRDefault="00351AB5" w:rsidP="00351AB5">
      <w:pPr>
        <w:numPr>
          <w:ilvl w:val="0"/>
          <w:numId w:val="15"/>
        </w:numPr>
        <w:ind w:left="540" w:hanging="540"/>
        <w:jc w:val="both"/>
        <w:rPr>
          <w:b/>
          <w:bCs/>
        </w:rPr>
      </w:pPr>
      <w:r w:rsidRPr="006145ED">
        <w:rPr>
          <w:b/>
          <w:bCs/>
        </w:rPr>
        <w:t>Szakmai ajánlat</w:t>
      </w:r>
    </w:p>
    <w:p w:rsidR="00351AB5" w:rsidRPr="006145ED" w:rsidRDefault="00351AB5" w:rsidP="00351AB5">
      <w:pPr>
        <w:jc w:val="both"/>
      </w:pPr>
    </w:p>
    <w:p w:rsidR="004C4FF8" w:rsidRPr="006145ED" w:rsidRDefault="004C4FF8" w:rsidP="004C4FF8">
      <w:pPr>
        <w:adjustRightInd w:val="0"/>
        <w:ind w:left="567"/>
        <w:jc w:val="both"/>
      </w:pPr>
      <w:r w:rsidRPr="006145ED">
        <w:t>Ajánlatkérőnek különösen fontos érdeke fűződik ahhoz, hogy a kivitelezés megfelelő minőségben, határidőben és a helyszín specifikumára hangoltan történjen. Erre való t</w:t>
      </w:r>
      <w:r w:rsidRPr="006145ED">
        <w:t>e</w:t>
      </w:r>
      <w:r w:rsidRPr="006145ED">
        <w:t>kintettel ajánlattevőknek el kell készíteni a kivitelezésre vonatkozó elképzeléseiket ta</w:t>
      </w:r>
      <w:r w:rsidRPr="006145ED">
        <w:t>r</w:t>
      </w:r>
      <w:r w:rsidRPr="006145ED">
        <w:t>talmazó szakmai ajánlatot.</w:t>
      </w:r>
    </w:p>
    <w:p w:rsidR="004C4FF8" w:rsidRPr="006145ED" w:rsidRDefault="004C4FF8" w:rsidP="004C4FF8">
      <w:pPr>
        <w:jc w:val="both"/>
      </w:pPr>
    </w:p>
    <w:p w:rsidR="004C4FF8" w:rsidRPr="006145ED" w:rsidRDefault="004C4FF8" w:rsidP="004C4FF8">
      <w:pPr>
        <w:jc w:val="both"/>
      </w:pPr>
    </w:p>
    <w:p w:rsidR="004C4FF8" w:rsidRPr="006145ED" w:rsidRDefault="004C4FF8" w:rsidP="004C4FF8">
      <w:pPr>
        <w:adjustRightInd w:val="0"/>
        <w:ind w:left="567"/>
        <w:jc w:val="both"/>
        <w:rPr>
          <w:b/>
        </w:rPr>
      </w:pPr>
      <w:r w:rsidRPr="006145ED">
        <w:rPr>
          <w:b/>
        </w:rPr>
        <w:t>A szakmai ajánlat kötelező részei:</w:t>
      </w:r>
    </w:p>
    <w:p w:rsidR="004C4FF8" w:rsidRPr="006145ED" w:rsidRDefault="004C4FF8" w:rsidP="004C4FF8">
      <w:pPr>
        <w:adjustRightInd w:val="0"/>
        <w:jc w:val="both"/>
      </w:pPr>
    </w:p>
    <w:p w:rsidR="004C4FF8" w:rsidRPr="006145ED" w:rsidDel="00554710" w:rsidRDefault="004C4FF8" w:rsidP="000570A1">
      <w:pPr>
        <w:pStyle w:val="Listaszerbekezds"/>
        <w:numPr>
          <w:ilvl w:val="0"/>
          <w:numId w:val="42"/>
        </w:numPr>
        <w:adjustRightInd w:val="0"/>
        <w:contextualSpacing w:val="0"/>
        <w:rPr>
          <w:del w:id="32" w:author="Szerző" w:date="2017-02-20T13:00:00Z"/>
          <w:rFonts w:ascii="Times New Roman" w:hAnsi="Times New Roman"/>
          <w:sz w:val="24"/>
          <w:szCs w:val="24"/>
        </w:rPr>
      </w:pPr>
      <w:del w:id="33" w:author="Szerző" w:date="2017-02-20T13:00:00Z">
        <w:r w:rsidRPr="006145ED" w:rsidDel="00554710">
          <w:rPr>
            <w:rFonts w:ascii="Times New Roman" w:hAnsi="Times New Roman"/>
            <w:sz w:val="24"/>
            <w:szCs w:val="24"/>
          </w:rPr>
          <w:delText>Műszaki ütemterv</w:delText>
        </w:r>
      </w:del>
    </w:p>
    <w:p w:rsidR="004C4FF8" w:rsidRPr="006145ED" w:rsidRDefault="004C4FF8" w:rsidP="000570A1">
      <w:pPr>
        <w:pStyle w:val="Listaszerbekezds"/>
        <w:numPr>
          <w:ilvl w:val="0"/>
          <w:numId w:val="42"/>
        </w:numPr>
        <w:adjustRightInd w:val="0"/>
        <w:contextualSpacing w:val="0"/>
        <w:rPr>
          <w:rFonts w:ascii="Times New Roman" w:hAnsi="Times New Roman"/>
          <w:sz w:val="24"/>
          <w:szCs w:val="24"/>
        </w:rPr>
      </w:pPr>
      <w:r w:rsidRPr="006145ED">
        <w:rPr>
          <w:rFonts w:ascii="Times New Roman" w:hAnsi="Times New Roman"/>
          <w:sz w:val="24"/>
          <w:szCs w:val="24"/>
        </w:rPr>
        <w:t>Árazott költségvetés</w:t>
      </w:r>
    </w:p>
    <w:p w:rsidR="004C4FF8" w:rsidRPr="006145ED" w:rsidRDefault="004C4FF8" w:rsidP="004C4FF8">
      <w:pPr>
        <w:adjustRightInd w:val="0"/>
      </w:pPr>
    </w:p>
    <w:p w:rsidR="004C4FF8" w:rsidRPr="006145ED" w:rsidDel="00EC10C5" w:rsidRDefault="004C4FF8" w:rsidP="004C4FF8">
      <w:pPr>
        <w:ind w:left="567"/>
        <w:jc w:val="both"/>
      </w:pPr>
      <w:moveFromRangeStart w:id="34" w:author="Szerző" w:date="2017-02-20T13:14:00Z" w:name="move475359815"/>
      <w:moveFrom w:id="35" w:author="Szerző" w:date="2017-02-20T13:14:00Z">
        <w:r w:rsidRPr="006145ED" w:rsidDel="00EC10C5">
          <w:t>A teljesítési időtartammal összefüggésben az ajánlattevők kötelesek olyan számvetést adni, amelyből az Ajánlatkérő egyértelműen meg tudja állapítani, hogy az ajánlattevő a vállalt időtartam teljesítésére valóban képes. Ennek megfelelően Ajánlattevők csatolj</w:t>
        </w:r>
        <w:r w:rsidRPr="006145ED" w:rsidDel="00EC10C5">
          <w:t>a</w:t>
        </w:r>
        <w:r w:rsidRPr="006145ED" w:rsidDel="00EC10C5">
          <w:t>nak be a szakmai ajánlat részeként egy részletes műszaki ütemtervet (a továbbiakban: ütemterv) az alábbi táblázatban felsorolt elemek szerint.</w:t>
        </w:r>
      </w:moveFrom>
    </w:p>
    <w:p w:rsidR="004C4FF8" w:rsidRPr="006145ED" w:rsidDel="00EC10C5" w:rsidRDefault="004C4FF8" w:rsidP="004C4FF8">
      <w:pPr>
        <w:jc w:val="both"/>
      </w:pPr>
    </w:p>
    <w:p w:rsidR="004C4FF8" w:rsidRPr="002766CA" w:rsidDel="00EC10C5" w:rsidRDefault="004C4FF8" w:rsidP="004C4FF8">
      <w:pPr>
        <w:ind w:left="567"/>
        <w:jc w:val="both"/>
      </w:pPr>
      <w:moveFrom w:id="36" w:author="Szerző" w:date="2017-02-20T13:14:00Z">
        <w:r w:rsidRPr="002766CA" w:rsidDel="00EC10C5">
          <w:t>Az ütemtervet konkrét időintervallum megjelölésével kell ajánlattevőknek elkészíten</w:t>
        </w:r>
        <w:r w:rsidRPr="002766CA" w:rsidDel="00EC10C5">
          <w:t>i</w:t>
        </w:r>
        <w:r w:rsidRPr="002766CA" w:rsidDel="00EC10C5">
          <w:t xml:space="preserve">ük, melynek kezdő időpontjaként </w:t>
        </w:r>
        <w:r w:rsidR="00A03A5B" w:rsidRPr="002766CA" w:rsidDel="00EC10C5">
          <w:t xml:space="preserve">mindkettő rész esetében </w:t>
        </w:r>
        <w:r w:rsidRPr="002766CA" w:rsidDel="00EC10C5">
          <w:t>201</w:t>
        </w:r>
        <w:r w:rsidR="00B56E68" w:rsidRPr="002766CA" w:rsidDel="00EC10C5">
          <w:t>7</w:t>
        </w:r>
        <w:r w:rsidRPr="002766CA" w:rsidDel="00EC10C5">
          <w:t xml:space="preserve">. </w:t>
        </w:r>
        <w:r w:rsidR="00B56E68" w:rsidRPr="002766CA" w:rsidDel="00EC10C5">
          <w:t>március</w:t>
        </w:r>
        <w:r w:rsidRPr="002766CA" w:rsidDel="00EC10C5">
          <w:t xml:space="preserve"> </w:t>
        </w:r>
        <w:r w:rsidR="00636B75" w:rsidDel="00EC10C5">
          <w:t>3</w:t>
        </w:r>
        <w:r w:rsidRPr="002766CA" w:rsidDel="00EC10C5">
          <w:t>1. napját, b</w:t>
        </w:r>
        <w:r w:rsidRPr="002766CA" w:rsidDel="00EC10C5">
          <w:t>e</w:t>
        </w:r>
        <w:r w:rsidRPr="002766CA" w:rsidDel="00EC10C5">
          <w:t xml:space="preserve">fejező időpontjaként pedig </w:t>
        </w:r>
        <w:r w:rsidR="00B56E68" w:rsidRPr="002766CA" w:rsidDel="00EC10C5">
          <w:t xml:space="preserve">az I. rész esetében 2018. </w:t>
        </w:r>
        <w:r w:rsidR="00091EC1" w:rsidDel="00EC10C5">
          <w:t>április 1</w:t>
        </w:r>
        <w:r w:rsidRPr="002766CA" w:rsidDel="00EC10C5">
          <w:t>. napját</w:t>
        </w:r>
        <w:r w:rsidR="00B56E68" w:rsidRPr="002766CA" w:rsidDel="00EC10C5">
          <w:t xml:space="preserve">, a II. rész esetében 2017. </w:t>
        </w:r>
        <w:r w:rsidR="00091EC1" w:rsidDel="00EC10C5">
          <w:t>december</w:t>
        </w:r>
        <w:r w:rsidR="00091EC1" w:rsidRPr="002766CA" w:rsidDel="00EC10C5">
          <w:t xml:space="preserve"> </w:t>
        </w:r>
        <w:r w:rsidR="00091EC1" w:rsidDel="00EC10C5">
          <w:t>27</w:t>
        </w:r>
        <w:r w:rsidR="00B56E68" w:rsidRPr="002766CA" w:rsidDel="00EC10C5">
          <w:t>. napját</w:t>
        </w:r>
        <w:r w:rsidRPr="002766CA" w:rsidDel="00EC10C5">
          <w:t xml:space="preserve"> kell megjelölni.</w:t>
        </w:r>
      </w:moveFrom>
    </w:p>
    <w:p w:rsidR="005F5672" w:rsidRPr="002766CA" w:rsidDel="00EC10C5" w:rsidRDefault="004C4FF8" w:rsidP="004C4FF8">
      <w:pPr>
        <w:ind w:left="567"/>
        <w:jc w:val="both"/>
        <w:rPr>
          <w:iCs/>
        </w:rPr>
      </w:pPr>
      <w:moveFrom w:id="37" w:author="Szerző" w:date="2017-02-20T13:14:00Z">
        <w:r w:rsidRPr="002766CA" w:rsidDel="00EC10C5">
          <w:t>Az ütemterven elegendő a hetek sorszámával jellemezni az időskálát, az átfutási idők napokban történő megjelölésével.</w:t>
        </w:r>
        <w:r w:rsidR="005F5672" w:rsidRPr="002766CA" w:rsidDel="00EC10C5">
          <w:rPr>
            <w:iCs/>
          </w:rPr>
          <w:t xml:space="preserve"> </w:t>
        </w:r>
      </w:moveFrom>
    </w:p>
    <w:moveFromRangeEnd w:id="34"/>
    <w:p w:rsidR="005F5672" w:rsidRPr="002766CA" w:rsidRDefault="005F5672" w:rsidP="004C4FF8">
      <w:pPr>
        <w:ind w:left="567"/>
        <w:jc w:val="both"/>
        <w:rPr>
          <w:iCs/>
        </w:rPr>
      </w:pPr>
    </w:p>
    <w:p w:rsidR="000818E0" w:rsidRDefault="008D4CA7" w:rsidP="000818E0">
      <w:pPr>
        <w:ind w:left="567"/>
        <w:pPrChange w:id="38" w:author="Szerző" w:date="2017-02-20T13:20:00Z">
          <w:pPr>
            <w:ind w:left="567"/>
            <w:jc w:val="both"/>
          </w:pPr>
        </w:pPrChange>
      </w:pPr>
      <w:r w:rsidRPr="002766CA">
        <w:rPr>
          <w:iCs/>
        </w:rPr>
        <w:t>Ajánlatkérő az építési beruházások, valamint az építési beruházásokhoz kapcsolódó te</w:t>
      </w:r>
      <w:r w:rsidRPr="002766CA">
        <w:rPr>
          <w:iCs/>
        </w:rPr>
        <w:t>r</w:t>
      </w:r>
      <w:r w:rsidRPr="002766CA">
        <w:rPr>
          <w:iCs/>
        </w:rPr>
        <w:t>vezői és mérnöki szolgáltatások közbeszerzésének részletes szabályairól szóló 322/2015. (X.30.) Korm. rendelet 24. § (1) bekezdésében foglaltakra tekintettel közli, hogy „</w:t>
      </w:r>
      <w:r w:rsidRPr="002766CA">
        <w:t xml:space="preserve">2. </w:t>
      </w:r>
      <w:r w:rsidR="00406C45" w:rsidRPr="00355ED9">
        <w:rPr>
          <w:bCs/>
        </w:rPr>
        <w:t>Az ajánlati felhívás III.1.3) pontja M/2 alpontjának a) alpontja vonatkozásában megnevezett</w:t>
      </w:r>
      <w:r w:rsidRPr="00355ED9">
        <w:t xml:space="preserve"> szakember valamely új építésű, monolit-vasbetonvázas épület vagy m</w:t>
      </w:r>
      <w:r w:rsidRPr="00355ED9">
        <w:t>ű</w:t>
      </w:r>
      <w:r w:rsidRPr="00355ED9">
        <w:t xml:space="preserve">tárgy létrehozására irányuló magasépítési kivitelezési tevékenység területén szerzett szakmai </w:t>
      </w:r>
      <w:r w:rsidR="00F3578A" w:rsidRPr="00355ED9">
        <w:t>többlet</w:t>
      </w:r>
      <w:r w:rsidRPr="00355ED9">
        <w:t>tapasztalata</w:t>
      </w:r>
      <w:r w:rsidRPr="002766CA">
        <w:t xml:space="preserve"> (HÓNAP) ,</w:t>
      </w:r>
      <w:ins w:id="39" w:author="Szerző" w:date="2017-02-20T13:20:00Z">
        <w:r w:rsidR="00EC10C5" w:rsidRPr="00EC10C5">
          <w:t xml:space="preserve"> </w:t>
        </w:r>
        <w:r w:rsidR="00EC10C5" w:rsidRPr="00DA3C1E">
          <w:rPr>
            <w:b/>
            <w:rPrChange w:id="40" w:author="Szerző" w:date="2017-03-03T14:49:00Z">
              <w:rPr/>
            </w:rPrChange>
          </w:rPr>
          <w:t xml:space="preserve">3. </w:t>
        </w:r>
        <w:r w:rsidR="00EC10C5" w:rsidRPr="00DA3C1E">
          <w:rPr>
            <w:b/>
            <w:bCs/>
            <w:rPrChange w:id="41" w:author="Szerző" w:date="2017-03-03T14:49:00Z">
              <w:rPr>
                <w:bCs/>
              </w:rPr>
            </w:rPrChange>
          </w:rPr>
          <w:t>Az ajánlati felhívás III.1.3) pontja M/2 a</w:t>
        </w:r>
        <w:r w:rsidR="00EC10C5" w:rsidRPr="00DA3C1E">
          <w:rPr>
            <w:b/>
            <w:bCs/>
            <w:rPrChange w:id="42" w:author="Szerző" w:date="2017-03-03T14:49:00Z">
              <w:rPr>
                <w:bCs/>
              </w:rPr>
            </w:rPrChange>
          </w:rPr>
          <w:t>l</w:t>
        </w:r>
        <w:r w:rsidR="00EC10C5" w:rsidRPr="00DA3C1E">
          <w:rPr>
            <w:b/>
            <w:bCs/>
            <w:rPrChange w:id="43" w:author="Szerző" w:date="2017-03-03T14:49:00Z">
              <w:rPr>
                <w:bCs/>
              </w:rPr>
            </w:rPrChange>
          </w:rPr>
          <w:t xml:space="preserve">pontjának b) alpontja vonatkozásában megnevezett </w:t>
        </w:r>
        <w:r w:rsidR="00EC10C5" w:rsidRPr="00DA3C1E">
          <w:rPr>
            <w:b/>
            <w:rPrChange w:id="44" w:author="Szerző" w:date="2017-03-03T14:49:00Z">
              <w:rPr/>
            </w:rPrChange>
          </w:rPr>
          <w:t xml:space="preserve"> szakember valamely új épít</w:t>
        </w:r>
        <w:r w:rsidR="00EC10C5" w:rsidRPr="00DA3C1E">
          <w:rPr>
            <w:b/>
            <w:rPrChange w:id="45" w:author="Szerző" w:date="2017-03-03T14:49:00Z">
              <w:rPr/>
            </w:rPrChange>
          </w:rPr>
          <w:t>é</w:t>
        </w:r>
        <w:r w:rsidR="00EC10C5" w:rsidRPr="00DA3C1E">
          <w:rPr>
            <w:b/>
            <w:rPrChange w:id="46" w:author="Szerző" w:date="2017-03-03T14:49:00Z">
              <w:rPr/>
            </w:rPrChange>
          </w:rPr>
          <w:t>sű, épület vagy műtárgy létrehozására irányuló, épületgépészeti tevékenység ter</w:t>
        </w:r>
        <w:r w:rsidR="00EC10C5" w:rsidRPr="00DA3C1E">
          <w:rPr>
            <w:b/>
            <w:rPrChange w:id="47" w:author="Szerző" w:date="2017-03-03T14:49:00Z">
              <w:rPr/>
            </w:rPrChange>
          </w:rPr>
          <w:t>ü</w:t>
        </w:r>
        <w:r w:rsidR="00EC10C5" w:rsidRPr="00DA3C1E">
          <w:rPr>
            <w:b/>
            <w:rPrChange w:id="48" w:author="Szerző" w:date="2017-03-03T14:49:00Z">
              <w:rPr/>
            </w:rPrChange>
          </w:rPr>
          <w:t>letén sze</w:t>
        </w:r>
        <w:r w:rsidR="00EC10C5" w:rsidRPr="00DA3C1E">
          <w:rPr>
            <w:b/>
            <w:rPrChange w:id="49" w:author="Szerző" w:date="2017-03-03T14:49:00Z">
              <w:rPr/>
            </w:rPrChange>
          </w:rPr>
          <w:t>r</w:t>
        </w:r>
        <w:r w:rsidR="00EC10C5" w:rsidRPr="00DA3C1E">
          <w:rPr>
            <w:b/>
            <w:rPrChange w:id="50" w:author="Szerző" w:date="2017-03-03T14:49:00Z">
              <w:rPr/>
            </w:rPrChange>
          </w:rPr>
          <w:t xml:space="preserve">zett szakmai többlettapasztalata (HÓNAP) ;4. </w:t>
        </w:r>
        <w:r w:rsidR="00EC10C5" w:rsidRPr="00DA3C1E">
          <w:rPr>
            <w:b/>
            <w:bCs/>
            <w:rPrChange w:id="51" w:author="Szerző" w:date="2017-03-03T14:49:00Z">
              <w:rPr>
                <w:bCs/>
              </w:rPr>
            </w:rPrChange>
          </w:rPr>
          <w:t xml:space="preserve">Az ajánlati felhívás III.1.3) pontja M/2 alpontjának c) alpontja vonatkozásában megnevezett </w:t>
        </w:r>
        <w:r w:rsidR="00EC10C5" w:rsidRPr="00DA3C1E">
          <w:rPr>
            <w:b/>
            <w:rPrChange w:id="52" w:author="Szerző" w:date="2017-03-03T14:49:00Z">
              <w:rPr/>
            </w:rPrChange>
          </w:rPr>
          <w:t xml:space="preserve"> szakember v</w:t>
        </w:r>
        <w:r w:rsidR="00EC10C5" w:rsidRPr="00DA3C1E">
          <w:rPr>
            <w:b/>
            <w:rPrChange w:id="53" w:author="Szerző" w:date="2017-03-03T14:49:00Z">
              <w:rPr/>
            </w:rPrChange>
          </w:rPr>
          <w:t>a</w:t>
        </w:r>
        <w:r w:rsidR="00EC10C5" w:rsidRPr="00DA3C1E">
          <w:rPr>
            <w:b/>
            <w:rPrChange w:id="54" w:author="Szerző" w:date="2017-03-03T14:49:00Z">
              <w:rPr/>
            </w:rPrChange>
          </w:rPr>
          <w:t>lamely új építésű, épület vagy műtárgy létrehozására irányuló, épületvillamossági tevékenység területén szerzett szakmai többlettapasztalata (HÓNAP)</w:t>
        </w:r>
      </w:ins>
      <w:del w:id="55" w:author="Szerző" w:date="2017-02-20T13:21:00Z">
        <w:r w:rsidRPr="00DA3C1E" w:rsidDel="00EC10C5">
          <w:rPr>
            <w:b/>
            <w:rPrChange w:id="56" w:author="Szerző" w:date="2017-03-03T14:49:00Z">
              <w:rPr/>
            </w:rPrChange>
          </w:rPr>
          <w:delText xml:space="preserve"> </w:delText>
        </w:r>
      </w:del>
      <w:r w:rsidRPr="002766CA">
        <w:t xml:space="preserve">, továbbá a „Jótállás időtartama (hónap, előny a több), </w:t>
      </w:r>
      <w:r w:rsidRPr="002766CA">
        <w:rPr>
          <w:iCs/>
        </w:rPr>
        <w:t>értékelési részszempontokra tett megajánl</w:t>
      </w:r>
      <w:r w:rsidRPr="002766CA">
        <w:rPr>
          <w:iCs/>
        </w:rPr>
        <w:t>á</w:t>
      </w:r>
      <w:r w:rsidRPr="002766CA">
        <w:rPr>
          <w:iCs/>
        </w:rPr>
        <w:t>sokat - a benyújtott árazott költségvetéssel együtt - ajánlattevő szakmai ajánlatának t</w:t>
      </w:r>
      <w:r w:rsidRPr="002766CA">
        <w:rPr>
          <w:iCs/>
        </w:rPr>
        <w:t>e</w:t>
      </w:r>
      <w:r w:rsidRPr="002766CA">
        <w:rPr>
          <w:iCs/>
        </w:rPr>
        <w:t>kinti.</w:t>
      </w:r>
    </w:p>
    <w:p w:rsidR="005F5672" w:rsidRPr="002766CA" w:rsidRDefault="005F5672" w:rsidP="004C4FF8">
      <w:pPr>
        <w:ind w:left="567"/>
        <w:jc w:val="both"/>
      </w:pPr>
    </w:p>
    <w:p w:rsidR="004C4FF8" w:rsidRPr="002766CA" w:rsidRDefault="004C4FF8" w:rsidP="004C4FF8">
      <w:pPr>
        <w:jc w:val="both"/>
      </w:pPr>
    </w:p>
    <w:p w:rsidR="004C4FF8" w:rsidRPr="002766CA" w:rsidDel="00EC10C5" w:rsidRDefault="004C4FF8" w:rsidP="004C4FF8">
      <w:pPr>
        <w:ind w:left="567"/>
        <w:jc w:val="both"/>
        <w:rPr>
          <w:del w:id="57" w:author="Szerző" w:date="2017-02-20T13:21:00Z"/>
          <w:b/>
        </w:rPr>
      </w:pPr>
      <w:del w:id="58" w:author="Szerző" w:date="2017-02-20T13:21:00Z">
        <w:r w:rsidRPr="002766CA" w:rsidDel="00EC10C5">
          <w:rPr>
            <w:b/>
          </w:rPr>
          <w:lastRenderedPageBreak/>
          <w:delText>Műszaki ütemterv:</w:delText>
        </w:r>
      </w:del>
    </w:p>
    <w:p w:rsidR="004C4FF8" w:rsidRPr="002766CA" w:rsidDel="00EC10C5" w:rsidRDefault="004C4FF8" w:rsidP="004C4FF8">
      <w:pPr>
        <w:jc w:val="both"/>
        <w:rPr>
          <w:del w:id="59" w:author="Szerző" w:date="2017-02-20T13:21:00Z"/>
        </w:rPr>
      </w:pP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7"/>
      </w:tblGrid>
      <w:tr w:rsidR="004C4FF8" w:rsidRPr="002766CA" w:rsidDel="00EC10C5" w:rsidTr="00274BC6">
        <w:trPr>
          <w:jc w:val="center"/>
          <w:del w:id="60" w:author="Szerző" w:date="2017-02-20T13:21:00Z"/>
        </w:trPr>
        <w:tc>
          <w:tcPr>
            <w:tcW w:w="8627" w:type="dxa"/>
          </w:tcPr>
          <w:p w:rsidR="004C4FF8" w:rsidRPr="002766CA" w:rsidDel="00EC10C5" w:rsidRDefault="004C4FF8" w:rsidP="00274BC6">
            <w:pPr>
              <w:ind w:left="567"/>
              <w:jc w:val="both"/>
              <w:rPr>
                <w:del w:id="61" w:author="Szerző" w:date="2017-02-20T13:21:00Z"/>
                <w:b/>
                <w:bCs/>
              </w:rPr>
            </w:pPr>
            <w:del w:id="62" w:author="Szerző" w:date="2017-02-20T13:21:00Z">
              <w:r w:rsidRPr="002766CA" w:rsidDel="00EC10C5">
                <w:rPr>
                  <w:b/>
                  <w:bCs/>
                </w:rPr>
                <w:delText>Műszaki ütemterv tartalmi követelményei</w:delText>
              </w:r>
            </w:del>
          </w:p>
        </w:tc>
      </w:tr>
      <w:tr w:rsidR="004C4FF8" w:rsidRPr="002766CA" w:rsidDel="00EC10C5" w:rsidTr="00274BC6">
        <w:trPr>
          <w:jc w:val="center"/>
          <w:del w:id="63" w:author="Szerző" w:date="2017-02-20T13:21:00Z"/>
        </w:trPr>
        <w:tc>
          <w:tcPr>
            <w:tcW w:w="8627" w:type="dxa"/>
          </w:tcPr>
          <w:p w:rsidR="004C4FF8" w:rsidRPr="002766CA" w:rsidDel="00EC10C5" w:rsidRDefault="004C4FF8" w:rsidP="00274BC6">
            <w:pPr>
              <w:ind w:left="567"/>
              <w:jc w:val="both"/>
              <w:rPr>
                <w:del w:id="64" w:author="Szerző" w:date="2017-02-20T13:21:00Z"/>
                <w:bCs/>
              </w:rPr>
            </w:pPr>
            <w:del w:id="65" w:author="Szerző" w:date="2017-02-20T13:21:00Z">
              <w:r w:rsidRPr="002766CA" w:rsidDel="00EC10C5">
                <w:delText>A szerződés teljes időtartama alatt tüntessék fel a munkafolyamatokat (szerződés hatálybalépésétől a használatbavételi engedély megszerzéséig)</w:delText>
              </w:r>
              <w:r w:rsidR="00B56E68" w:rsidRPr="002766CA" w:rsidDel="00EC10C5">
                <w:delText xml:space="preserve"> a hozzájuk rendelt létszámokkal.</w:delText>
              </w:r>
            </w:del>
          </w:p>
        </w:tc>
      </w:tr>
      <w:tr w:rsidR="004C4FF8" w:rsidRPr="002766CA" w:rsidDel="00EC10C5" w:rsidTr="00274BC6">
        <w:trPr>
          <w:jc w:val="center"/>
          <w:del w:id="66" w:author="Szerző" w:date="2017-02-20T13:21:00Z"/>
        </w:trPr>
        <w:tc>
          <w:tcPr>
            <w:tcW w:w="8627" w:type="dxa"/>
          </w:tcPr>
          <w:p w:rsidR="004C4FF8" w:rsidRPr="002766CA" w:rsidDel="00EC10C5" w:rsidRDefault="004C4FF8" w:rsidP="005A6717">
            <w:pPr>
              <w:ind w:left="567"/>
              <w:jc w:val="both"/>
              <w:rPr>
                <w:del w:id="67" w:author="Szerző" w:date="2017-02-20T13:21:00Z"/>
              </w:rPr>
            </w:pPr>
            <w:del w:id="68" w:author="Szerző" w:date="2017-02-20T13:21:00Z">
              <w:r w:rsidRPr="002766CA" w:rsidDel="00EC10C5">
                <w:delText>A kivitelezés munkafolyamatai</w:delText>
              </w:r>
              <w:r w:rsidR="005A6717" w:rsidRPr="002766CA" w:rsidDel="00EC10C5">
                <w:delText xml:space="preserve"> között ki kell mutatni az alábbi tételeket is (</w:delText>
              </w:r>
            </w:del>
          </w:p>
          <w:p w:rsidR="004C4FF8" w:rsidRPr="002766CA" w:rsidDel="00EC10C5" w:rsidRDefault="005A6717" w:rsidP="00274BC6">
            <w:pPr>
              <w:ind w:left="521"/>
              <w:jc w:val="both"/>
              <w:rPr>
                <w:del w:id="69" w:author="Szerző" w:date="2017-02-20T13:21:00Z"/>
              </w:rPr>
            </w:pPr>
            <w:del w:id="70" w:author="Szerző" w:date="2017-02-20T13:21:00Z">
              <w:r w:rsidRPr="002766CA" w:rsidDel="00EC10C5">
                <w:delText>-</w:delText>
              </w:r>
              <w:r w:rsidR="004C4FF8" w:rsidRPr="002766CA" w:rsidDel="00EC10C5">
                <w:delText>.</w:delText>
              </w:r>
              <w:r w:rsidR="004C4FF8" w:rsidRPr="002766CA" w:rsidDel="00EC10C5">
                <w:tab/>
              </w:r>
              <w:r w:rsidR="00B56E68" w:rsidRPr="002766CA" w:rsidDel="00EC10C5">
                <w:delText>Műszaki mérések elvégzése, energetikai tanúsítvány ekészítése</w:delText>
              </w:r>
              <w:r w:rsidR="004C4FF8" w:rsidRPr="002766CA" w:rsidDel="00EC10C5">
                <w:delText>.</w:delText>
              </w:r>
            </w:del>
          </w:p>
          <w:p w:rsidR="004C4FF8" w:rsidRPr="002766CA" w:rsidDel="00EC10C5" w:rsidRDefault="005A6717" w:rsidP="00274BC6">
            <w:pPr>
              <w:ind w:left="521"/>
              <w:jc w:val="both"/>
              <w:rPr>
                <w:del w:id="71" w:author="Szerző" w:date="2017-02-20T13:21:00Z"/>
              </w:rPr>
            </w:pPr>
            <w:del w:id="72" w:author="Szerző" w:date="2017-02-20T13:21:00Z">
              <w:r w:rsidRPr="002766CA" w:rsidDel="00EC10C5">
                <w:delText>-</w:delText>
              </w:r>
              <w:r w:rsidR="004C4FF8" w:rsidRPr="002766CA" w:rsidDel="00EC10C5">
                <w:delText xml:space="preserve">. Megvalósulási dokumentáció </w:delText>
              </w:r>
              <w:r w:rsidR="00B56E68" w:rsidRPr="002766CA" w:rsidDel="00EC10C5">
                <w:delText>és használatba vételi</w:delText>
              </w:r>
              <w:r w:rsidR="004C4FF8" w:rsidRPr="002766CA" w:rsidDel="00EC10C5">
                <w:delText xml:space="preserve"> engedélyes dokumentáció elkészítése</w:delText>
              </w:r>
            </w:del>
          </w:p>
          <w:p w:rsidR="004C4FF8" w:rsidRPr="002766CA" w:rsidDel="00EC10C5" w:rsidRDefault="005A6717" w:rsidP="005A6717">
            <w:pPr>
              <w:ind w:left="521"/>
              <w:jc w:val="both"/>
              <w:rPr>
                <w:del w:id="73" w:author="Szerző" w:date="2017-02-20T13:21:00Z"/>
              </w:rPr>
            </w:pPr>
            <w:del w:id="74" w:author="Szerző" w:date="2017-02-20T13:21:00Z">
              <w:r w:rsidRPr="002766CA" w:rsidDel="00EC10C5">
                <w:delText>-</w:delText>
              </w:r>
              <w:r w:rsidR="004C4FF8" w:rsidRPr="002766CA" w:rsidDel="00EC10C5">
                <w:delText xml:space="preserve">. </w:delText>
              </w:r>
              <w:r w:rsidRPr="002766CA" w:rsidDel="00EC10C5">
                <w:delText xml:space="preserve">üzempróba és próbaüzem és </w:delText>
              </w:r>
              <w:r w:rsidR="004C4FF8" w:rsidRPr="002766CA" w:rsidDel="00EC10C5">
                <w:delText>Műszaki átadás-átvétel</w:delText>
              </w:r>
              <w:r w:rsidR="00B8058F" w:rsidRPr="002766CA" w:rsidDel="00EC10C5">
                <w:delText xml:space="preserve"> </w:delText>
              </w:r>
            </w:del>
          </w:p>
        </w:tc>
      </w:tr>
      <w:tr w:rsidR="004C4FF8" w:rsidRPr="002766CA" w:rsidDel="00EC10C5" w:rsidTr="00274BC6">
        <w:trPr>
          <w:jc w:val="center"/>
          <w:del w:id="75" w:author="Szerző" w:date="2017-02-20T13:21:00Z"/>
        </w:trPr>
        <w:tc>
          <w:tcPr>
            <w:tcW w:w="8627" w:type="dxa"/>
          </w:tcPr>
          <w:p w:rsidR="004C4FF8" w:rsidRPr="002766CA" w:rsidDel="00EC10C5" w:rsidRDefault="004C4FF8" w:rsidP="00274BC6">
            <w:pPr>
              <w:tabs>
                <w:tab w:val="left" w:pos="3349"/>
              </w:tabs>
              <w:ind w:left="567"/>
              <w:jc w:val="both"/>
              <w:rPr>
                <w:del w:id="76" w:author="Szerző" w:date="2017-02-20T13:21:00Z"/>
              </w:rPr>
            </w:pPr>
            <w:del w:id="77" w:author="Szerző" w:date="2017-02-20T13:21:00Z">
              <w:r w:rsidRPr="002766CA" w:rsidDel="00EC10C5">
                <w:delText>Az ütemterv mutassa a tevékenységek közötti logikai kapcsolatokat.</w:delText>
              </w:r>
            </w:del>
          </w:p>
        </w:tc>
      </w:tr>
      <w:tr w:rsidR="004C4FF8" w:rsidRPr="002766CA" w:rsidDel="00EC10C5" w:rsidTr="00274BC6">
        <w:trPr>
          <w:jc w:val="center"/>
          <w:del w:id="78" w:author="Szerző" w:date="2017-02-20T13:21:00Z"/>
        </w:trPr>
        <w:tc>
          <w:tcPr>
            <w:tcW w:w="8627" w:type="dxa"/>
          </w:tcPr>
          <w:p w:rsidR="004C4FF8" w:rsidRPr="002766CA" w:rsidDel="00EC10C5" w:rsidRDefault="004C4FF8" w:rsidP="00274BC6">
            <w:pPr>
              <w:tabs>
                <w:tab w:val="left" w:pos="3349"/>
              </w:tabs>
              <w:ind w:left="567"/>
              <w:jc w:val="both"/>
              <w:rPr>
                <w:del w:id="79" w:author="Szerző" w:date="2017-02-20T13:21:00Z"/>
              </w:rPr>
            </w:pPr>
            <w:del w:id="80" w:author="Szerző" w:date="2017-02-20T13:21:00Z">
              <w:r w:rsidRPr="002766CA" w:rsidDel="00EC10C5">
                <w:delText>Az ütemterv legalább heti bontású legyen.</w:delText>
              </w:r>
            </w:del>
          </w:p>
        </w:tc>
      </w:tr>
      <w:tr w:rsidR="004C4FF8" w:rsidRPr="002766CA" w:rsidDel="00EC10C5" w:rsidTr="00274BC6">
        <w:trPr>
          <w:jc w:val="center"/>
          <w:del w:id="81" w:author="Szerző" w:date="2017-02-20T13:21:00Z"/>
        </w:trPr>
        <w:tc>
          <w:tcPr>
            <w:tcW w:w="8627" w:type="dxa"/>
          </w:tcPr>
          <w:p w:rsidR="004C4FF8" w:rsidRPr="002766CA" w:rsidDel="00EC10C5" w:rsidRDefault="004C4FF8" w:rsidP="005A6717">
            <w:pPr>
              <w:ind w:left="567"/>
              <w:jc w:val="both"/>
              <w:rPr>
                <w:del w:id="82" w:author="Szerző" w:date="2017-02-20T13:21:00Z"/>
                <w:bCs/>
              </w:rPr>
            </w:pPr>
            <w:del w:id="83" w:author="Szerző" w:date="2017-02-20T13:21:00Z">
              <w:r w:rsidRPr="002766CA" w:rsidDel="00EC10C5">
                <w:delText>Tüntessék fel az átlag napi előrehaladást.</w:delText>
              </w:r>
            </w:del>
          </w:p>
        </w:tc>
      </w:tr>
      <w:tr w:rsidR="004C4FF8" w:rsidRPr="002766CA" w:rsidDel="00EC10C5" w:rsidTr="00274BC6">
        <w:trPr>
          <w:jc w:val="center"/>
          <w:del w:id="84" w:author="Szerző" w:date="2017-02-20T13:21:00Z"/>
        </w:trPr>
        <w:tc>
          <w:tcPr>
            <w:tcW w:w="8627" w:type="dxa"/>
          </w:tcPr>
          <w:p w:rsidR="004C4FF8" w:rsidRPr="002766CA" w:rsidDel="00EC10C5" w:rsidRDefault="004C4FF8" w:rsidP="00274BC6">
            <w:pPr>
              <w:ind w:left="567"/>
              <w:jc w:val="both"/>
              <w:rPr>
                <w:del w:id="85" w:author="Szerző" w:date="2017-02-20T13:21:00Z"/>
              </w:rPr>
            </w:pPr>
          </w:p>
        </w:tc>
      </w:tr>
      <w:tr w:rsidR="004C4FF8" w:rsidRPr="002766CA" w:rsidDel="00EC10C5" w:rsidTr="00274BC6">
        <w:trPr>
          <w:jc w:val="center"/>
          <w:del w:id="86" w:author="Szerző" w:date="2017-02-20T13:21:00Z"/>
        </w:trPr>
        <w:tc>
          <w:tcPr>
            <w:tcW w:w="8627" w:type="dxa"/>
          </w:tcPr>
          <w:p w:rsidR="004C4FF8" w:rsidRPr="002766CA" w:rsidDel="00EC10C5" w:rsidRDefault="004C4FF8" w:rsidP="006145ED">
            <w:pPr>
              <w:ind w:left="567"/>
              <w:jc w:val="both"/>
              <w:rPr>
                <w:del w:id="87" w:author="Szerző" w:date="2017-02-20T13:21:00Z"/>
              </w:rPr>
            </w:pPr>
            <w:del w:id="88" w:author="Szerző" w:date="2017-02-20T13:21:00Z">
              <w:r w:rsidRPr="002766CA" w:rsidDel="00EC10C5">
                <w:delText xml:space="preserve">A műszaki átadás-átvételre max. </w:delText>
              </w:r>
              <w:r w:rsidR="00AA4CC9" w:rsidRPr="002766CA" w:rsidDel="00EC10C5">
                <w:delText>30</w:delText>
              </w:r>
              <w:r w:rsidRPr="002766CA" w:rsidDel="00EC10C5">
                <w:delText xml:space="preserve"> napot kell figyelembe venni (készre jelenté</w:delText>
              </w:r>
              <w:r w:rsidRPr="002766CA" w:rsidDel="00EC10C5">
                <w:delText>s</w:delText>
              </w:r>
              <w:r w:rsidRPr="002766CA" w:rsidDel="00EC10C5">
                <w:delText xml:space="preserve">től számított </w:delText>
              </w:r>
              <w:r w:rsidR="00AA4CC9" w:rsidRPr="002766CA" w:rsidDel="00EC10C5">
                <w:delText>10</w:delText>
              </w:r>
              <w:r w:rsidRPr="002766CA" w:rsidDel="00EC10C5">
                <w:delText xml:space="preserve"> napon belül műszaki átadás-átvétel megkezdése</w:delText>
              </w:r>
              <w:r w:rsidR="00AA4CC9" w:rsidRPr="002766CA" w:rsidDel="00EC10C5">
                <w:delText>)</w:delText>
              </w:r>
              <w:r w:rsidRPr="002766CA" w:rsidDel="00EC10C5">
                <w:delText>,</w:delText>
              </w:r>
              <w:r w:rsidR="00AA4CC9" w:rsidRPr="002766CA" w:rsidDel="00EC10C5">
                <w:delText xml:space="preserve"> azzal, hogy a készre jelentést megelőzően az üzempróbákat és az I. rész esetében a minimál</w:delText>
              </w:r>
              <w:r w:rsidR="00AA4CC9" w:rsidRPr="002766CA" w:rsidDel="00EC10C5">
                <w:delText>i</w:delText>
              </w:r>
              <w:r w:rsidR="00AA4CC9" w:rsidRPr="002766CA" w:rsidDel="00EC10C5">
                <w:delText xml:space="preserve">san </w:delText>
              </w:r>
              <w:r w:rsidR="005A6717" w:rsidRPr="002766CA" w:rsidDel="00EC10C5">
                <w:delText>14</w:delText>
              </w:r>
              <w:r w:rsidR="00AA4CC9" w:rsidRPr="002766CA" w:rsidDel="00EC10C5">
                <w:delText xml:space="preserve"> napi időtartam</w:delText>
              </w:r>
              <w:r w:rsidR="006145ED" w:rsidRPr="002766CA" w:rsidDel="00EC10C5">
                <w:delText>ú</w:delText>
              </w:r>
              <w:r w:rsidR="00AA4CC9" w:rsidRPr="002766CA" w:rsidDel="00EC10C5">
                <w:delText xml:space="preserve"> próbaüzemet a vállalkozónak meg kell tartania</w:delText>
              </w:r>
              <w:r w:rsidRPr="002766CA" w:rsidDel="00EC10C5">
                <w:delText>.</w:delText>
              </w:r>
            </w:del>
          </w:p>
        </w:tc>
      </w:tr>
    </w:tbl>
    <w:p w:rsidR="004C4FF8" w:rsidRPr="002766CA" w:rsidDel="00EC10C5" w:rsidRDefault="004C4FF8" w:rsidP="004C4FF8">
      <w:pPr>
        <w:jc w:val="both"/>
        <w:rPr>
          <w:del w:id="89" w:author="Szerző" w:date="2017-02-20T13:21:00Z"/>
        </w:rPr>
      </w:pPr>
    </w:p>
    <w:p w:rsidR="004C4FF8" w:rsidRPr="006145ED" w:rsidDel="00EC10C5" w:rsidRDefault="004C4FF8" w:rsidP="004C4FF8">
      <w:pPr>
        <w:ind w:left="851"/>
        <w:jc w:val="both"/>
        <w:rPr>
          <w:del w:id="90" w:author="Szerző" w:date="2017-02-20T13:21:00Z"/>
        </w:rPr>
      </w:pPr>
      <w:del w:id="91" w:author="Szerző" w:date="2017-02-20T13:21:00Z">
        <w:r w:rsidRPr="002766CA" w:rsidDel="00EC10C5">
          <w:delText>A kivitelezés során előálló akadályoztatás esetén a vállalkozó számára elháríthatatlan</w:delText>
        </w:r>
        <w:r w:rsidRPr="006145ED" w:rsidDel="00EC10C5">
          <w:delText xml:space="preserve"> okból történő műszaki ütemezésbeli változást az ütemterv folyamatos aktualizálás</w:delText>
        </w:r>
        <w:r w:rsidRPr="006145ED" w:rsidDel="00EC10C5">
          <w:delText>á</w:delText>
        </w:r>
        <w:r w:rsidRPr="006145ED" w:rsidDel="00EC10C5">
          <w:delText>val le kell követni.</w:delText>
        </w:r>
      </w:del>
    </w:p>
    <w:p w:rsidR="004C4FF8" w:rsidRPr="006145ED" w:rsidRDefault="004C4FF8" w:rsidP="004C4FF8">
      <w:pPr>
        <w:ind w:left="851"/>
        <w:jc w:val="both"/>
      </w:pPr>
    </w:p>
    <w:p w:rsidR="004C4FF8" w:rsidRPr="006145ED" w:rsidRDefault="004C4FF8" w:rsidP="004C4FF8">
      <w:pPr>
        <w:ind w:left="851"/>
        <w:jc w:val="both"/>
      </w:pPr>
      <w:r w:rsidRPr="006145ED">
        <w:t>A Kbt. 3. § 37. pontja szerint szakmai ajánlat: a beszerzés tárgyára, valamint a m</w:t>
      </w:r>
      <w:r w:rsidRPr="006145ED">
        <w:t>ű</w:t>
      </w:r>
      <w:r w:rsidRPr="006145ED">
        <w:t>szaki leírásban és a szerződéses feltételekben foglalt ajánlatkérői előírásokra tett ajánlat.</w:t>
      </w:r>
    </w:p>
    <w:p w:rsidR="004C4FF8" w:rsidRPr="006145ED" w:rsidRDefault="004C4FF8" w:rsidP="004C4FF8">
      <w:pPr>
        <w:ind w:left="851"/>
        <w:jc w:val="both"/>
      </w:pPr>
    </w:p>
    <w:p w:rsidR="004C4FF8" w:rsidRPr="006145ED" w:rsidDel="00EC10C5" w:rsidRDefault="004C4FF8" w:rsidP="004C4FF8">
      <w:pPr>
        <w:widowControl w:val="0"/>
        <w:tabs>
          <w:tab w:val="left" w:pos="-720"/>
          <w:tab w:val="right" w:pos="8928"/>
        </w:tabs>
        <w:ind w:left="851"/>
        <w:jc w:val="both"/>
        <w:rPr>
          <w:del w:id="92" w:author="Szerző" w:date="2017-02-20T13:22:00Z"/>
        </w:rPr>
      </w:pPr>
      <w:del w:id="93" w:author="Szerző" w:date="2017-02-20T13:22:00Z">
        <w:r w:rsidRPr="006145ED" w:rsidDel="00EC10C5">
          <w:delText>Ajánlatkérő felhívja ajánlattevők figyelmét, hogy a szakmai ajánlat (műszaki üte</w:delText>
        </w:r>
        <w:r w:rsidRPr="006145ED" w:rsidDel="00EC10C5">
          <w:delText>m</w:delText>
        </w:r>
        <w:r w:rsidRPr="006145ED" w:rsidDel="00EC10C5">
          <w:delText xml:space="preserve">terv) a Kbt. 71. § (8) bekezdésére tekintettel nem módosítható, így annak tartalmára ajánlatkérő nem rendel el hiánypótlást, ezért a nem megfelelő (a fentiekben előírt) tartalommal benyújtott műszaki ütemterv az ajánlat érvénytelenségét vonja maga után. </w:delText>
        </w:r>
      </w:del>
    </w:p>
    <w:p w:rsidR="00351AB5" w:rsidRPr="006145ED" w:rsidRDefault="00351AB5" w:rsidP="00351AB5">
      <w:pPr>
        <w:jc w:val="both"/>
      </w:pPr>
    </w:p>
    <w:p w:rsidR="00351AB5" w:rsidRPr="006145ED" w:rsidRDefault="00F94720" w:rsidP="00351AB5">
      <w:pPr>
        <w:adjustRightInd w:val="0"/>
        <w:ind w:left="567"/>
        <w:jc w:val="both"/>
        <w:rPr>
          <w:b/>
        </w:rPr>
      </w:pPr>
      <w:r w:rsidRPr="006145ED">
        <w:rPr>
          <w:b/>
        </w:rPr>
        <w:t>Árazott költségvetés</w:t>
      </w:r>
    </w:p>
    <w:p w:rsidR="00957F36" w:rsidRPr="006145ED" w:rsidRDefault="00957F36" w:rsidP="00957F36">
      <w:pPr>
        <w:adjustRightInd w:val="0"/>
        <w:jc w:val="both"/>
      </w:pPr>
    </w:p>
    <w:p w:rsidR="00957F36" w:rsidRPr="006145ED" w:rsidRDefault="00957F36" w:rsidP="00957F36">
      <w:pPr>
        <w:ind w:left="567" w:right="15"/>
        <w:jc w:val="both"/>
        <w:rPr>
          <w:rFonts w:eastAsia="Arial Unicode MS"/>
        </w:rPr>
      </w:pPr>
      <w:r w:rsidRPr="006145ED">
        <w:rPr>
          <w:rFonts w:eastAsia="Arial Unicode MS"/>
        </w:rPr>
        <w:t>Az árazott költségvetéssel kapcsolatban ajánlatkérő vizsgálja az egyes szakipari mu</w:t>
      </w:r>
      <w:r w:rsidRPr="006145ED">
        <w:rPr>
          <w:rFonts w:eastAsia="Arial Unicode MS"/>
        </w:rPr>
        <w:t>n</w:t>
      </w:r>
      <w:r w:rsidRPr="006145ED">
        <w:rPr>
          <w:rFonts w:eastAsia="Arial Unicode MS"/>
        </w:rPr>
        <w:t>kák ellenértékét és az árazatlan költségvetés szerint alkalmazott anyagok, gépek, bere</w:t>
      </w:r>
      <w:r w:rsidRPr="006145ED">
        <w:rPr>
          <w:rFonts w:eastAsia="Arial Unicode MS"/>
        </w:rPr>
        <w:t>n</w:t>
      </w:r>
      <w:r w:rsidRPr="006145ED">
        <w:rPr>
          <w:rFonts w:eastAsia="Arial Unicode MS"/>
        </w:rPr>
        <w:t>dezések alkalmazását, esetleg annak helyettesítését</w:t>
      </w:r>
      <w:r w:rsidR="00FF47AF" w:rsidRPr="006145ED">
        <w:rPr>
          <w:rFonts w:eastAsia="Arial Unicode MS"/>
        </w:rPr>
        <w:t>,</w:t>
      </w:r>
      <w:r w:rsidRPr="006145ED">
        <w:rPr>
          <w:rFonts w:eastAsia="Arial Unicode MS"/>
        </w:rPr>
        <w:t xml:space="preserve"> egyenértékűek megajánlását.</w:t>
      </w:r>
    </w:p>
    <w:p w:rsidR="005F5672" w:rsidRPr="006145ED" w:rsidRDefault="005F5672" w:rsidP="00957F36">
      <w:pPr>
        <w:ind w:left="567" w:right="15"/>
        <w:jc w:val="both"/>
        <w:rPr>
          <w:rFonts w:eastAsia="Arial Unicode MS"/>
        </w:rPr>
      </w:pPr>
    </w:p>
    <w:p w:rsidR="005F5672" w:rsidRPr="006145ED" w:rsidRDefault="005F5672" w:rsidP="005F5672">
      <w:pPr>
        <w:ind w:left="567" w:right="15"/>
        <w:jc w:val="both"/>
      </w:pPr>
      <w:r w:rsidRPr="006145ED">
        <w:t xml:space="preserve">Amennyiben ajánlatkérő a kiviteli tervekhez rendelkezésére álló, a </w:t>
      </w:r>
      <w:r w:rsidRPr="006145ED">
        <w:rPr>
          <w:color w:val="000000"/>
          <w:bdr w:val="none" w:sz="0" w:space="0" w:color="auto" w:frame="1"/>
        </w:rPr>
        <w:t xml:space="preserve">322/2015. (X.30.) Korm. rendelet </w:t>
      </w:r>
      <w:r w:rsidRPr="006145ED">
        <w:t>13. § (1)-(3) bekezdéseiben foglalt jogszabályi előírások figyelembe v</w:t>
      </w:r>
      <w:r w:rsidRPr="006145ED">
        <w:t>é</w:t>
      </w:r>
      <w:r w:rsidRPr="006145ED">
        <w:t xml:space="preserve">telével meghatározott becsült értéket megalapozó tervezői költségvetéshez képest - a benyújtott árazott költségvetés tartalma alapján - alacsonyabb árképzés esetén bármely munkanem esetében jelentős (legalább 20 %-os) eltérést tapasztal, úgy </w:t>
      </w:r>
      <w:del w:id="94" w:author="Szerző" w:date="2017-02-20T07:30:00Z">
        <w:r w:rsidRPr="006145ED" w:rsidDel="0067688B">
          <w:delText xml:space="preserve">felvilágosítás </w:delText>
        </w:r>
      </w:del>
      <w:ins w:id="95" w:author="Szerző" w:date="2017-02-20T07:30:00Z">
        <w:r w:rsidR="0067688B" w:rsidRPr="00DA3C1E">
          <w:rPr>
            <w:b/>
            <w:rPrChange w:id="96" w:author="Szerző" w:date="2017-03-03T14:50:00Z">
              <w:rPr/>
            </w:rPrChange>
          </w:rPr>
          <w:t>indokolás</w:t>
        </w:r>
        <w:r w:rsidR="0067688B" w:rsidRPr="006145ED">
          <w:t xml:space="preserve"> </w:t>
        </w:r>
      </w:ins>
      <w:r w:rsidRPr="006145ED">
        <w:t>kérés keretében felkérheti ajánlattevőket a megajánlott ár indoklására.</w:t>
      </w:r>
    </w:p>
    <w:p w:rsidR="00957F36" w:rsidRPr="006145ED" w:rsidRDefault="00957F36" w:rsidP="00957F36">
      <w:pPr>
        <w:ind w:right="15"/>
        <w:jc w:val="both"/>
        <w:rPr>
          <w:rFonts w:eastAsia="Arial Unicode MS"/>
        </w:rPr>
      </w:pPr>
    </w:p>
    <w:p w:rsidR="00957F36" w:rsidRPr="006145ED" w:rsidRDefault="00957F36" w:rsidP="00957F36">
      <w:pPr>
        <w:shd w:val="clear" w:color="auto" w:fill="FFFFFF"/>
        <w:ind w:left="567"/>
        <w:jc w:val="both"/>
        <w:rPr>
          <w:color w:val="000000"/>
          <w:bdr w:val="none" w:sz="0" w:space="0" w:color="auto" w:frame="1"/>
        </w:rPr>
      </w:pPr>
      <w:r w:rsidRPr="006145ED">
        <w:rPr>
          <w:color w:val="000000"/>
          <w:bdr w:val="none" w:sz="0" w:space="0" w:color="auto" w:frame="1"/>
        </w:rPr>
        <w:t>Az árazatlan költségvetésben megnevezett anyagokkal, építési termékekkel egyenért</w:t>
      </w:r>
      <w:r w:rsidRPr="006145ED">
        <w:rPr>
          <w:color w:val="000000"/>
          <w:bdr w:val="none" w:sz="0" w:space="0" w:color="auto" w:frame="1"/>
        </w:rPr>
        <w:t>é</w:t>
      </w:r>
      <w:r w:rsidRPr="006145ED">
        <w:rPr>
          <w:color w:val="000000"/>
          <w:bdr w:val="none" w:sz="0" w:space="0" w:color="auto" w:frame="1"/>
        </w:rPr>
        <w:t>kűek megajánlhatóak, de alacsonyabb színvonalú nem (a kiírt anyagok gyártmánya, t</w:t>
      </w:r>
      <w:r w:rsidRPr="006145ED">
        <w:rPr>
          <w:color w:val="000000"/>
          <w:bdr w:val="none" w:sz="0" w:space="0" w:color="auto" w:frame="1"/>
        </w:rPr>
        <w:t>í</w:t>
      </w:r>
      <w:r w:rsidRPr="006145ED">
        <w:rPr>
          <w:color w:val="000000"/>
          <w:bdr w:val="none" w:sz="0" w:space="0" w:color="auto" w:frame="1"/>
        </w:rPr>
        <w:t xml:space="preserve">pusa az ajánlatkérő szerinti ideális megoldást jelenti, de ajánlatot tenni lehet ezzel </w:t>
      </w:r>
      <w:r w:rsidRPr="006145ED">
        <w:rPr>
          <w:color w:val="000000"/>
          <w:bdr w:val="none" w:sz="0" w:space="0" w:color="auto" w:frame="1"/>
        </w:rPr>
        <w:lastRenderedPageBreak/>
        <w:t>egyenértékű, minőségű és műszaki adataiban hasonló jellemzőkkel rendelkező egyéb berendezésekkel, anyagokkal is). Ez esetben ajánlattevőnek jeleznie kell a költségveté</w:t>
      </w:r>
      <w:r w:rsidRPr="006145ED">
        <w:rPr>
          <w:color w:val="000000"/>
          <w:bdr w:val="none" w:sz="0" w:space="0" w:color="auto" w:frame="1"/>
        </w:rPr>
        <w:t>s</w:t>
      </w:r>
      <w:r w:rsidRPr="006145ED">
        <w:rPr>
          <w:color w:val="000000"/>
          <w:bdr w:val="none" w:sz="0" w:space="0" w:color="auto" w:frame="1"/>
        </w:rPr>
        <w:t>ben (meghagyva az eredeti sort, nulla mennyiséggel szerepeltetve, alá egy új sor besz</w:t>
      </w:r>
      <w:r w:rsidRPr="006145ED">
        <w:rPr>
          <w:color w:val="000000"/>
          <w:bdr w:val="none" w:sz="0" w:space="0" w:color="auto" w:frame="1"/>
        </w:rPr>
        <w:t>ú</w:t>
      </w:r>
      <w:r w:rsidRPr="006145ED">
        <w:rPr>
          <w:color w:val="000000"/>
          <w:bdr w:val="none" w:sz="0" w:space="0" w:color="auto" w:frame="1"/>
        </w:rPr>
        <w:t>rásával dőlt vagy vastag betűvel beleírva a megajánlandó építési termékeket, anyagokat, berendezéseket) a típusmódosulást. Egyúttal csatolni kell az által</w:t>
      </w:r>
      <w:r w:rsidR="00FF47AF" w:rsidRPr="006145ED">
        <w:rPr>
          <w:color w:val="000000"/>
          <w:bdr w:val="none" w:sz="0" w:space="0" w:color="auto" w:frame="1"/>
        </w:rPr>
        <w:t>a</w:t>
      </w:r>
      <w:r w:rsidRPr="006145ED">
        <w:rPr>
          <w:color w:val="000000"/>
          <w:bdr w:val="none" w:sz="0" w:space="0" w:color="auto" w:frame="1"/>
        </w:rPr>
        <w:t xml:space="preserve"> megajánlott termék megfelelőségét alátámasztó dokumentumot is.</w:t>
      </w:r>
    </w:p>
    <w:p w:rsidR="00FF47AF" w:rsidRPr="006145ED" w:rsidRDefault="00FF47AF" w:rsidP="00FF47AF">
      <w:pPr>
        <w:shd w:val="clear" w:color="auto" w:fill="FFFFFF"/>
        <w:jc w:val="both"/>
        <w:rPr>
          <w:color w:val="000000"/>
          <w:bdr w:val="none" w:sz="0" w:space="0" w:color="auto" w:frame="1"/>
        </w:rPr>
      </w:pPr>
    </w:p>
    <w:p w:rsidR="00957F36" w:rsidRPr="006145ED" w:rsidRDefault="00957F36" w:rsidP="00957F36">
      <w:pPr>
        <w:shd w:val="clear" w:color="auto" w:fill="FFFFFF"/>
        <w:ind w:left="567"/>
        <w:jc w:val="both"/>
        <w:rPr>
          <w:color w:val="000000"/>
          <w:bdr w:val="none" w:sz="0" w:space="0" w:color="auto" w:frame="1"/>
        </w:rPr>
      </w:pPr>
      <w:r w:rsidRPr="006145ED">
        <w:rPr>
          <w:color w:val="000000"/>
          <w:bdr w:val="none" w:sz="0" w:space="0" w:color="auto" w:frame="1"/>
        </w:rPr>
        <w:t>Az árazatlan költségvetésben konkrét gyártmánnyal, típussal megnevezett anyagokkal egyenértékűnek, azaz minőségben és műszaki adataiban egyenértékű jellemzőkkel re</w:t>
      </w:r>
      <w:r w:rsidRPr="006145ED">
        <w:rPr>
          <w:color w:val="000000"/>
          <w:bdr w:val="none" w:sz="0" w:space="0" w:color="auto" w:frame="1"/>
        </w:rPr>
        <w:t>n</w:t>
      </w:r>
      <w:r w:rsidRPr="006145ED">
        <w:rPr>
          <w:color w:val="000000"/>
          <w:bdr w:val="none" w:sz="0" w:space="0" w:color="auto" w:frame="1"/>
        </w:rPr>
        <w:t>delkezőnek tekinti ajánlatkérő a megajánlott építési terméket, berendezést, illetve any</w:t>
      </w:r>
      <w:r w:rsidRPr="006145ED">
        <w:rPr>
          <w:color w:val="000000"/>
          <w:bdr w:val="none" w:sz="0" w:space="0" w:color="auto" w:frame="1"/>
        </w:rPr>
        <w:t>a</w:t>
      </w:r>
      <w:r w:rsidRPr="006145ED">
        <w:rPr>
          <w:color w:val="000000"/>
          <w:bdr w:val="none" w:sz="0" w:space="0" w:color="auto" w:frame="1"/>
        </w:rPr>
        <w:t>got, amennyiben az az adott gyártmány, típus kapcsán az árazatlan költségvetésben és a műszaki leírásban megfogalmazott minőségi, műszaki paraméterekkel, azaz elvárt m</w:t>
      </w:r>
      <w:r w:rsidRPr="006145ED">
        <w:rPr>
          <w:color w:val="000000"/>
          <w:bdr w:val="none" w:sz="0" w:space="0" w:color="auto" w:frame="1"/>
        </w:rPr>
        <w:t>ű</w:t>
      </w:r>
      <w:r w:rsidRPr="006145ED">
        <w:rPr>
          <w:color w:val="000000"/>
          <w:bdr w:val="none" w:sz="0" w:space="0" w:color="auto" w:frame="1"/>
        </w:rPr>
        <w:t>szaki teljesítménnyel rendelkezik.</w:t>
      </w:r>
    </w:p>
    <w:p w:rsidR="00FF47AF" w:rsidRPr="006145ED" w:rsidRDefault="00FF47AF" w:rsidP="00FF47AF">
      <w:pPr>
        <w:shd w:val="clear" w:color="auto" w:fill="FFFFFF"/>
        <w:jc w:val="both"/>
        <w:rPr>
          <w:color w:val="000000"/>
          <w:bdr w:val="none" w:sz="0" w:space="0" w:color="auto" w:frame="1"/>
        </w:rPr>
      </w:pPr>
    </w:p>
    <w:p w:rsidR="00957F36" w:rsidRPr="006145ED" w:rsidRDefault="00957F36" w:rsidP="00957F36">
      <w:pPr>
        <w:shd w:val="clear" w:color="auto" w:fill="FFFFFF"/>
        <w:ind w:left="567"/>
        <w:jc w:val="both"/>
        <w:rPr>
          <w:color w:val="000000"/>
          <w:bdr w:val="none" w:sz="0" w:space="0" w:color="auto" w:frame="1"/>
        </w:rPr>
      </w:pPr>
      <w:r w:rsidRPr="006145ED">
        <w:rPr>
          <w:color w:val="000000"/>
          <w:bdr w:val="none" w:sz="0" w:space="0" w:color="auto" w:frame="1"/>
        </w:rPr>
        <w:t>Nyertesség esetén ajánlattevő az ajánlatában megnevezett építési termékeket, anyag</w:t>
      </w:r>
      <w:r w:rsidRPr="006145ED">
        <w:rPr>
          <w:color w:val="000000"/>
          <w:bdr w:val="none" w:sz="0" w:space="0" w:color="auto" w:frame="1"/>
        </w:rPr>
        <w:t>o</w:t>
      </w:r>
      <w:r w:rsidRPr="006145ED">
        <w:rPr>
          <w:color w:val="000000"/>
          <w:bdr w:val="none" w:sz="0" w:space="0" w:color="auto" w:frame="1"/>
        </w:rPr>
        <w:t>kat, berendezéseket köteles beépíteni. Az előbb részletezettek szerinti anyag-, berend</w:t>
      </w:r>
      <w:r w:rsidRPr="006145ED">
        <w:rPr>
          <w:color w:val="000000"/>
          <w:bdr w:val="none" w:sz="0" w:space="0" w:color="auto" w:frame="1"/>
        </w:rPr>
        <w:t>e</w:t>
      </w:r>
      <w:r w:rsidRPr="006145ED">
        <w:rPr>
          <w:color w:val="000000"/>
          <w:bdr w:val="none" w:sz="0" w:space="0" w:color="auto" w:frame="1"/>
        </w:rPr>
        <w:t>zés módosításon kívül az ajánlattevő nem jogosult az árazatlan költségvetés munkan</w:t>
      </w:r>
      <w:r w:rsidRPr="006145ED">
        <w:rPr>
          <w:color w:val="000000"/>
          <w:bdr w:val="none" w:sz="0" w:space="0" w:color="auto" w:frame="1"/>
        </w:rPr>
        <w:t>e</w:t>
      </w:r>
      <w:r w:rsidRPr="006145ED">
        <w:rPr>
          <w:color w:val="000000"/>
          <w:bdr w:val="none" w:sz="0" w:space="0" w:color="auto" w:frame="1"/>
        </w:rPr>
        <w:t>meinek és tételeinek módosítására.</w:t>
      </w:r>
    </w:p>
    <w:p w:rsidR="00957F36" w:rsidRPr="006145ED" w:rsidRDefault="00957F36" w:rsidP="00957F36">
      <w:pPr>
        <w:shd w:val="clear" w:color="auto" w:fill="FFFFFF"/>
        <w:jc w:val="both"/>
        <w:rPr>
          <w:color w:val="000000"/>
          <w:bdr w:val="none" w:sz="0" w:space="0" w:color="auto" w:frame="1"/>
        </w:rPr>
      </w:pPr>
    </w:p>
    <w:p w:rsidR="00957F36" w:rsidRPr="006145ED" w:rsidRDefault="00957F36" w:rsidP="00957F36">
      <w:pPr>
        <w:shd w:val="clear" w:color="auto" w:fill="FFFFFF"/>
        <w:ind w:left="567"/>
        <w:jc w:val="both"/>
        <w:rPr>
          <w:color w:val="000000"/>
          <w:bdr w:val="none" w:sz="0" w:space="0" w:color="auto" w:frame="1"/>
        </w:rPr>
      </w:pPr>
      <w:r w:rsidRPr="006145ED">
        <w:rPr>
          <w:color w:val="000000"/>
          <w:bdr w:val="none" w:sz="0" w:space="0" w:color="auto" w:frame="1"/>
        </w:rPr>
        <w:t>A 322/2015. (X.30.) Korm. rendelet 28. § (1)-(3) bekezdésében foglalt jogszabályi el</w:t>
      </w:r>
      <w:r w:rsidRPr="006145ED">
        <w:rPr>
          <w:color w:val="000000"/>
          <w:bdr w:val="none" w:sz="0" w:space="0" w:color="auto" w:frame="1"/>
        </w:rPr>
        <w:t>ő</w:t>
      </w:r>
      <w:r w:rsidRPr="006145ED">
        <w:rPr>
          <w:color w:val="000000"/>
          <w:bdr w:val="none" w:sz="0" w:space="0" w:color="auto" w:frame="1"/>
        </w:rPr>
        <w:t>írások figyelembe vételével az ajánlatkérőként szerződő fél és a nyertes ajánlattevőként szerződő fél a szerződés megkötését követő kilencvenedik napig az árazott költségvetés tételei tekintetében egyeztetést folytathat, amely során a beépítésre kerülő egyes tétel</w:t>
      </w:r>
      <w:r w:rsidRPr="006145ED">
        <w:rPr>
          <w:color w:val="000000"/>
          <w:bdr w:val="none" w:sz="0" w:space="0" w:color="auto" w:frame="1"/>
        </w:rPr>
        <w:t>e</w:t>
      </w:r>
      <w:r w:rsidRPr="006145ED">
        <w:rPr>
          <w:color w:val="000000"/>
          <w:bdr w:val="none" w:sz="0" w:space="0" w:color="auto" w:frame="1"/>
        </w:rPr>
        <w:t>ket véglegesíthetik.</w:t>
      </w:r>
    </w:p>
    <w:p w:rsidR="00957F36" w:rsidRPr="006145ED" w:rsidRDefault="00957F36" w:rsidP="00957F36">
      <w:pPr>
        <w:pStyle w:val="NormlWeb"/>
        <w:spacing w:before="0" w:beforeAutospacing="0" w:after="0" w:afterAutospacing="0"/>
        <w:ind w:left="567"/>
        <w:jc w:val="both"/>
        <w:rPr>
          <w:color w:val="000000"/>
          <w:bdr w:val="none" w:sz="0" w:space="0" w:color="auto" w:frame="1"/>
        </w:rPr>
      </w:pPr>
      <w:r w:rsidRPr="006145ED">
        <w:rPr>
          <w:color w:val="000000"/>
          <w:bdr w:val="none" w:sz="0" w:space="0" w:color="auto" w:frame="1"/>
        </w:rPr>
        <w:t>A felek az egyeztetésen csak az ajánlattevő által az ajánlatában megjelölt építőanyago</w:t>
      </w:r>
      <w:r w:rsidRPr="006145ED">
        <w:rPr>
          <w:color w:val="000000"/>
          <w:bdr w:val="none" w:sz="0" w:space="0" w:color="auto" w:frame="1"/>
        </w:rPr>
        <w:t>k</w:t>
      </w:r>
      <w:r w:rsidRPr="006145ED">
        <w:rPr>
          <w:color w:val="000000"/>
          <w:bdr w:val="none" w:sz="0" w:space="0" w:color="auto" w:frame="1"/>
        </w:rPr>
        <w:t>kal, termékekkel műszakilag egyenértékű vagy magasabb minőségű helyettesítő te</w:t>
      </w:r>
      <w:r w:rsidRPr="006145ED">
        <w:rPr>
          <w:color w:val="000000"/>
          <w:bdr w:val="none" w:sz="0" w:space="0" w:color="auto" w:frame="1"/>
        </w:rPr>
        <w:t>r</w:t>
      </w:r>
      <w:r w:rsidRPr="006145ED">
        <w:rPr>
          <w:color w:val="000000"/>
          <w:bdr w:val="none" w:sz="0" w:space="0" w:color="auto" w:frame="1"/>
        </w:rPr>
        <w:t>mékben egyezhetnek meg.</w:t>
      </w:r>
    </w:p>
    <w:p w:rsidR="00957F36" w:rsidRPr="006145ED" w:rsidRDefault="00957F36" w:rsidP="00957F36">
      <w:pPr>
        <w:pStyle w:val="NormlWeb"/>
        <w:spacing w:before="0" w:beforeAutospacing="0" w:after="0" w:afterAutospacing="0"/>
        <w:ind w:left="567"/>
        <w:jc w:val="both"/>
        <w:rPr>
          <w:color w:val="000000"/>
          <w:bdr w:val="none" w:sz="0" w:space="0" w:color="auto" w:frame="1"/>
        </w:rPr>
      </w:pPr>
      <w:r w:rsidRPr="006145ED">
        <w:rPr>
          <w:color w:val="000000"/>
          <w:bdr w:val="none" w:sz="0" w:space="0" w:color="auto" w:frame="1"/>
        </w:rPr>
        <w:t>Amennyiben a felek a (2) bekezdés szerinti helyettesítő termék beépítéséről állapodnak meg, a szerződés módosítására a Kbt. 141. §-ának szabályait megfelelően kell alka</w:t>
      </w:r>
      <w:r w:rsidRPr="006145ED">
        <w:rPr>
          <w:color w:val="000000"/>
          <w:bdr w:val="none" w:sz="0" w:space="0" w:color="auto" w:frame="1"/>
        </w:rPr>
        <w:t>l</w:t>
      </w:r>
      <w:r w:rsidRPr="006145ED">
        <w:rPr>
          <w:color w:val="000000"/>
          <w:bdr w:val="none" w:sz="0" w:space="0" w:color="auto" w:frame="1"/>
        </w:rPr>
        <w:t>mazni.</w:t>
      </w:r>
    </w:p>
    <w:p w:rsidR="00957F36" w:rsidRPr="006145ED" w:rsidRDefault="00957F36" w:rsidP="00957F36">
      <w:pPr>
        <w:shd w:val="clear" w:color="auto" w:fill="FFFFFF"/>
        <w:jc w:val="both"/>
        <w:rPr>
          <w:color w:val="000000"/>
          <w:bdr w:val="none" w:sz="0" w:space="0" w:color="auto" w:frame="1"/>
        </w:rPr>
      </w:pPr>
    </w:p>
    <w:p w:rsidR="00957F36" w:rsidRPr="006145ED" w:rsidRDefault="00957F36" w:rsidP="00957F36">
      <w:pPr>
        <w:pStyle w:val="Style18"/>
        <w:widowControl/>
        <w:spacing w:line="240" w:lineRule="auto"/>
        <w:ind w:left="567"/>
        <w:jc w:val="both"/>
        <w:rPr>
          <w:rFonts w:ascii="Times New Roman" w:eastAsia="Arial Unicode MS" w:hAnsi="Times New Roman"/>
        </w:rPr>
      </w:pPr>
      <w:r w:rsidRPr="002766CA">
        <w:rPr>
          <w:rFonts w:ascii="Times New Roman" w:hAnsi="Times New Roman"/>
          <w:color w:val="000000"/>
          <w:bdr w:val="none" w:sz="0" w:space="0" w:color="auto" w:frame="1"/>
        </w:rPr>
        <w:t>A fentiekben hivatkozott információk értelmében a költségvetésben szereplő tételek nem változtathatóak meg, az esetleges többletköltséget az ajánlattevőnek a költségvetés adott soraira osztva kell kalkulálnia. Az ajánlatkérő felhívja a figyelmet, hogy a szerz</w:t>
      </w:r>
      <w:r w:rsidRPr="002766CA">
        <w:rPr>
          <w:rFonts w:ascii="Times New Roman" w:hAnsi="Times New Roman"/>
          <w:color w:val="000000"/>
          <w:bdr w:val="none" w:sz="0" w:space="0" w:color="auto" w:frame="1"/>
        </w:rPr>
        <w:t>ő</w:t>
      </w:r>
      <w:r w:rsidRPr="002766CA">
        <w:rPr>
          <w:rFonts w:ascii="Times New Roman" w:hAnsi="Times New Roman"/>
          <w:color w:val="000000"/>
          <w:bdr w:val="none" w:sz="0" w:space="0" w:color="auto" w:frame="1"/>
        </w:rPr>
        <w:t xml:space="preserve">dés átalánydíjas volta miatt a vállalkozó kötelezettsége mindazon munkák elvégzése, amely a szerződés teljes megvalósításához, illetve a (terv) dokumentációban foglaltak maradéktalan teljesítéséhez szükséges, </w:t>
      </w:r>
      <w:r w:rsidR="005F5672" w:rsidRPr="002766CA">
        <w:rPr>
          <w:rFonts w:ascii="Times New Roman" w:hAnsi="Times New Roman"/>
          <w:color w:val="000000"/>
          <w:bdr w:val="none" w:sz="0" w:space="0" w:color="auto" w:frame="1"/>
        </w:rPr>
        <w:t>ideértve különösen</w:t>
      </w:r>
      <w:r w:rsidR="005A6717" w:rsidRPr="002766CA">
        <w:rPr>
          <w:rFonts w:ascii="Times New Roman" w:hAnsi="Times New Roman"/>
          <w:color w:val="000000"/>
          <w:bdr w:val="none" w:sz="0" w:space="0" w:color="auto" w:frame="1"/>
        </w:rPr>
        <w:t>,</w:t>
      </w:r>
      <w:r w:rsidR="005F5672" w:rsidRPr="002766CA">
        <w:rPr>
          <w:rFonts w:ascii="Times New Roman" w:hAnsi="Times New Roman"/>
          <w:color w:val="000000"/>
          <w:bdr w:val="none" w:sz="0" w:space="0" w:color="auto" w:frame="1"/>
        </w:rPr>
        <w:t xml:space="preserve"> de nem kizárólagosan a m</w:t>
      </w:r>
      <w:r w:rsidR="005F5672" w:rsidRPr="002766CA">
        <w:rPr>
          <w:rFonts w:ascii="Times New Roman" w:hAnsi="Times New Roman"/>
          <w:color w:val="000000"/>
          <w:bdr w:val="none" w:sz="0" w:space="0" w:color="auto" w:frame="1"/>
        </w:rPr>
        <w:t>é</w:t>
      </w:r>
      <w:r w:rsidR="005F5672" w:rsidRPr="002766CA">
        <w:rPr>
          <w:rFonts w:ascii="Times New Roman" w:hAnsi="Times New Roman"/>
          <w:color w:val="000000"/>
          <w:bdr w:val="none" w:sz="0" w:space="0" w:color="auto" w:frame="1"/>
        </w:rPr>
        <w:t xml:space="preserve">rési jegyzőkönyvek és tanúsítványok elkészítésének költségét is, </w:t>
      </w:r>
      <w:r w:rsidRPr="002766CA">
        <w:rPr>
          <w:rFonts w:ascii="Times New Roman" w:hAnsi="Times New Roman"/>
          <w:color w:val="000000"/>
          <w:bdr w:val="none" w:sz="0" w:space="0" w:color="auto" w:frame="1"/>
        </w:rPr>
        <w:t>függetlenül attól, hogy az a költségvetésben kifejezetten feltüntetésre került-e.</w:t>
      </w:r>
    </w:p>
    <w:p w:rsidR="00351AB5" w:rsidRPr="006145ED" w:rsidRDefault="00351AB5" w:rsidP="00146D62">
      <w:pPr>
        <w:jc w:val="both"/>
      </w:pPr>
    </w:p>
    <w:p w:rsidR="00A56842" w:rsidRPr="006145ED" w:rsidRDefault="00A56842" w:rsidP="00785471">
      <w:pPr>
        <w:numPr>
          <w:ilvl w:val="0"/>
          <w:numId w:val="15"/>
        </w:numPr>
        <w:ind w:left="540" w:hanging="540"/>
        <w:jc w:val="both"/>
        <w:rPr>
          <w:b/>
          <w:bCs/>
        </w:rPr>
      </w:pPr>
      <w:r w:rsidRPr="006145ED">
        <w:rPr>
          <w:b/>
          <w:bCs/>
        </w:rPr>
        <w:t>A szerződéses ár</w:t>
      </w:r>
    </w:p>
    <w:p w:rsidR="00A56842" w:rsidRPr="006145ED" w:rsidRDefault="00A56842" w:rsidP="00315576">
      <w:pPr>
        <w:jc w:val="both"/>
      </w:pPr>
    </w:p>
    <w:p w:rsidR="00FF47AF" w:rsidRPr="006145ED" w:rsidRDefault="00FF47AF" w:rsidP="00FF47AF">
      <w:pPr>
        <w:ind w:left="540"/>
        <w:jc w:val="both"/>
      </w:pPr>
      <w:r w:rsidRPr="006145ED">
        <w:t xml:space="preserve">A szerződéses ár a beszerzés tárgyát képező </w:t>
      </w:r>
      <w:r w:rsidRPr="006145ED">
        <w:rPr>
          <w:u w:val="single"/>
        </w:rPr>
        <w:t>teljes feladatra és mennyiségre</w:t>
      </w:r>
      <w:r w:rsidRPr="006145ED">
        <w:t xml:space="preserve"> vonatkozik, a </w:t>
      </w:r>
      <w:r w:rsidR="009C7989" w:rsidRPr="006145ED">
        <w:t xml:space="preserve">szerződéstervezetben foglaltakra </w:t>
      </w:r>
      <w:r w:rsidRPr="006145ED">
        <w:t>figyelemmel tartalmaznia kell minden, a munkák te</w:t>
      </w:r>
      <w:r w:rsidRPr="006145ED">
        <w:t>l</w:t>
      </w:r>
      <w:r w:rsidRPr="006145ED">
        <w:t>jes körű elvégzésével kapcsolatban felmerülő költséget, anyag- és munkadíjat.</w:t>
      </w:r>
    </w:p>
    <w:p w:rsidR="00FF47AF" w:rsidRPr="006145ED" w:rsidRDefault="00FF47AF" w:rsidP="00FF47AF">
      <w:pPr>
        <w:jc w:val="both"/>
      </w:pPr>
    </w:p>
    <w:p w:rsidR="00FF47AF" w:rsidRPr="006145ED" w:rsidRDefault="00FF47AF" w:rsidP="00FF47AF">
      <w:pPr>
        <w:ind w:left="567"/>
        <w:jc w:val="both"/>
      </w:pPr>
      <w:r w:rsidRPr="006145ED">
        <w:t>Az építőipari kivitelezési tevékenységről szóló 191/2009. (IX.15.) Korm. rendelet 3. § (5) bekezdésében foglalt jogszabályi előírások értelmében a vállalkozói díjnak magában kell foglalnia</w:t>
      </w:r>
    </w:p>
    <w:p w:rsidR="00FF47AF" w:rsidRPr="006145ED" w:rsidRDefault="00FF47AF" w:rsidP="00FF47AF">
      <w:pPr>
        <w:jc w:val="both"/>
      </w:pPr>
    </w:p>
    <w:p w:rsidR="00FF47AF" w:rsidRPr="006145ED" w:rsidRDefault="00FF47AF" w:rsidP="00FF47AF">
      <w:pPr>
        <w:pStyle w:val="NormlWeb"/>
        <w:spacing w:before="0" w:beforeAutospacing="0" w:after="0" w:afterAutospacing="0"/>
        <w:ind w:left="567"/>
        <w:jc w:val="both"/>
      </w:pPr>
      <w:r w:rsidRPr="006145ED">
        <w:t>a) a közvetlen költséget, ennek keretében</w:t>
      </w:r>
    </w:p>
    <w:p w:rsidR="00FF47AF" w:rsidRPr="006145ED" w:rsidRDefault="00FF47AF" w:rsidP="00FF47AF">
      <w:pPr>
        <w:pStyle w:val="NormlWeb"/>
        <w:spacing w:before="0" w:beforeAutospacing="0" w:after="0" w:afterAutospacing="0"/>
        <w:ind w:left="567"/>
        <w:jc w:val="both"/>
      </w:pPr>
      <w:r w:rsidRPr="006145ED">
        <w:lastRenderedPageBreak/>
        <w:t>aa) az anyagköltséget és a közvetlen gépköltséget a fuvarozási és rakodási költséggel együtt,</w:t>
      </w:r>
    </w:p>
    <w:p w:rsidR="00FF47AF" w:rsidRPr="006145ED" w:rsidRDefault="00FF47AF" w:rsidP="00FF47AF">
      <w:pPr>
        <w:pStyle w:val="NormlWeb"/>
        <w:spacing w:before="0" w:beforeAutospacing="0" w:after="0" w:afterAutospacing="0"/>
        <w:ind w:left="567"/>
        <w:jc w:val="both"/>
      </w:pPr>
      <w:r w:rsidRPr="006145ED">
        <w:t>ab) az építőipari rezsióradíj alapján számított munkadíjat,</w:t>
      </w:r>
    </w:p>
    <w:p w:rsidR="00FF47AF" w:rsidRPr="006145ED" w:rsidRDefault="00FF47AF" w:rsidP="00FF47AF">
      <w:pPr>
        <w:pStyle w:val="NormlWeb"/>
        <w:spacing w:before="0" w:beforeAutospacing="0" w:after="0" w:afterAutospacing="0"/>
        <w:jc w:val="both"/>
      </w:pPr>
    </w:p>
    <w:p w:rsidR="00FF47AF" w:rsidRPr="006145ED" w:rsidRDefault="00FF47AF" w:rsidP="00FF47AF">
      <w:pPr>
        <w:pStyle w:val="NormlWeb"/>
        <w:spacing w:before="0" w:beforeAutospacing="0" w:after="0" w:afterAutospacing="0"/>
        <w:ind w:left="567"/>
      </w:pPr>
      <w:r w:rsidRPr="006145ED">
        <w:t>b) a fedezetet, ennek keretében</w:t>
      </w:r>
    </w:p>
    <w:p w:rsidR="00FF47AF" w:rsidRPr="006145ED" w:rsidRDefault="00FF47AF" w:rsidP="00FF47AF">
      <w:pPr>
        <w:pStyle w:val="NormlWeb"/>
        <w:spacing w:before="0" w:beforeAutospacing="0" w:after="0" w:afterAutospacing="0"/>
        <w:ind w:left="567"/>
      </w:pPr>
      <w:r w:rsidRPr="006145ED">
        <w:t>ba) a közvetlen költségek között nem szereplő általános költségeket,</w:t>
      </w:r>
    </w:p>
    <w:p w:rsidR="00FF47AF" w:rsidRPr="006145ED" w:rsidRDefault="00FF47AF" w:rsidP="00FF47AF">
      <w:pPr>
        <w:pStyle w:val="NormlWeb"/>
        <w:spacing w:before="0" w:beforeAutospacing="0" w:after="0" w:afterAutospacing="0"/>
        <w:ind w:left="567"/>
      </w:pPr>
      <w:r w:rsidRPr="006145ED">
        <w:t>bb) a tervezett nyereséget, amennyiben azt a rezsióradíj nem tartalmazza.</w:t>
      </w:r>
    </w:p>
    <w:p w:rsidR="007B4AA7" w:rsidRPr="006145ED" w:rsidRDefault="007B4AA7" w:rsidP="00FF47AF">
      <w:pPr>
        <w:pStyle w:val="NormlWeb"/>
        <w:spacing w:before="0" w:beforeAutospacing="0" w:after="0" w:afterAutospacing="0"/>
        <w:ind w:left="567"/>
      </w:pPr>
    </w:p>
    <w:p w:rsidR="00A56842" w:rsidRPr="006145ED" w:rsidRDefault="00A56842" w:rsidP="00785471">
      <w:pPr>
        <w:numPr>
          <w:ilvl w:val="0"/>
          <w:numId w:val="15"/>
        </w:numPr>
        <w:ind w:left="540" w:hanging="540"/>
        <w:jc w:val="both"/>
        <w:rPr>
          <w:b/>
          <w:bCs/>
        </w:rPr>
      </w:pPr>
      <w:r w:rsidRPr="006145ED">
        <w:rPr>
          <w:b/>
          <w:bCs/>
        </w:rPr>
        <w:t>Teljesítési és fizetési határidő</w:t>
      </w:r>
    </w:p>
    <w:p w:rsidR="00A56842" w:rsidRPr="006145ED" w:rsidRDefault="00A56842" w:rsidP="00FF1EFF">
      <w:pPr>
        <w:jc w:val="both"/>
      </w:pPr>
    </w:p>
    <w:p w:rsidR="00DF414E" w:rsidRPr="006145ED" w:rsidRDefault="00A56842" w:rsidP="003F102D">
      <w:pPr>
        <w:ind w:left="540"/>
        <w:jc w:val="both"/>
      </w:pPr>
      <w:r w:rsidRPr="006145ED">
        <w:t>A szerződés teljes</w:t>
      </w:r>
      <w:r w:rsidR="00F60D43" w:rsidRPr="006145ED">
        <w:t>ítésének időtartama</w:t>
      </w:r>
      <w:r w:rsidR="00A03A5B" w:rsidRPr="006145ED">
        <w:t>:</w:t>
      </w:r>
      <w:r w:rsidR="00DF414E" w:rsidRPr="006145ED">
        <w:t xml:space="preserve"> </w:t>
      </w:r>
    </w:p>
    <w:p w:rsidR="00DF414E" w:rsidRPr="006145ED" w:rsidRDefault="00DF414E" w:rsidP="003F102D">
      <w:pPr>
        <w:ind w:left="540"/>
        <w:jc w:val="both"/>
      </w:pPr>
    </w:p>
    <w:p w:rsidR="007B4AA7" w:rsidRPr="002766CA" w:rsidRDefault="00A03A5B" w:rsidP="003F102D">
      <w:pPr>
        <w:ind w:left="540"/>
        <w:jc w:val="both"/>
      </w:pPr>
      <w:r w:rsidRPr="002766CA">
        <w:t>A szerződés teljesítésének kezdési időtartama mindkettő rész esetében a szerződés me</w:t>
      </w:r>
      <w:r w:rsidRPr="002766CA">
        <w:t>g</w:t>
      </w:r>
      <w:r w:rsidRPr="002766CA">
        <w:t xml:space="preserve">kötésének napja, </w:t>
      </w:r>
      <w:del w:id="97" w:author="Szerző" w:date="2017-02-20T07:33:00Z">
        <w:r w:rsidRPr="002766CA" w:rsidDel="0067688B">
          <w:delText xml:space="preserve">de legkorábban 2017. március </w:delText>
        </w:r>
        <w:r w:rsidR="00091EC1" w:rsidDel="0067688B">
          <w:delText>3</w:delText>
        </w:r>
        <w:r w:rsidRPr="002766CA" w:rsidDel="0067688B">
          <w:delText xml:space="preserve">1. napja, </w:delText>
        </w:r>
      </w:del>
      <w:r w:rsidR="00091EC1">
        <w:t>teljesítési határideje</w:t>
      </w:r>
      <w:r w:rsidRPr="002766CA">
        <w:t xml:space="preserve"> pedig az I. rész esetében </w:t>
      </w:r>
      <w:r w:rsidR="00091EC1">
        <w:t>365 nap</w:t>
      </w:r>
      <w:r w:rsidRPr="002766CA">
        <w:t xml:space="preserve">, a II. rész esetében </w:t>
      </w:r>
      <w:r w:rsidR="00091EC1">
        <w:t>270 nap</w:t>
      </w:r>
      <w:r w:rsidRPr="002766CA">
        <w:t xml:space="preserve">. </w:t>
      </w:r>
      <w:r w:rsidR="007B4AA7" w:rsidRPr="002766CA">
        <w:t>Nyertes ajánlattevő előteljesítésre jogosult.</w:t>
      </w:r>
    </w:p>
    <w:p w:rsidR="00A56842" w:rsidRPr="002766CA" w:rsidRDefault="00A56842" w:rsidP="00FF1EFF">
      <w:pPr>
        <w:jc w:val="both"/>
      </w:pPr>
    </w:p>
    <w:p w:rsidR="00A56842" w:rsidRPr="006145ED" w:rsidRDefault="00A56842" w:rsidP="005D1A25">
      <w:pPr>
        <w:ind w:left="540"/>
        <w:jc w:val="both"/>
      </w:pPr>
      <w:r w:rsidRPr="002766CA">
        <w:t>Az ellenszolgáltatás megfizetése az eljárást megindító felhívás</w:t>
      </w:r>
      <w:r w:rsidRPr="006145ED">
        <w:t xml:space="preserve"> II.2.7) pontja és a sze</w:t>
      </w:r>
      <w:r w:rsidRPr="006145ED">
        <w:t>r</w:t>
      </w:r>
      <w:r w:rsidRPr="006145ED">
        <w:t>ződéstervezetben részletezettek szerint történik.</w:t>
      </w:r>
    </w:p>
    <w:p w:rsidR="00A56842" w:rsidRPr="006145ED" w:rsidRDefault="00A56842" w:rsidP="005D1A25"/>
    <w:p w:rsidR="00A56842" w:rsidRPr="006145ED" w:rsidRDefault="00A56842" w:rsidP="00785471">
      <w:pPr>
        <w:numPr>
          <w:ilvl w:val="0"/>
          <w:numId w:val="15"/>
        </w:numPr>
        <w:ind w:left="540" w:hanging="540"/>
        <w:jc w:val="both"/>
        <w:rPr>
          <w:b/>
          <w:bCs/>
        </w:rPr>
      </w:pPr>
      <w:r w:rsidRPr="006145ED">
        <w:rPr>
          <w:b/>
          <w:bCs/>
        </w:rPr>
        <w:t>Ajánlati kötöttség</w:t>
      </w:r>
    </w:p>
    <w:p w:rsidR="00A56842" w:rsidRPr="006145ED" w:rsidRDefault="00A56842" w:rsidP="00EE3C86">
      <w:pPr>
        <w:jc w:val="both"/>
      </w:pPr>
    </w:p>
    <w:p w:rsidR="00A56842" w:rsidRPr="006145ED" w:rsidRDefault="00A56842" w:rsidP="005D1A25">
      <w:pPr>
        <w:ind w:left="540"/>
        <w:jc w:val="both"/>
      </w:pPr>
      <w:r w:rsidRPr="006145ED">
        <w:t>Az ajánlatok az ajánlattételi határidő lejártának időpontjától számított 60. napig mara</w:t>
      </w:r>
      <w:r w:rsidRPr="006145ED">
        <w:t>d</w:t>
      </w:r>
      <w:r w:rsidRPr="006145ED">
        <w:t xml:space="preserve">nak érvényben, amely időtartam azonos az ajánlati kötöttség időtartamával. </w:t>
      </w:r>
    </w:p>
    <w:p w:rsidR="007B4AA7" w:rsidRPr="006145ED" w:rsidRDefault="007B4AA7" w:rsidP="00781A8A">
      <w:pPr>
        <w:autoSpaceDE w:val="0"/>
        <w:autoSpaceDN w:val="0"/>
        <w:adjustRightInd w:val="0"/>
        <w:ind w:left="567"/>
        <w:jc w:val="both"/>
      </w:pPr>
    </w:p>
    <w:p w:rsidR="00A56842" w:rsidRPr="006145ED" w:rsidRDefault="00A56842" w:rsidP="00781A8A">
      <w:pPr>
        <w:autoSpaceDE w:val="0"/>
        <w:autoSpaceDN w:val="0"/>
        <w:adjustRightInd w:val="0"/>
        <w:ind w:left="567"/>
        <w:jc w:val="both"/>
      </w:pPr>
      <w:r w:rsidRPr="006145ED">
        <w:t>Ha az ajánlatkérő az elbírálást nem tudja olyan időtartam alatt elvégezni, hogy az ajá</w:t>
      </w:r>
      <w:r w:rsidRPr="006145ED">
        <w:t>n</w:t>
      </w:r>
      <w:r w:rsidRPr="006145ED">
        <w:t>lattevőknek az eljárást lezáró döntésről való értesítésére az ajánlati kötöttség fennállása alatt sor kerüljön, felkérheti az ajánlattevőket ajánlataiknak meghatározott időpontig tö</w:t>
      </w:r>
      <w:r w:rsidRPr="006145ED">
        <w:t>r</w:t>
      </w:r>
      <w:r w:rsidRPr="006145ED">
        <w:t>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w:t>
      </w:r>
      <w:r w:rsidRPr="006145ED">
        <w:t>e</w:t>
      </w:r>
      <w:r w:rsidRPr="006145ED">
        <w:t>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rsidR="00A56842" w:rsidRPr="006145ED" w:rsidRDefault="00A56842" w:rsidP="00FD4F84">
      <w:pPr>
        <w:jc w:val="both"/>
      </w:pPr>
    </w:p>
    <w:p w:rsidR="00A56842" w:rsidRPr="006145ED" w:rsidRDefault="00A56842" w:rsidP="00FD4F84">
      <w:pPr>
        <w:ind w:left="567"/>
        <w:jc w:val="both"/>
      </w:pPr>
      <w:r w:rsidRPr="006145ED">
        <w:t>A nyertes ajánlattevő és - a Kbt. 131. § (4) bekezdés szerinti esetben - a második le</w:t>
      </w:r>
      <w:r w:rsidRPr="006145ED">
        <w:t>g</w:t>
      </w:r>
      <w:r w:rsidRPr="006145ED">
        <w:t>kedvezőbb ajánlatot tett ajánlattevő ajánlati kötöttsége az ajánlatok elbírálásáról szóló írásbeli összegezésnek az ajánlattevők részére történt megküldése napjától számított harminc - építési beruházás esetén hatvan - nappal meghosszabbodik.</w:t>
      </w:r>
    </w:p>
    <w:p w:rsidR="00A56842" w:rsidRPr="006145ED" w:rsidRDefault="00A56842" w:rsidP="00FD4F84">
      <w:pPr>
        <w:jc w:val="both"/>
      </w:pPr>
    </w:p>
    <w:p w:rsidR="00A56842" w:rsidRPr="006145ED" w:rsidRDefault="00A56842" w:rsidP="00785471">
      <w:pPr>
        <w:numPr>
          <w:ilvl w:val="0"/>
          <w:numId w:val="15"/>
        </w:numPr>
        <w:ind w:left="540" w:hanging="540"/>
        <w:jc w:val="both"/>
        <w:rPr>
          <w:b/>
          <w:bCs/>
        </w:rPr>
      </w:pPr>
      <w:r w:rsidRPr="006145ED">
        <w:rPr>
          <w:b/>
          <w:bCs/>
        </w:rPr>
        <w:t>Kizáró okok</w:t>
      </w:r>
    </w:p>
    <w:p w:rsidR="00A56842" w:rsidRPr="006145ED" w:rsidRDefault="00A56842" w:rsidP="00EE3C86">
      <w:pPr>
        <w:jc w:val="both"/>
      </w:pPr>
    </w:p>
    <w:p w:rsidR="00932EDF" w:rsidRPr="006145ED" w:rsidRDefault="00932EDF" w:rsidP="00932EDF">
      <w:pPr>
        <w:ind w:left="540"/>
        <w:jc w:val="both"/>
        <w:rPr>
          <w:bCs/>
        </w:rPr>
      </w:pPr>
      <w:r w:rsidRPr="006145ED">
        <w:rPr>
          <w:bCs/>
        </w:rPr>
        <w:t>Ajánlatkérőnek ki kell zárnia az eljárásból azt az ajánlattevőt, alvállalkozót vagy az a</w:t>
      </w:r>
      <w:r w:rsidRPr="006145ED">
        <w:rPr>
          <w:bCs/>
        </w:rPr>
        <w:t>l</w:t>
      </w:r>
      <w:r w:rsidRPr="006145ED">
        <w:rPr>
          <w:bCs/>
        </w:rPr>
        <w:t>kalmasság igazolásában részt vevő gazdasági szereplőt, aki a Kbt. 62. § (1) bekezdés</w:t>
      </w:r>
      <w:r w:rsidRPr="006145ED">
        <w:rPr>
          <w:bCs/>
        </w:rPr>
        <w:t>é</w:t>
      </w:r>
      <w:r w:rsidRPr="006145ED">
        <w:rPr>
          <w:bCs/>
        </w:rPr>
        <w:t>ben meghatározott kizáró okok hatálya alá tartozik, vagy a részéről (részükről) a kizáró okok valamelyike az eljárás során következett be [Kbt. 74. § (1)].</w:t>
      </w:r>
    </w:p>
    <w:p w:rsidR="00932EDF" w:rsidRPr="006145ED" w:rsidRDefault="00932EDF" w:rsidP="00751D09">
      <w:pPr>
        <w:ind w:left="540"/>
        <w:jc w:val="both"/>
      </w:pPr>
    </w:p>
    <w:p w:rsidR="00A56842" w:rsidRPr="006145ED" w:rsidRDefault="00A56842" w:rsidP="00751D09">
      <w:pPr>
        <w:ind w:left="540"/>
        <w:jc w:val="both"/>
      </w:pPr>
      <w:r w:rsidRPr="006145ED">
        <w:t>A Kbt. 62. § (1) bekezdésében foglalt jogszabályi előírások értelmében az eljárásban nem lehet ajánlattevő, alvállalkozó, és nem vehet részt az alkalmasság igazolásában olyan gazdasági szereplő, aki</w:t>
      </w:r>
    </w:p>
    <w:p w:rsidR="00A56842" w:rsidRPr="006145ED" w:rsidRDefault="00A56842" w:rsidP="001378E8">
      <w:pPr>
        <w:autoSpaceDE w:val="0"/>
        <w:autoSpaceDN w:val="0"/>
        <w:adjustRightInd w:val="0"/>
        <w:jc w:val="both"/>
      </w:pPr>
    </w:p>
    <w:p w:rsidR="00A56842" w:rsidRPr="006145ED" w:rsidRDefault="00A56842" w:rsidP="001378E8">
      <w:pPr>
        <w:autoSpaceDE w:val="0"/>
        <w:autoSpaceDN w:val="0"/>
        <w:adjustRightInd w:val="0"/>
        <w:ind w:left="567"/>
        <w:jc w:val="both"/>
      </w:pPr>
      <w:r w:rsidRPr="006145ED">
        <w:t>a) az alábbi bűncselekmények valamelyikét elkövette, és a bűncselekmény elkövetése az elmúlt öt évben jogerős bírósági ítéletben megállapítást nyert, amíg a büntetett elő</w:t>
      </w:r>
      <w:r w:rsidRPr="006145ED">
        <w:t>é</w:t>
      </w:r>
      <w:r w:rsidRPr="006145ED">
        <w:t>lethez fűződő hátrányok alól nem mentesült:</w:t>
      </w:r>
    </w:p>
    <w:p w:rsidR="00A56842" w:rsidRPr="006145ED" w:rsidRDefault="00A56842" w:rsidP="001378E8">
      <w:pPr>
        <w:autoSpaceDE w:val="0"/>
        <w:autoSpaceDN w:val="0"/>
        <w:adjustRightInd w:val="0"/>
        <w:ind w:left="567"/>
        <w:jc w:val="both"/>
      </w:pPr>
      <w:r w:rsidRPr="006145ED">
        <w:t>aa) a Büntető Törvénykönyvről szóló 1978. évi IV. törvény (a továbbiakban: 1978. évi IV. törvény), illetve a Büntető Törvénykönyvről szóló 2012. évi C. törvény (a tovább</w:t>
      </w:r>
      <w:r w:rsidRPr="006145ED">
        <w:t>i</w:t>
      </w:r>
      <w:r w:rsidRPr="006145ED">
        <w:t>akban: Btk.) szerinti bűnszervezetben részvétel, ideértve a bűncselekmény bűnszerv</w:t>
      </w:r>
      <w:r w:rsidRPr="006145ED">
        <w:t>e</w:t>
      </w:r>
      <w:r w:rsidRPr="006145ED">
        <w:t>zetben történő elkövetését is;</w:t>
      </w:r>
    </w:p>
    <w:p w:rsidR="00A56842" w:rsidRPr="006145ED" w:rsidRDefault="00A56842" w:rsidP="001378E8">
      <w:pPr>
        <w:autoSpaceDE w:val="0"/>
        <w:autoSpaceDN w:val="0"/>
        <w:adjustRightInd w:val="0"/>
        <w:ind w:left="567"/>
        <w:jc w:val="both"/>
      </w:pPr>
      <w:r w:rsidRPr="006145ED">
        <w:t>ab) az 1978. évi IV. törvény szerinti vesztegetés, befolyással üzérkedés, befolyás vásá</w:t>
      </w:r>
      <w:r w:rsidRPr="006145ED">
        <w:t>r</w:t>
      </w:r>
      <w:r w:rsidRPr="006145ED">
        <w:t>lása, vesztegetés nemzetközi kapcsolatokban, befolyás vásárlása nemzetközi kapcsol</w:t>
      </w:r>
      <w:r w:rsidRPr="006145ED">
        <w:t>a</w:t>
      </w:r>
      <w:r w:rsidRPr="006145ED">
        <w:t>tokban, hűtlen kezelés, hanyag kezelés, illetve a Btk. XXVII. fejezetében meghatározott korrupciós bűncselekmények, valamint a Btk. szerinti hűtlen kezelés vagy hanyag kez</w:t>
      </w:r>
      <w:r w:rsidRPr="006145ED">
        <w:t>e</w:t>
      </w:r>
      <w:r w:rsidRPr="006145ED">
        <w:t>lés;</w:t>
      </w:r>
    </w:p>
    <w:p w:rsidR="00A56842" w:rsidRPr="006145ED" w:rsidRDefault="00A56842" w:rsidP="001378E8">
      <w:pPr>
        <w:autoSpaceDE w:val="0"/>
        <w:autoSpaceDN w:val="0"/>
        <w:adjustRightInd w:val="0"/>
        <w:ind w:left="567"/>
        <w:jc w:val="both"/>
      </w:pPr>
      <w:r w:rsidRPr="006145ED">
        <w:t>ac) az 1978. évi IV. törvény szerinti költségvetési csalás, európai közösségek pénzügyi érdekeinek megsértése, illetve a Btk. szerinti költségvetési csalás;</w:t>
      </w:r>
    </w:p>
    <w:p w:rsidR="00A56842" w:rsidRPr="006145ED" w:rsidRDefault="00A56842" w:rsidP="001378E8">
      <w:pPr>
        <w:autoSpaceDE w:val="0"/>
        <w:autoSpaceDN w:val="0"/>
        <w:adjustRightInd w:val="0"/>
        <w:ind w:left="567"/>
        <w:jc w:val="both"/>
      </w:pPr>
      <w:r w:rsidRPr="006145ED">
        <w:t>ad) az 1978. évi IV. törvény, illetve a Btk. szerinti terrorcselekmény, valamint ehhez kapcsolódó felbujtás, bűnsegély vagy kísérlet;</w:t>
      </w:r>
    </w:p>
    <w:p w:rsidR="00A56842" w:rsidRPr="006145ED" w:rsidRDefault="00A56842" w:rsidP="001378E8">
      <w:pPr>
        <w:autoSpaceDE w:val="0"/>
        <w:autoSpaceDN w:val="0"/>
        <w:adjustRightInd w:val="0"/>
        <w:ind w:left="567"/>
        <w:jc w:val="both"/>
      </w:pPr>
      <w:r w:rsidRPr="006145ED">
        <w:t>ae) az 1978. évi IV. törvény, illetve a Btk. szerinti pénzmosás, valamint a Btk. szerinti terrorizmus finanszírozása;</w:t>
      </w:r>
    </w:p>
    <w:p w:rsidR="00A56842" w:rsidRPr="006145ED" w:rsidRDefault="00A56842" w:rsidP="001378E8">
      <w:pPr>
        <w:autoSpaceDE w:val="0"/>
        <w:autoSpaceDN w:val="0"/>
        <w:adjustRightInd w:val="0"/>
        <w:ind w:left="567"/>
        <w:jc w:val="both"/>
      </w:pPr>
      <w:r w:rsidRPr="006145ED">
        <w:t>af) az 1978. évi IV. törvény, illetve a Btk. szerinti emberkereskedelem, valamint a Btk. szerinti kényszermunka;</w:t>
      </w:r>
    </w:p>
    <w:p w:rsidR="00A56842" w:rsidRPr="006145ED" w:rsidRDefault="00A56842" w:rsidP="001378E8">
      <w:pPr>
        <w:autoSpaceDE w:val="0"/>
        <w:autoSpaceDN w:val="0"/>
        <w:adjustRightInd w:val="0"/>
        <w:ind w:left="567"/>
        <w:jc w:val="both"/>
      </w:pPr>
      <w:r w:rsidRPr="006145ED">
        <w:t>ag) az 1978. évi IV. törvény, illetve a Btk. szerinti versenyt korlátozó megállapodás közbeszerzési és koncessziós eljárásban;</w:t>
      </w:r>
    </w:p>
    <w:p w:rsidR="00A56842" w:rsidRPr="006145ED" w:rsidRDefault="00A56842" w:rsidP="001378E8">
      <w:pPr>
        <w:ind w:left="567"/>
        <w:jc w:val="both"/>
      </w:pPr>
      <w:r w:rsidRPr="006145ED">
        <w:t>ah) a gazdasági szereplő személyes joga szerinti, az a)-g) pontokban felsoroltakhoz h</w:t>
      </w:r>
      <w:r w:rsidRPr="006145ED">
        <w:t>a</w:t>
      </w:r>
      <w:r w:rsidRPr="006145ED">
        <w:t>sonló bűncselekmény</w:t>
      </w:r>
    </w:p>
    <w:p w:rsidR="00A56842" w:rsidRPr="006145ED" w:rsidRDefault="00A56842" w:rsidP="001378E8">
      <w:pPr>
        <w:autoSpaceDE w:val="0"/>
        <w:autoSpaceDN w:val="0"/>
        <w:adjustRightInd w:val="0"/>
        <w:ind w:left="567"/>
        <w:jc w:val="both"/>
      </w:pPr>
      <w:r w:rsidRPr="006145ED">
        <w:t>b) egy évnél régebben lejárt adó-, vámfizetési vagy társadalombiztosítási járulékfizetési kötelezettségének nem tett eleget, kivéve, ha tartozását és az esetleges kamatot és bírs</w:t>
      </w:r>
      <w:r w:rsidRPr="006145ED">
        <w:t>á</w:t>
      </w:r>
      <w:r w:rsidRPr="006145ED">
        <w:t>got az ajánlat vagy részvételi jelentkezés benyújtásának időpontjáig megfizette vagy ezek megfizetésére halasztást kapott;</w:t>
      </w:r>
    </w:p>
    <w:p w:rsidR="00A56842" w:rsidRPr="006145ED" w:rsidRDefault="00A56842" w:rsidP="001378E8">
      <w:pPr>
        <w:autoSpaceDE w:val="0"/>
        <w:autoSpaceDN w:val="0"/>
        <w:adjustRightInd w:val="0"/>
        <w:ind w:left="567"/>
        <w:jc w:val="both"/>
      </w:pPr>
      <w:r w:rsidRPr="006145ED">
        <w:t>c) 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A56842" w:rsidRPr="006145ED" w:rsidRDefault="00A56842" w:rsidP="001378E8">
      <w:pPr>
        <w:autoSpaceDE w:val="0"/>
        <w:autoSpaceDN w:val="0"/>
        <w:adjustRightInd w:val="0"/>
        <w:ind w:left="567"/>
        <w:jc w:val="both"/>
      </w:pPr>
      <w:r w:rsidRPr="006145ED">
        <w:t>d) tevékenységét felfüggesztette vagy akinek tevékenységét felfüggesztették;</w:t>
      </w:r>
    </w:p>
    <w:p w:rsidR="00A56842" w:rsidRPr="006145ED" w:rsidRDefault="00A56842" w:rsidP="001378E8">
      <w:pPr>
        <w:autoSpaceDE w:val="0"/>
        <w:autoSpaceDN w:val="0"/>
        <w:adjustRightInd w:val="0"/>
        <w:ind w:left="567"/>
        <w:jc w:val="both"/>
      </w:pPr>
      <w:r w:rsidRPr="006145ED">
        <w:t>e) gazdasági, illetve szakmai tevékenységével kapcsolatban bűncselekmény elkövetése az elmúlt három éven belül jogerős bírósági ítéletben megállapítást nyert;</w:t>
      </w:r>
    </w:p>
    <w:p w:rsidR="00A56842" w:rsidRPr="006145ED" w:rsidRDefault="00A56842" w:rsidP="001378E8">
      <w:pPr>
        <w:autoSpaceDE w:val="0"/>
        <w:autoSpaceDN w:val="0"/>
        <w:adjustRightInd w:val="0"/>
        <w:ind w:left="567"/>
        <w:jc w:val="both"/>
      </w:pPr>
      <w:r w:rsidRPr="006145ED">
        <w:t>f) tevékenységét a jogi személlyel szemben alkalmazható büntetőjogi intézkedésekről szóló 2001. évi CIV. törvény 5. § (2) bekezdés b) pontja alapján vagy az adott közb</w:t>
      </w:r>
      <w:r w:rsidRPr="006145ED">
        <w:t>e</w:t>
      </w:r>
      <w:r w:rsidRPr="006145ED">
        <w:t>szerzési eljárásban releváns módon c) vagy g) pontja alapján a bíróság jogerős ítélet</w:t>
      </w:r>
      <w:r w:rsidRPr="006145ED">
        <w:t>é</w:t>
      </w:r>
      <w:r w:rsidRPr="006145ED">
        <w:t>ben korlátozta, az eltiltás ideje alatt, vagy ha az ajánlattevő tevékenységét más bíróság hasonló okból és módon jogerősen korlátozta;</w:t>
      </w:r>
    </w:p>
    <w:p w:rsidR="00A56842" w:rsidRPr="006145ED" w:rsidRDefault="00A56842" w:rsidP="001378E8">
      <w:pPr>
        <w:autoSpaceDE w:val="0"/>
        <w:autoSpaceDN w:val="0"/>
        <w:adjustRightInd w:val="0"/>
        <w:ind w:left="567"/>
        <w:jc w:val="both"/>
      </w:pPr>
      <w:r w:rsidRPr="006145ED">
        <w:t>g) közbeszerzési eljárásokban való részvételtől a 165. § (2) bekezdés f) pontja alapján jogerősen eltiltásra került, a Közbeszerzési Döntőbizottság vagy - a Közbeszerzési Dö</w:t>
      </w:r>
      <w:r w:rsidRPr="006145ED">
        <w:t>n</w:t>
      </w:r>
      <w:r w:rsidRPr="006145ED">
        <w:t>tőbizottság határozatának felülvizsgálata esetén - a bíróság által jogerősen megállapított időtartam végéig;</w:t>
      </w:r>
    </w:p>
    <w:p w:rsidR="00A56842" w:rsidRPr="006145ED" w:rsidRDefault="00A56842" w:rsidP="001378E8">
      <w:pPr>
        <w:autoSpaceDE w:val="0"/>
        <w:autoSpaceDN w:val="0"/>
        <w:adjustRightInd w:val="0"/>
        <w:ind w:left="567"/>
        <w:jc w:val="both"/>
      </w:pPr>
      <w:r w:rsidRPr="006145ED">
        <w:t xml:space="preserve">h) </w:t>
      </w:r>
      <w:r w:rsidR="006F7A91" w:rsidRPr="006F7A91">
        <w:t>korábbi közbeszerzési vagy koncessziós beszerzési eljárásban hamis adatot szolgált</w:t>
      </w:r>
      <w:r w:rsidR="006F7A91" w:rsidRPr="006F7A91">
        <w:t>a</w:t>
      </w:r>
      <w:r w:rsidR="006F7A91" w:rsidRPr="006F7A91">
        <w:t>tott vagy hamis nyilatkozatot tett, ezért az eljárásból kizárták, és a kizárás tekintetében jogorvoslatra nem került sor, az érintett közbeszerzési eljárás lezárulásától számított h</w:t>
      </w:r>
      <w:r w:rsidR="006F7A91" w:rsidRPr="006F7A91">
        <w:t>á</w:t>
      </w:r>
      <w:r w:rsidR="006F7A91" w:rsidRPr="006F7A91">
        <w:t>rom évig, vagy amennyiben a kizárás tekintetében sor került jogorvoslatra és az ajánla</w:t>
      </w:r>
      <w:r w:rsidR="006F7A91" w:rsidRPr="006F7A91">
        <w:t>t</w:t>
      </w:r>
      <w:r w:rsidR="006F7A91" w:rsidRPr="006F7A91">
        <w:t xml:space="preserve">kérő kizárásról hozott döntését - a hamis adat szolgáltatásának megállapítása mellett - a Közbeszerzési Döntőbizottság, a Döntőbizottság határozatának bírósági felülvizsgálata </w:t>
      </w:r>
      <w:r w:rsidR="006F7A91" w:rsidRPr="006F7A91">
        <w:lastRenderedPageBreak/>
        <w:t>esetén a bíróság három évnél nem régebben meghozott határozata jogerősen jogszer</w:t>
      </w:r>
      <w:r w:rsidR="006F7A91" w:rsidRPr="006F7A91">
        <w:t>ű</w:t>
      </w:r>
      <w:r w:rsidR="006F7A91" w:rsidRPr="006F7A91">
        <w:t>nek mondta ki;</w:t>
      </w:r>
    </w:p>
    <w:p w:rsidR="00A56842" w:rsidRPr="006145ED" w:rsidRDefault="00A56842" w:rsidP="001378E8">
      <w:pPr>
        <w:autoSpaceDE w:val="0"/>
        <w:autoSpaceDN w:val="0"/>
        <w:adjustRightInd w:val="0"/>
        <w:ind w:left="567"/>
        <w:jc w:val="both"/>
      </w:pPr>
      <w:r w:rsidRPr="006145ED">
        <w:t>i) az adott eljárásban előírt adatszolgáltatási kötelezettség teljesítése során a valóságnak nem megfelelő adatot szolgáltat (a továbbiakban: hamis adat), illetve hamis adatot ta</w:t>
      </w:r>
      <w:r w:rsidRPr="006145ED">
        <w:t>r</w:t>
      </w:r>
      <w:r w:rsidRPr="006145ED">
        <w:t>talmazó nyilatkozatot tesz, vagy a közbeszerzési eljárásban előzetes igazolásként b</w:t>
      </w:r>
      <w:r w:rsidRPr="006145ED">
        <w:t>e</w:t>
      </w:r>
      <w:r w:rsidRPr="006145ED">
        <w:t>nyújtott nyilatkozata ellenére nem tud eleget tenni az alkalmasságot, a kizáró okokat vagy a 82. § (5) bekezdése szerinti kritériumokat érintő igazolási kötelezettségének (a továbbiakban együtt: hamis nyilatkozat), amennyiben</w:t>
      </w:r>
    </w:p>
    <w:p w:rsidR="00A56842" w:rsidRPr="006145ED" w:rsidRDefault="00A56842" w:rsidP="001378E8">
      <w:pPr>
        <w:autoSpaceDE w:val="0"/>
        <w:autoSpaceDN w:val="0"/>
        <w:adjustRightInd w:val="0"/>
        <w:ind w:left="567"/>
        <w:jc w:val="both"/>
      </w:pPr>
      <w:r w:rsidRPr="006145ED">
        <w:t>ia) a hamis adat vagy nyilatkozat érdemben befolyásolja az ajánlatkérőnek a kizárásra, az alkalmasság fennállására, az ajánlat műszaki leírásnak való megfelelőségére vagy az ajánlatok értékelésére vonatkozó döntését, és</w:t>
      </w:r>
    </w:p>
    <w:p w:rsidR="00A56842" w:rsidRPr="006145ED" w:rsidRDefault="00A56842" w:rsidP="001378E8">
      <w:pPr>
        <w:autoSpaceDE w:val="0"/>
        <w:autoSpaceDN w:val="0"/>
        <w:adjustRightInd w:val="0"/>
        <w:ind w:left="567"/>
        <w:jc w:val="both"/>
      </w:pPr>
      <w:r w:rsidRPr="006145ED">
        <w:t>ib) a gazdasági szereplő szándékosan szolgáltatott hamis adatot vagy tett hamis nyila</w:t>
      </w:r>
      <w:r w:rsidRPr="006145ED">
        <w:t>t</w:t>
      </w:r>
      <w:r w:rsidRPr="006145ED">
        <w:t>kozatot, vagy az adott helyzetben általában elvárható gondosság mellett egyértelműen fel kellett volna ismernie, hogy az általa szolgáltatott adat a valóságnak, illetve nyila</w:t>
      </w:r>
      <w:r w:rsidRPr="006145ED">
        <w:t>t</w:t>
      </w:r>
      <w:r w:rsidRPr="006145ED">
        <w:t>kozata a rendelkezésére álló igazolások tartalmának nem felel meg;</w:t>
      </w:r>
    </w:p>
    <w:p w:rsidR="00A56842" w:rsidRPr="006145ED" w:rsidRDefault="00A56842" w:rsidP="001378E8">
      <w:pPr>
        <w:autoSpaceDE w:val="0"/>
        <w:autoSpaceDN w:val="0"/>
        <w:adjustRightInd w:val="0"/>
        <w:ind w:left="567"/>
        <w:jc w:val="both"/>
      </w:pPr>
      <w:r w:rsidRPr="006145ED">
        <w:t>j) esetében az ajánlatkérő bizonyítani tudja, hogy az adott eljárásban megkísérelte jogt</w:t>
      </w:r>
      <w:r w:rsidRPr="006145ED">
        <w:t>a</w:t>
      </w:r>
      <w:r w:rsidRPr="006145ED">
        <w:t>lanul befolyásolni az ajánlatkérő döntéshozatali folyamatát, vagy olyan bizalmas info</w:t>
      </w:r>
      <w:r w:rsidRPr="006145ED">
        <w:t>r</w:t>
      </w:r>
      <w:r w:rsidRPr="006145ED">
        <w:t>mációt kísérelt megszerezni, amely jogtalan előnyt biztosítana számára a közbeszerzési eljárásban, vagy korábbi közbeszerzési vagy koncessziós beszerzési eljárásból ebből az okból kizárták, és a kizárás tekintetében jogorvoslatra nem került sor az érintett közb</w:t>
      </w:r>
      <w:r w:rsidRPr="006145ED">
        <w:t>e</w:t>
      </w:r>
      <w:r w:rsidRPr="006145ED">
        <w:t>szerzési eljárás lezárulásától számított három évig;</w:t>
      </w:r>
    </w:p>
    <w:p w:rsidR="00A56842" w:rsidRPr="006145ED" w:rsidRDefault="00A56842" w:rsidP="001378E8">
      <w:pPr>
        <w:autoSpaceDE w:val="0"/>
        <w:autoSpaceDN w:val="0"/>
        <w:adjustRightInd w:val="0"/>
        <w:ind w:left="567"/>
        <w:jc w:val="both"/>
      </w:pPr>
      <w:r w:rsidRPr="006145ED">
        <w:t xml:space="preserve">k) tekintetében a következő feltételek valamelyike megvalósul: </w:t>
      </w:r>
    </w:p>
    <w:p w:rsidR="00A56842" w:rsidRPr="006145ED" w:rsidRDefault="00A56842" w:rsidP="001378E8">
      <w:pPr>
        <w:ind w:left="567"/>
        <w:jc w:val="both"/>
      </w:pPr>
      <w:r w:rsidRPr="006145ED">
        <w:t>ka) nem az Európai Unió, az Európai Gazdasági Térség vagy a Gazdasági Együttműk</w:t>
      </w:r>
      <w:r w:rsidRPr="006145ED">
        <w:t>ö</w:t>
      </w:r>
      <w:r w:rsidRPr="006145ED">
        <w:t>dési és Fejlesztési Szervezet tagállamában, a Kereskedelmi Világszervezet közbeszerz</w:t>
      </w:r>
      <w:r w:rsidRPr="006145ED">
        <w:t>é</w:t>
      </w:r>
      <w:r w:rsidRPr="006145ED">
        <w:t>si megállapodásban részes államban vagy az EUMSZ 198. cikkében említett tengerent</w:t>
      </w:r>
      <w:r w:rsidRPr="006145ED">
        <w:t>ú</w:t>
      </w:r>
      <w:r w:rsidRPr="006145ED">
        <w:t>li országok és területek bármelyikében vagy nem olyan államban rendelkezik adóillet</w:t>
      </w:r>
      <w:r w:rsidRPr="006145ED">
        <w:t>ő</w:t>
      </w:r>
      <w:r w:rsidRPr="006145ED">
        <w:t>séggel, amellyel Magyarországnak kettős adózás elkerüléséről szóló egyezménye van, vagy amellyel az Európai Uniónak kétoldalú megállapodása van a közbeszerzés terén,</w:t>
      </w:r>
    </w:p>
    <w:p w:rsidR="00A56842" w:rsidRPr="006145ED" w:rsidRDefault="00A56842" w:rsidP="001378E8">
      <w:pPr>
        <w:autoSpaceDE w:val="0"/>
        <w:autoSpaceDN w:val="0"/>
        <w:adjustRightInd w:val="0"/>
        <w:ind w:left="567"/>
        <w:jc w:val="both"/>
      </w:pPr>
      <w:r w:rsidRPr="006145ED">
        <w:t>kb) olyan szabályozott tőzsdén nem jegyzett társaság, amely a pénzmosás és a terrori</w:t>
      </w:r>
      <w:r w:rsidRPr="006145ED">
        <w:t>z</w:t>
      </w:r>
      <w:r w:rsidRPr="006145ED">
        <w:t>mus finanszírozása megelőzéséről és megakadályozásáról szóló 2007. évi CXXXVI. törvény 3. § r) pont ra)-rb) vagy rc)-rd) alpontja szerinti tényleges tulajdonosát nem k</w:t>
      </w:r>
      <w:r w:rsidRPr="006145ED">
        <w:t>é</w:t>
      </w:r>
      <w:r w:rsidRPr="006145ED">
        <w:t>pes megnevezni, vagy</w:t>
      </w:r>
    </w:p>
    <w:p w:rsidR="00A56842" w:rsidRPr="006145ED" w:rsidRDefault="00A56842" w:rsidP="001378E8">
      <w:pPr>
        <w:autoSpaceDE w:val="0"/>
        <w:autoSpaceDN w:val="0"/>
        <w:adjustRightInd w:val="0"/>
        <w:ind w:left="567"/>
        <w:jc w:val="both"/>
      </w:pPr>
      <w:r w:rsidRPr="006145ED">
        <w:t>kc) a gazdasági szereplőben közvetetten vagy közvetlenül több, mint 25%-os tulajdoni résszel vagy szavazati joggal rendelkezik olyan jogi személy vagy személyes joga sz</w:t>
      </w:r>
      <w:r w:rsidRPr="006145ED">
        <w:t>e</w:t>
      </w:r>
      <w:r w:rsidRPr="006145ED">
        <w:t>rint jogképes szervezet, amelynek tekintetében a kb) alpont szerinti feltétel fennáll.</w:t>
      </w:r>
    </w:p>
    <w:p w:rsidR="00A56842" w:rsidRPr="006145ED" w:rsidRDefault="00A56842" w:rsidP="001378E8">
      <w:pPr>
        <w:autoSpaceDE w:val="0"/>
        <w:autoSpaceDN w:val="0"/>
        <w:adjustRightInd w:val="0"/>
        <w:ind w:left="567"/>
        <w:jc w:val="both"/>
      </w:pPr>
      <w:r w:rsidRPr="006145ED">
        <w:t>l) harmadik országbeli állampolgár Magyarországon engedélyhez kötött foglalkoztatása esetén a munkaügyi hatóság által a munkaügyi ellenőrzésről szóló 1996. évi LXXV. törvény 7/A. §-a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w:t>
      </w:r>
      <w:r w:rsidRPr="006145ED">
        <w:t>e</w:t>
      </w:r>
      <w:r w:rsidRPr="006145ED">
        <w:t>rinti közrendvédelmi bírsággal sújtott jogszabálysértést követett el;</w:t>
      </w:r>
    </w:p>
    <w:p w:rsidR="00A56842" w:rsidRPr="006145ED" w:rsidRDefault="00A56842" w:rsidP="001378E8">
      <w:pPr>
        <w:autoSpaceDE w:val="0"/>
        <w:autoSpaceDN w:val="0"/>
        <w:adjustRightInd w:val="0"/>
        <w:ind w:left="567"/>
        <w:jc w:val="both"/>
      </w:pPr>
      <w:r w:rsidRPr="006145ED">
        <w:t>m) esetében a 25. § szerinti összeférhetetlenségből, illetve a közbeszerzési eljárás elők</w:t>
      </w:r>
      <w:r w:rsidRPr="006145ED">
        <w:t>é</w:t>
      </w:r>
      <w:r w:rsidRPr="006145ED">
        <w:t>szítésében való előzetes bevonásból eredő versenytorzulást a gazdasági szereplő kizár</w:t>
      </w:r>
      <w:r w:rsidRPr="006145ED">
        <w:t>á</w:t>
      </w:r>
      <w:r w:rsidRPr="006145ED">
        <w:t>sán kívül nem lehet más módon orvosolni;</w:t>
      </w:r>
    </w:p>
    <w:p w:rsidR="00A56842" w:rsidRPr="006145ED" w:rsidRDefault="00A56842" w:rsidP="001378E8">
      <w:pPr>
        <w:autoSpaceDE w:val="0"/>
        <w:autoSpaceDN w:val="0"/>
        <w:adjustRightInd w:val="0"/>
        <w:ind w:left="567"/>
        <w:jc w:val="both"/>
      </w:pPr>
      <w:r w:rsidRPr="006145ED">
        <w:t>n) a Tpvt. 11. §-a, vagy az EUMSZ 101. cikke szerinti - három évnél nem régebben meghozott - jogerős és végrehajtható versenyfelügyeleti határozatban vagy a versen</w:t>
      </w:r>
      <w:r w:rsidRPr="006145ED">
        <w:t>y</w:t>
      </w:r>
      <w:r w:rsidRPr="006145ED">
        <w:t>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p>
    <w:p w:rsidR="00A56842" w:rsidRPr="006145ED" w:rsidRDefault="00A56842" w:rsidP="001378E8">
      <w:pPr>
        <w:autoSpaceDE w:val="0"/>
        <w:autoSpaceDN w:val="0"/>
        <w:adjustRightInd w:val="0"/>
        <w:ind w:left="567"/>
        <w:jc w:val="both"/>
      </w:pPr>
      <w:r w:rsidRPr="006145ED">
        <w:lastRenderedPageBreak/>
        <w:t>o) esetében az ajánlatkérő bizonyítani tudja, hogy az adott közbeszerzési eljárásban az ajánlattevő a Tpvt. 11. §-a, vagy az EUMSZ 101. cikkébe ütköző jogsértést követett el, kivéve, ha a gazdasági szereplő az ajánlat, tárgyalásos eljárásban és versenypárbeszé</w:t>
      </w:r>
      <w:r w:rsidRPr="006145ED">
        <w:t>d</w:t>
      </w:r>
      <w:r w:rsidRPr="006145ED">
        <w:t>ben végleges ajánlat benyújtását megelőzően a Gazdasági Versenyhivatal számára a Tpvt. 11. §-ába vagy az EUMSZ 101. cikkébe ütköző magatartást feltárja és a Tpvt. 78/A. § (2) bekezdésében foglalt, a bírság mellőzésére vonatkozó feltételek fennállását a Gazdasági Versenyhivatal a Tpvt. 78/C. § (2) bekezdése szerinti végzésében megállap</w:t>
      </w:r>
      <w:r w:rsidRPr="006145ED">
        <w:t>í</w:t>
      </w:r>
      <w:r w:rsidRPr="006145ED">
        <w:t>totta;</w:t>
      </w:r>
    </w:p>
    <w:p w:rsidR="006F7A91" w:rsidRPr="006F7A91" w:rsidRDefault="006F7A91" w:rsidP="006F7A91">
      <w:pPr>
        <w:autoSpaceDE w:val="0"/>
        <w:autoSpaceDN w:val="0"/>
        <w:adjustRightInd w:val="0"/>
        <w:ind w:left="567"/>
        <w:jc w:val="both"/>
      </w:pPr>
      <w:r w:rsidRPr="006F7A91">
        <w:rPr>
          <w:iCs/>
        </w:rPr>
        <w:t>p)</w:t>
      </w:r>
      <w:r w:rsidRPr="006F7A91">
        <w:t xml:space="preserve"> a közbeszerzési vagy koncessziós beszerzési eljárás eredményeként kötött szerződé</w:t>
      </w:r>
      <w:r w:rsidRPr="006F7A91">
        <w:t>s</w:t>
      </w:r>
      <w:r w:rsidRPr="006F7A91">
        <w:t>ben részére biztosított előleget nem a szerződésnek megfelelően használta fel, és ezt h</w:t>
      </w:r>
      <w:r w:rsidRPr="006F7A91">
        <w:t>á</w:t>
      </w:r>
      <w:r w:rsidRPr="006F7A91">
        <w:t>rom évnél nem régebben meghozott, jogerős bírósági, közigazgatási vagy annak felü</w:t>
      </w:r>
      <w:r w:rsidRPr="006F7A91">
        <w:t>l</w:t>
      </w:r>
      <w:r w:rsidRPr="006F7A91">
        <w:t>vizsgálata esetén bírósági határozat megállapította;</w:t>
      </w:r>
    </w:p>
    <w:p w:rsidR="006F7A91" w:rsidRPr="006F7A91" w:rsidRDefault="006F7A91" w:rsidP="006F7A91">
      <w:pPr>
        <w:autoSpaceDE w:val="0"/>
        <w:autoSpaceDN w:val="0"/>
        <w:adjustRightInd w:val="0"/>
        <w:ind w:left="567"/>
        <w:jc w:val="both"/>
      </w:pPr>
      <w:r w:rsidRPr="006F7A91">
        <w:rPr>
          <w:iCs/>
        </w:rPr>
        <w:t>q)</w:t>
      </w:r>
      <w:r w:rsidRPr="006F7A91">
        <w:t xml:space="preserve">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w:t>
      </w:r>
      <w:r w:rsidRPr="006F7A91">
        <w:t>l</w:t>
      </w:r>
      <w:r w:rsidRPr="006F7A91">
        <w:t>vizsgálata esetén a bíróság 90 napnál nem régebben meghozott, jogerős határozata me</w:t>
      </w:r>
      <w:r w:rsidRPr="006F7A91">
        <w:t>g</w:t>
      </w:r>
      <w:r w:rsidRPr="006F7A91">
        <w:t>állapította.</w:t>
      </w:r>
    </w:p>
    <w:p w:rsidR="00370905" w:rsidRPr="006145ED" w:rsidRDefault="00631007" w:rsidP="00932EDF">
      <w:pPr>
        <w:ind w:left="540"/>
        <w:jc w:val="both"/>
        <w:rPr>
          <w:u w:val="single"/>
        </w:rPr>
      </w:pPr>
      <w:r>
        <w:rPr>
          <w:u w:val="single"/>
        </w:rPr>
        <w:t xml:space="preserve"> </w:t>
      </w:r>
    </w:p>
    <w:p w:rsidR="00932EDF" w:rsidRPr="006145ED" w:rsidRDefault="00A56842" w:rsidP="00932EDF">
      <w:pPr>
        <w:ind w:left="540"/>
        <w:jc w:val="both"/>
        <w:rPr>
          <w:rFonts w:eastAsia="Calibri"/>
          <w:bCs/>
          <w:color w:val="000000"/>
          <w:u w:val="single"/>
          <w:lang w:eastAsia="en-US"/>
        </w:rPr>
      </w:pPr>
      <w:r w:rsidRPr="006145ED">
        <w:rPr>
          <w:u w:val="single"/>
        </w:rPr>
        <w:t>A kizáró okok igazolási módja:</w:t>
      </w:r>
      <w:r w:rsidR="00932EDF" w:rsidRPr="006145ED">
        <w:rPr>
          <w:rFonts w:eastAsia="Calibri"/>
          <w:bCs/>
          <w:color w:val="000000"/>
          <w:u w:val="single"/>
          <w:lang w:eastAsia="en-US"/>
        </w:rPr>
        <w:t xml:space="preserve"> </w:t>
      </w:r>
    </w:p>
    <w:p w:rsidR="00932EDF" w:rsidRPr="006145ED" w:rsidRDefault="00932EDF" w:rsidP="00932EDF">
      <w:pPr>
        <w:ind w:left="540"/>
        <w:jc w:val="both"/>
        <w:rPr>
          <w:rFonts w:eastAsia="Calibri"/>
          <w:bCs/>
          <w:color w:val="000000"/>
          <w:lang w:eastAsia="en-US"/>
        </w:rPr>
      </w:pPr>
    </w:p>
    <w:p w:rsidR="00932EDF" w:rsidRPr="006145ED" w:rsidRDefault="00932EDF" w:rsidP="00932EDF">
      <w:pPr>
        <w:ind w:left="540"/>
        <w:jc w:val="both"/>
      </w:pPr>
      <w:r w:rsidRPr="006145ED">
        <w:rPr>
          <w:bCs/>
        </w:rPr>
        <w:t>Ajánlattevőnek a 321/2015. (X. 30.) Korm. rendelet 17. § (1) bekezdése alapján egysz</w:t>
      </w:r>
      <w:r w:rsidRPr="006145ED">
        <w:rPr>
          <w:bCs/>
        </w:rPr>
        <w:t>e</w:t>
      </w:r>
      <w:r w:rsidRPr="006145ED">
        <w:rPr>
          <w:bCs/>
        </w:rPr>
        <w:t xml:space="preserve">rű nyilatkozatot kell benyújtania arról, hogy nem tartozik az előírt kizáró okok hatálya alá, valamint a Kbt. 62. § (1) bekezdés </w:t>
      </w:r>
      <w:r w:rsidRPr="006145ED">
        <w:rPr>
          <w:bCs/>
          <w:iCs/>
        </w:rPr>
        <w:t xml:space="preserve">k) </w:t>
      </w:r>
      <w:r w:rsidRPr="006145ED">
        <w:rPr>
          <w:bCs/>
        </w:rPr>
        <w:t xml:space="preserve">pont </w:t>
      </w:r>
      <w:r w:rsidRPr="006145ED">
        <w:rPr>
          <w:bCs/>
          <w:iCs/>
        </w:rPr>
        <w:t xml:space="preserve">kb) </w:t>
      </w:r>
      <w:r w:rsidRPr="006145ED">
        <w:rPr>
          <w:bCs/>
        </w:rPr>
        <w:t xml:space="preserve">pontját a 321/2015. (X. 30.) Korm. rendelet 8. § </w:t>
      </w:r>
      <w:r w:rsidRPr="006145ED">
        <w:rPr>
          <w:bCs/>
          <w:iCs/>
        </w:rPr>
        <w:t xml:space="preserve">i) </w:t>
      </w:r>
      <w:r w:rsidRPr="006145ED">
        <w:rPr>
          <w:bCs/>
        </w:rPr>
        <w:t xml:space="preserve">pont </w:t>
      </w:r>
      <w:r w:rsidRPr="006145ED">
        <w:rPr>
          <w:bCs/>
          <w:iCs/>
        </w:rPr>
        <w:t xml:space="preserve">ib) </w:t>
      </w:r>
      <w:r w:rsidRPr="006145ED">
        <w:rPr>
          <w:bCs/>
        </w:rPr>
        <w:t xml:space="preserve">alpontja és a 10. § </w:t>
      </w:r>
      <w:r w:rsidRPr="006145ED">
        <w:rPr>
          <w:bCs/>
          <w:iCs/>
        </w:rPr>
        <w:t xml:space="preserve">g) </w:t>
      </w:r>
      <w:r w:rsidRPr="006145ED">
        <w:rPr>
          <w:bCs/>
        </w:rPr>
        <w:t xml:space="preserve">pont </w:t>
      </w:r>
      <w:r w:rsidRPr="006145ED">
        <w:rPr>
          <w:bCs/>
          <w:iCs/>
        </w:rPr>
        <w:t>gb)</w:t>
      </w:r>
      <w:r w:rsidR="008A2044" w:rsidRPr="006145ED">
        <w:rPr>
          <w:bCs/>
          <w:iCs/>
        </w:rPr>
        <w:t xml:space="preserve"> </w:t>
      </w:r>
      <w:r w:rsidRPr="006145ED">
        <w:rPr>
          <w:bCs/>
        </w:rPr>
        <w:t xml:space="preserve">alpontjában foglaltak szerint kell igazolnia, azaz </w:t>
      </w:r>
      <w:r w:rsidRPr="006145ED">
        <w:t>nyilatkozni köteles arról, hogy olyan társaságnak minősül-e, melyet nem jegyeznek szabályozott tőzsdén vagy olyannak, amelyet szabályozott tőzsdén jegyeznek. Ha az ajánlattevőt nem jegyzik szabályozott tőzsdén, akkor a pénzmosás és a terrori</w:t>
      </w:r>
      <w:r w:rsidRPr="006145ED">
        <w:t>z</w:t>
      </w:r>
      <w:r w:rsidRPr="006145ED">
        <w:t xml:space="preserve">mus finanszírozása megelőzéséről és megakadályozásáról szóló 2007. évi CXXXVI. törvény (a továbbiakban: pénzmosásról szóló törvény) 3. § </w:t>
      </w:r>
      <w:r w:rsidRPr="006145ED">
        <w:rPr>
          <w:iCs/>
        </w:rPr>
        <w:t xml:space="preserve">r) </w:t>
      </w:r>
      <w:r w:rsidRPr="006145ED">
        <w:t xml:space="preserve">pont </w:t>
      </w:r>
      <w:r w:rsidRPr="006145ED">
        <w:rPr>
          <w:iCs/>
        </w:rPr>
        <w:t xml:space="preserve">ra)–rb) </w:t>
      </w:r>
      <w:r w:rsidRPr="006145ED">
        <w:t xml:space="preserve">vagy </w:t>
      </w:r>
      <w:r w:rsidRPr="006145ED">
        <w:rPr>
          <w:iCs/>
        </w:rPr>
        <w:t xml:space="preserve">rc)–rd) </w:t>
      </w:r>
      <w:r w:rsidRPr="006145ED">
        <w:t>alpontja szerint definiált valamennyi tényleges tulajdonos nevének és állandó lakóhel</w:t>
      </w:r>
      <w:r w:rsidRPr="006145ED">
        <w:t>y</w:t>
      </w:r>
      <w:r w:rsidRPr="006145ED">
        <w:t>ének bemutatását tartalmazó nyilatkozatot szükséges benyújtani. Ha a gazdasági szere</w:t>
      </w:r>
      <w:r w:rsidRPr="006145ED">
        <w:t>p</w:t>
      </w:r>
      <w:r w:rsidRPr="006145ED">
        <w:t xml:space="preserve">lőnek nincs a pénzmosásról szóló törvény 3. § </w:t>
      </w:r>
      <w:r w:rsidRPr="006145ED">
        <w:rPr>
          <w:iCs/>
        </w:rPr>
        <w:t xml:space="preserve">r) </w:t>
      </w:r>
      <w:r w:rsidRPr="006145ED">
        <w:t xml:space="preserve">pont </w:t>
      </w:r>
      <w:r w:rsidRPr="006145ED">
        <w:rPr>
          <w:iCs/>
        </w:rPr>
        <w:t xml:space="preserve">ra)–rb) </w:t>
      </w:r>
      <w:r w:rsidRPr="006145ED">
        <w:t xml:space="preserve">vagy </w:t>
      </w:r>
      <w:r w:rsidRPr="006145ED">
        <w:rPr>
          <w:iCs/>
        </w:rPr>
        <w:t xml:space="preserve">rc)–rd) </w:t>
      </w:r>
      <w:r w:rsidRPr="006145ED">
        <w:t>alpontja sz</w:t>
      </w:r>
      <w:r w:rsidRPr="006145ED">
        <w:t>e</w:t>
      </w:r>
      <w:r w:rsidRPr="006145ED">
        <w:t>rinti tényleges tulajdonosa, úgy erre vonatkozó nyilatkozatot szükséges csatolni.</w:t>
      </w:r>
    </w:p>
    <w:p w:rsidR="00932EDF" w:rsidRPr="006145ED" w:rsidRDefault="00932EDF" w:rsidP="00932EDF">
      <w:pPr>
        <w:ind w:left="540"/>
        <w:jc w:val="both"/>
      </w:pPr>
    </w:p>
    <w:p w:rsidR="00932EDF" w:rsidRPr="006145ED" w:rsidRDefault="00932EDF" w:rsidP="00932EDF">
      <w:pPr>
        <w:ind w:left="540"/>
        <w:jc w:val="both"/>
        <w:rPr>
          <w:bCs/>
        </w:rPr>
      </w:pPr>
      <w:r w:rsidRPr="006145ED">
        <w:rPr>
          <w:bCs/>
        </w:rPr>
        <w:t>A 321/2015. (X.30.) Korm. rendelet 17. § (2) bekezdése értelmében az alvállalkozó és adott esetben az alkalmasság igazolásában résztvevő más szervezet vonatkozásában az ajánlattevő nyilatkozatot nyújt be arról, hogy az érintett gazdasági szereplők vonatkoz</w:t>
      </w:r>
      <w:r w:rsidRPr="006145ED">
        <w:rPr>
          <w:bCs/>
        </w:rPr>
        <w:t>á</w:t>
      </w:r>
      <w:r w:rsidRPr="006145ED">
        <w:rPr>
          <w:bCs/>
        </w:rPr>
        <w:t>sában nem állnak fenn az eljárásban előírt kizáró okok.</w:t>
      </w:r>
    </w:p>
    <w:p w:rsidR="00932EDF" w:rsidRPr="006145ED" w:rsidRDefault="00932EDF" w:rsidP="00932EDF">
      <w:pPr>
        <w:ind w:left="540"/>
        <w:jc w:val="both"/>
        <w:rPr>
          <w:bCs/>
        </w:rPr>
      </w:pPr>
    </w:p>
    <w:p w:rsidR="00932EDF" w:rsidRPr="006145ED" w:rsidRDefault="00932EDF" w:rsidP="00932EDF">
      <w:pPr>
        <w:ind w:left="540"/>
        <w:jc w:val="both"/>
        <w:rPr>
          <w:bCs/>
        </w:rPr>
      </w:pPr>
      <w:r w:rsidRPr="006145ED">
        <w:rPr>
          <w:bCs/>
        </w:rPr>
        <w:t>Ajánlatkérő felhívja a figyelmet, hogy a kizáró okok fenn nem állásának igazolására k</w:t>
      </w:r>
      <w:r w:rsidRPr="006145ED">
        <w:rPr>
          <w:bCs/>
        </w:rPr>
        <w:t>i</w:t>
      </w:r>
      <w:r w:rsidRPr="006145ED">
        <w:rPr>
          <w:bCs/>
        </w:rPr>
        <w:t xml:space="preserve">zárólag az </w:t>
      </w:r>
      <w:r w:rsidR="00D61E25" w:rsidRPr="006145ED">
        <w:rPr>
          <w:bCs/>
        </w:rPr>
        <w:t>eljárást megindító</w:t>
      </w:r>
      <w:r w:rsidRPr="006145ED">
        <w:rPr>
          <w:bCs/>
        </w:rPr>
        <w:t xml:space="preserve"> felhívás megküldésének napját követő keltezésű nyilatk</w:t>
      </w:r>
      <w:r w:rsidRPr="006145ED">
        <w:rPr>
          <w:bCs/>
        </w:rPr>
        <w:t>o</w:t>
      </w:r>
      <w:r w:rsidRPr="006145ED">
        <w:rPr>
          <w:bCs/>
        </w:rPr>
        <w:t>zatokat fogad el.</w:t>
      </w:r>
    </w:p>
    <w:p w:rsidR="00370905" w:rsidRPr="006145ED" w:rsidRDefault="00370905" w:rsidP="00932EDF">
      <w:pPr>
        <w:ind w:left="540"/>
        <w:jc w:val="both"/>
      </w:pPr>
    </w:p>
    <w:p w:rsidR="00932EDF" w:rsidRPr="006145ED" w:rsidRDefault="00932EDF" w:rsidP="00932EDF">
      <w:pPr>
        <w:ind w:left="540"/>
        <w:jc w:val="both"/>
      </w:pPr>
      <w:r w:rsidRPr="006145ED">
        <w:t>A kizáró okok hiánya a 321/2015 (X.30.) Korm. rendelet 1.§ (4) bekezdése szerint a m</w:t>
      </w:r>
      <w:r w:rsidRPr="006145ED">
        <w:t>i</w:t>
      </w:r>
      <w:r w:rsidRPr="006145ED">
        <w:t>nősített ajánlattevői jegyzéken való szerepléssel is igazolható.</w:t>
      </w:r>
    </w:p>
    <w:p w:rsidR="00932EDF" w:rsidRPr="006145ED" w:rsidRDefault="00932EDF" w:rsidP="00932EDF">
      <w:pPr>
        <w:ind w:left="540"/>
        <w:jc w:val="both"/>
      </w:pPr>
    </w:p>
    <w:p w:rsidR="00932EDF" w:rsidRPr="006145ED" w:rsidRDefault="00932EDF" w:rsidP="00932EDF">
      <w:pPr>
        <w:ind w:left="540"/>
        <w:jc w:val="both"/>
      </w:pPr>
      <w:r w:rsidRPr="006145ED">
        <w:t>Ajánlatkérő elfogadja azt is, ha az ajánlattevő a 321/2015 (X.30.) Korm. rendelet 7. § szerinti – korábbi közbeszerzési eljárásban felhasznált – egységes európai közbeszerzési dokumentumot nyújt be, feltéve, hogy az abban foglalt információk megfelelnek a val</w:t>
      </w:r>
      <w:r w:rsidRPr="006145ED">
        <w:t>ó</w:t>
      </w:r>
      <w:r w:rsidRPr="006145ED">
        <w:t xml:space="preserve">ságnak, és tartalmazzák az ajánlatkérő által a kizáró okok és az alkalmasság igazolása </w:t>
      </w:r>
      <w:r w:rsidRPr="006145ED">
        <w:lastRenderedPageBreak/>
        <w:t>tekintetében megkövetelt információkat. Az egységes európai közbeszerzési dokume</w:t>
      </w:r>
      <w:r w:rsidRPr="006145ED">
        <w:t>n</w:t>
      </w:r>
      <w:r w:rsidRPr="006145ED">
        <w:t>tumban foglalt információk valóságtartalmáért az ajánlattevő felel.</w:t>
      </w:r>
    </w:p>
    <w:p w:rsidR="00330027" w:rsidRPr="006145ED" w:rsidRDefault="00330027" w:rsidP="00932EDF">
      <w:pPr>
        <w:ind w:left="540"/>
        <w:jc w:val="both"/>
      </w:pPr>
    </w:p>
    <w:p w:rsidR="00932EDF" w:rsidRPr="006145ED" w:rsidRDefault="00932EDF" w:rsidP="00932EDF">
      <w:pPr>
        <w:ind w:left="540"/>
        <w:jc w:val="both"/>
      </w:pPr>
      <w:r w:rsidRPr="006145ED">
        <w:t>Ajánlattevőnek az ajánlat részeként nyilatkoznia szükséges, hogy tekintetében a nyila</w:t>
      </w:r>
      <w:r w:rsidRPr="006145ED">
        <w:t>t</w:t>
      </w:r>
      <w:r w:rsidRPr="006145ED">
        <w:t>kozat kiállításának időpontjában van-e folyamatban változásbejegyzési eljárás. Foly</w:t>
      </w:r>
      <w:r w:rsidRPr="006145ED">
        <w:t>a</w:t>
      </w:r>
      <w:r w:rsidRPr="006145ED">
        <w:t>matban lévő változásbejegyzési eljárás esetében a papír alapon benyújtott ajánlathoz csatolni kell a cégbírósághoz benyújtott változásbejegyzési kérelmet és az annak érkez</w:t>
      </w:r>
      <w:r w:rsidRPr="006145ED">
        <w:t>é</w:t>
      </w:r>
      <w:r w:rsidRPr="006145ED">
        <w:t>séről a cégbíróság által megküldött (a benyújtott kérelem informatikai szempontú me</w:t>
      </w:r>
      <w:r w:rsidRPr="006145ED">
        <w:t>g</w:t>
      </w:r>
      <w:r w:rsidRPr="006145ED">
        <w:t>felelőségéről szóló) igazolást. A változásbejegyzésre vonatkozó nyilatkozatot nemleges tartalom esetén is csatolni kell.</w:t>
      </w:r>
    </w:p>
    <w:p w:rsidR="00964843" w:rsidRPr="006145ED" w:rsidRDefault="00964843" w:rsidP="00932EDF">
      <w:pPr>
        <w:ind w:left="540"/>
        <w:jc w:val="both"/>
      </w:pPr>
    </w:p>
    <w:p w:rsidR="00932EDF" w:rsidRPr="006145ED" w:rsidRDefault="00932EDF" w:rsidP="00932EDF">
      <w:pPr>
        <w:ind w:left="540"/>
        <w:jc w:val="both"/>
        <w:rPr>
          <w:u w:val="single"/>
        </w:rPr>
      </w:pPr>
      <w:r w:rsidRPr="006145ED">
        <w:rPr>
          <w:u w:val="single"/>
        </w:rPr>
        <w:t>Szakmai tevékenység végzésére vonatkozó alkalmasság előírása [Kbt. 65. § (1) beke</w:t>
      </w:r>
      <w:r w:rsidRPr="006145ED">
        <w:rPr>
          <w:u w:val="single"/>
        </w:rPr>
        <w:t>z</w:t>
      </w:r>
      <w:r w:rsidRPr="006145ED">
        <w:rPr>
          <w:u w:val="single"/>
        </w:rPr>
        <w:t xml:space="preserve">dés </w:t>
      </w:r>
      <w:r w:rsidRPr="006145ED">
        <w:rPr>
          <w:i/>
          <w:iCs/>
          <w:u w:val="single"/>
        </w:rPr>
        <w:t>c)</w:t>
      </w:r>
      <w:r w:rsidR="009C36CA" w:rsidRPr="006145ED">
        <w:rPr>
          <w:u w:val="single"/>
        </w:rPr>
        <w:t xml:space="preserve"> pont]:</w:t>
      </w:r>
    </w:p>
    <w:p w:rsidR="00932EDF" w:rsidRPr="006145ED" w:rsidRDefault="00932EDF" w:rsidP="00932EDF">
      <w:pPr>
        <w:ind w:left="540"/>
        <w:jc w:val="both"/>
      </w:pPr>
    </w:p>
    <w:p w:rsidR="00932EDF" w:rsidRPr="006145ED" w:rsidRDefault="009C36CA" w:rsidP="00932EDF">
      <w:pPr>
        <w:ind w:left="540"/>
        <w:jc w:val="both"/>
      </w:pPr>
      <w:r w:rsidRPr="006145ED">
        <w:t>SZ/1) Az építőipari kivitelezési tevékenységet végző gazdasági szereplők vonatkozás</w:t>
      </w:r>
      <w:r w:rsidRPr="006145ED">
        <w:t>á</w:t>
      </w:r>
      <w:r w:rsidRPr="006145ED">
        <w:t>ban a Kbt. 65. § (1) bekezdésének c) pontja alapján az ajánlatkérő előírja az épített kö</w:t>
      </w:r>
      <w:r w:rsidRPr="006145ED">
        <w:t>r</w:t>
      </w:r>
      <w:r w:rsidRPr="006145ED">
        <w:t>nyezet alakításáról és védelméről szóló 1997. évi LXXVIII. törvény (a továbbiakban: Étv.) szerinti, építőipari kivitelezési tevékenységet végzők névjegyzékében szereplés követelményét, illetve a nem Magyarországon letelepedett gazdasági szereplők esetén - amennyiben a szerződés teljesítéséhez szükséges - a letelepedés szerinti ország nyilvá</w:t>
      </w:r>
      <w:r w:rsidRPr="006145ED">
        <w:t>n</w:t>
      </w:r>
      <w:r w:rsidRPr="006145ED">
        <w:t>tartásában szereplés, vagy a letelepedés szerinti országban előírt engedéllyel, jogosí</w:t>
      </w:r>
      <w:r w:rsidRPr="006145ED">
        <w:t>t</w:t>
      </w:r>
      <w:r w:rsidRPr="006145ED">
        <w:t>vánnyal vagy szervezeti, kamarai tagsággal való rendelkezés követelményét.</w:t>
      </w:r>
      <w:r w:rsidR="00370905" w:rsidRPr="006145ED">
        <w:t xml:space="preserve"> </w:t>
      </w:r>
      <w:r w:rsidRPr="006145ED">
        <w:t>Kétség esetén az ajánlatkérő a Kbt. 71. §-a szerint felvilágosítást kérhet az ajánlattevőtől arra vonatkozóan, hogy az ajánlatban megjelölt gazdasági szereplők közül melyik végez, i</w:t>
      </w:r>
      <w:r w:rsidRPr="006145ED">
        <w:t>l</w:t>
      </w:r>
      <w:r w:rsidRPr="006145ED">
        <w:t>letve melyik nem végez olyan építőipari kivitelezési tevékenységet, amely alapján az Étv. szerinti építőipari kivitelezési tevékenységet végzők névjegyzékében szerepelnie kell.</w:t>
      </w:r>
    </w:p>
    <w:p w:rsidR="00932EDF" w:rsidRPr="006145ED" w:rsidRDefault="00932EDF" w:rsidP="00932EDF">
      <w:pPr>
        <w:ind w:left="540"/>
        <w:jc w:val="both"/>
      </w:pPr>
    </w:p>
    <w:p w:rsidR="00932EDF" w:rsidRPr="006145ED" w:rsidRDefault="00932EDF" w:rsidP="00932EDF">
      <w:pPr>
        <w:ind w:left="540"/>
        <w:jc w:val="both"/>
        <w:rPr>
          <w:u w:val="single"/>
        </w:rPr>
      </w:pPr>
      <w:r w:rsidRPr="006145ED">
        <w:rPr>
          <w:u w:val="single"/>
        </w:rPr>
        <w:t>Szakmai tevékenység végzésére vonatkozó alkalmasság igazolása:</w:t>
      </w:r>
    </w:p>
    <w:p w:rsidR="00932EDF" w:rsidRPr="006145ED" w:rsidRDefault="00932EDF" w:rsidP="00932EDF">
      <w:pPr>
        <w:ind w:left="540"/>
        <w:jc w:val="both"/>
        <w:rPr>
          <w:b/>
        </w:rPr>
      </w:pPr>
    </w:p>
    <w:p w:rsidR="00932EDF" w:rsidRPr="006145ED" w:rsidRDefault="00932EDF" w:rsidP="00932EDF">
      <w:pPr>
        <w:ind w:left="540"/>
        <w:jc w:val="both"/>
      </w:pPr>
      <w:r w:rsidRPr="006145ED">
        <w:t>SZ/1) Az épített környezet</w:t>
      </w:r>
      <w:r w:rsidR="009C36CA" w:rsidRPr="006145ED">
        <w:t xml:space="preserve"> alakításáról és védelméről szóló 1997. évi LXXVIII. törvény szerinti, építőipari kivitelezési tevékenységet végzők névjegyzékében szereplés köv</w:t>
      </w:r>
      <w:r w:rsidR="009C36CA" w:rsidRPr="006145ED">
        <w:t>e</w:t>
      </w:r>
      <w:r w:rsidR="009C36CA" w:rsidRPr="006145ED">
        <w:t>telményét a www.mkik.hu oldalon az Építésügyi regisztrációs iroda/On-line építőipari kivitelezői nyilvántartás, az általános kamarai bejelentkezési kötelezettség körében a gazdasági (szakmai) kamarai nyilvántartások adatai alapján az ajánlatkérő ellenőrzi.</w:t>
      </w:r>
    </w:p>
    <w:p w:rsidR="00B1678D" w:rsidRPr="006145ED" w:rsidRDefault="00B1678D" w:rsidP="00932EDF">
      <w:pPr>
        <w:ind w:left="540"/>
        <w:jc w:val="both"/>
        <w:rPr>
          <w:b/>
        </w:rPr>
      </w:pPr>
    </w:p>
    <w:p w:rsidR="00932EDF" w:rsidRPr="006145ED" w:rsidRDefault="00B1678D" w:rsidP="00932EDF">
      <w:pPr>
        <w:ind w:left="540"/>
        <w:jc w:val="both"/>
        <w:rPr>
          <w:b/>
        </w:rPr>
      </w:pPr>
      <w:r w:rsidRPr="006145ED">
        <w:rPr>
          <w:b/>
        </w:rPr>
        <w:t>Ajánlatkérő felhívja a figyelmet, hogy ajánlattevő - adott esetben a kapacitássze</w:t>
      </w:r>
      <w:r w:rsidRPr="006145ED">
        <w:rPr>
          <w:b/>
        </w:rPr>
        <w:t>r</w:t>
      </w:r>
      <w:r w:rsidRPr="006145ED">
        <w:rPr>
          <w:b/>
        </w:rPr>
        <w:t>vezet vagy személy - előzetesen csak arról köteles nyilatkozni az ajánlatban, hogy az általa igazolni kívánt alkalmassági követelmények teljesülnek. Az igazolásokat csak az az ajánlattevő - adott esetben kapacitásszervezet vagy személy - köteles b</w:t>
      </w:r>
      <w:r w:rsidRPr="006145ED">
        <w:rPr>
          <w:b/>
        </w:rPr>
        <w:t>e</w:t>
      </w:r>
      <w:r w:rsidRPr="006145ED">
        <w:rPr>
          <w:b/>
        </w:rPr>
        <w:t>nyújtani, akit erre az ajánlatkérő a Kbt. 69.§ (4)-(7) bekezdése szerint felhívott.</w:t>
      </w:r>
    </w:p>
    <w:p w:rsidR="00B1678D" w:rsidRPr="006145ED" w:rsidRDefault="00B1678D" w:rsidP="00932EDF">
      <w:pPr>
        <w:ind w:left="540"/>
        <w:jc w:val="both"/>
      </w:pPr>
    </w:p>
    <w:p w:rsidR="00932EDF" w:rsidRPr="006145ED" w:rsidRDefault="00932EDF" w:rsidP="00932EDF">
      <w:pPr>
        <w:ind w:left="540"/>
        <w:jc w:val="both"/>
      </w:pPr>
      <w:r w:rsidRPr="006145ED">
        <w:t>Az SZ/1) alkalmassági követelménynek az együttes megfelelés értelmében elegendő, ha a közös ajánlattevők egyike megfelel. A Kbt. 65. § (7) bekezdése alapján az előírt a</w:t>
      </w:r>
      <w:r w:rsidRPr="006145ED">
        <w:t>l</w:t>
      </w:r>
      <w:r w:rsidRPr="006145ED">
        <w:t>kalmassági követelményeknek az ajánlattevők bármely más szervezet (vagy személy) kapacitására támaszkodva is megfelelhetnek, a közöttük fennálló kapcsolat jogi jelleg</w:t>
      </w:r>
      <w:r w:rsidRPr="006145ED">
        <w:t>é</w:t>
      </w:r>
      <w:r w:rsidRPr="006145ED">
        <w:t>től függetlenül. Ebben az esetben meg kell jelölni az ajánlatban ezt a szervezetet és az eljárást megindító felhívás vonatkozó pontjának megjelölésével azon alkalmassági köv</w:t>
      </w:r>
      <w:r w:rsidRPr="006145ED">
        <w:t>e</w:t>
      </w:r>
      <w:r w:rsidRPr="006145ED">
        <w:t>telményt (követelményeket), melynek igazolása érdekében az ajánlattevő ezen szervezet erőforrására vagy arra is támaszkodik.</w:t>
      </w:r>
    </w:p>
    <w:p w:rsidR="00A56842" w:rsidRPr="006145ED" w:rsidRDefault="00A56842" w:rsidP="005D1A25">
      <w:pPr>
        <w:ind w:left="540"/>
        <w:jc w:val="both"/>
      </w:pPr>
    </w:p>
    <w:p w:rsidR="00A56842" w:rsidRPr="006145ED" w:rsidRDefault="00A56842" w:rsidP="00785471">
      <w:pPr>
        <w:numPr>
          <w:ilvl w:val="0"/>
          <w:numId w:val="15"/>
        </w:numPr>
        <w:ind w:left="540" w:hanging="540"/>
        <w:jc w:val="both"/>
        <w:rPr>
          <w:b/>
          <w:bCs/>
        </w:rPr>
      </w:pPr>
      <w:r w:rsidRPr="006145ED">
        <w:rPr>
          <w:b/>
          <w:bCs/>
        </w:rPr>
        <w:lastRenderedPageBreak/>
        <w:t>Alkalmasság igazolása más szervezet (személy) kapacitásaira támaszkodva</w:t>
      </w:r>
    </w:p>
    <w:p w:rsidR="00A56842" w:rsidRPr="006145ED" w:rsidRDefault="00A56842" w:rsidP="00FA0F83">
      <w:pPr>
        <w:jc w:val="both"/>
      </w:pPr>
    </w:p>
    <w:p w:rsidR="00330027" w:rsidRPr="006145ED" w:rsidRDefault="00A56842" w:rsidP="00FA0F83">
      <w:pPr>
        <w:ind w:left="567"/>
        <w:jc w:val="both"/>
      </w:pPr>
      <w:r w:rsidRPr="006145ED">
        <w:t>A Kbt. 65. § (7) bekezdésében foglaltak értelmében az előírt alkalmassági követelm</w:t>
      </w:r>
      <w:r w:rsidRPr="006145ED">
        <w:t>é</w:t>
      </w:r>
      <w:r w:rsidRPr="006145ED">
        <w:t>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w:t>
      </w:r>
      <w:r w:rsidRPr="006145ED">
        <w:t>é</w:t>
      </w:r>
      <w:r w:rsidRPr="006145ED">
        <w:t xml:space="preserve">nyeket, amelynek igazolása érdekében az ajánlattevő ezen szervezet erőforrására vagy arra is támaszkodik. </w:t>
      </w:r>
    </w:p>
    <w:p w:rsidR="00A56842" w:rsidRPr="006145ED" w:rsidRDefault="00A56842" w:rsidP="00FA0F83">
      <w:pPr>
        <w:ind w:left="567"/>
        <w:jc w:val="both"/>
      </w:pPr>
      <w:r w:rsidRPr="006145ED">
        <w:t>A Kbt. 65. § (8) bekezdésben foglalt eset kivételével csatolni kell az ajánlatban a kap</w:t>
      </w:r>
      <w:r w:rsidRPr="006145ED">
        <w:t>a</w:t>
      </w:r>
      <w:r w:rsidRPr="006145ED">
        <w:t>citásait rendelkezésre bocsátó szervezet olyan szerződéses vagy előszerződésben vállalt kötelezettségvállalását tartalmazó okiratot, amely alátámasztja, hogy a szerződés teljes</w:t>
      </w:r>
      <w:r w:rsidRPr="006145ED">
        <w:t>í</w:t>
      </w:r>
      <w:r w:rsidRPr="006145ED">
        <w:t>téséhez szükséges erőforrások rendelkezésre állnak majd a szerződés teljesítésének id</w:t>
      </w:r>
      <w:r w:rsidRPr="006145ED">
        <w:t>ő</w:t>
      </w:r>
      <w:r w:rsidRPr="006145ED">
        <w:t>tartama alatt.</w:t>
      </w:r>
    </w:p>
    <w:p w:rsidR="000E12C9" w:rsidRPr="006145ED" w:rsidRDefault="00A56842" w:rsidP="000E12C9">
      <w:pPr>
        <w:pStyle w:val="Default"/>
        <w:ind w:left="567"/>
        <w:jc w:val="both"/>
        <w:rPr>
          <w:rFonts w:ascii="Times New Roman" w:hAnsi="Times New Roman" w:cs="Times New Roman"/>
          <w:color w:val="auto"/>
        </w:rPr>
      </w:pPr>
      <w:r w:rsidRPr="006145ED">
        <w:rPr>
          <w:rFonts w:ascii="Times New Roman" w:hAnsi="Times New Roman" w:cs="Times New Roman"/>
          <w:color w:val="auto"/>
        </w:rPr>
        <w:t>Ajánlattevőnek az ajánlat részeként nyilatkoznia szükséges annak vonatkozásában, hogy az ajánlatkérő által az eljárást megindító felhívásban előírt alkalmassági követelm</w:t>
      </w:r>
      <w:r w:rsidRPr="006145ED">
        <w:rPr>
          <w:rFonts w:ascii="Times New Roman" w:hAnsi="Times New Roman" w:cs="Times New Roman"/>
          <w:color w:val="auto"/>
        </w:rPr>
        <w:t>é</w:t>
      </w:r>
      <w:r w:rsidRPr="006145ED">
        <w:rPr>
          <w:rFonts w:ascii="Times New Roman" w:hAnsi="Times New Roman" w:cs="Times New Roman"/>
          <w:color w:val="auto"/>
        </w:rPr>
        <w:t>nyeknek kíván-e más szervezet(ek)/személy(ek) kapacitására (is) támaszkodva megf</w:t>
      </w:r>
      <w:r w:rsidRPr="006145ED">
        <w:rPr>
          <w:rFonts w:ascii="Times New Roman" w:hAnsi="Times New Roman" w:cs="Times New Roman"/>
          <w:color w:val="auto"/>
        </w:rPr>
        <w:t>e</w:t>
      </w:r>
      <w:r w:rsidRPr="006145ED">
        <w:rPr>
          <w:rFonts w:ascii="Times New Roman" w:hAnsi="Times New Roman" w:cs="Times New Roman"/>
          <w:color w:val="auto"/>
        </w:rPr>
        <w:t>lelni.</w:t>
      </w:r>
    </w:p>
    <w:p w:rsidR="00A56842" w:rsidRPr="006145ED" w:rsidRDefault="00A56842" w:rsidP="00FA0F83">
      <w:pPr>
        <w:pStyle w:val="Default"/>
        <w:ind w:left="567"/>
        <w:jc w:val="both"/>
        <w:rPr>
          <w:rFonts w:ascii="Times New Roman" w:hAnsi="Times New Roman" w:cs="Times New Roman"/>
          <w:color w:val="auto"/>
        </w:rPr>
      </w:pPr>
      <w:r w:rsidRPr="006145ED">
        <w:rPr>
          <w:rFonts w:ascii="Times New Roman" w:hAnsi="Times New Roman" w:cs="Times New Roman"/>
          <w:color w:val="auto"/>
        </w:rPr>
        <w:t>A kapacitásait rendelkezésre bocsátó szervezet vagy személy vonatkozásában releváns további jogszabályi előírásokat a Kbt. 65. § (8)-(11) bekezdéseinek rendelkezései ta</w:t>
      </w:r>
      <w:r w:rsidRPr="006145ED">
        <w:rPr>
          <w:rFonts w:ascii="Times New Roman" w:hAnsi="Times New Roman" w:cs="Times New Roman"/>
          <w:color w:val="auto"/>
        </w:rPr>
        <w:t>r</w:t>
      </w:r>
      <w:r w:rsidRPr="006145ED">
        <w:rPr>
          <w:rFonts w:ascii="Times New Roman" w:hAnsi="Times New Roman" w:cs="Times New Roman"/>
          <w:color w:val="auto"/>
        </w:rPr>
        <w:t>talmazzák.</w:t>
      </w:r>
    </w:p>
    <w:p w:rsidR="00964843" w:rsidRPr="006145ED" w:rsidRDefault="00964843" w:rsidP="00FA0F83">
      <w:pPr>
        <w:pStyle w:val="Default"/>
        <w:ind w:left="567"/>
        <w:jc w:val="both"/>
        <w:rPr>
          <w:rFonts w:ascii="Times New Roman" w:hAnsi="Times New Roman" w:cs="Times New Roman"/>
          <w:color w:val="auto"/>
        </w:rPr>
      </w:pPr>
    </w:p>
    <w:p w:rsidR="00A56842" w:rsidRPr="006145ED" w:rsidRDefault="00A56842" w:rsidP="00785471">
      <w:pPr>
        <w:numPr>
          <w:ilvl w:val="0"/>
          <w:numId w:val="15"/>
        </w:numPr>
        <w:ind w:left="540" w:hanging="540"/>
        <w:jc w:val="both"/>
        <w:rPr>
          <w:b/>
          <w:bCs/>
        </w:rPr>
      </w:pPr>
      <w:r w:rsidRPr="006145ED">
        <w:rPr>
          <w:b/>
          <w:bCs/>
        </w:rPr>
        <w:t>Tájékoztatás</w:t>
      </w:r>
    </w:p>
    <w:p w:rsidR="00A56842" w:rsidRPr="006145ED" w:rsidRDefault="00A56842" w:rsidP="00916FB6">
      <w:pPr>
        <w:jc w:val="both"/>
      </w:pPr>
    </w:p>
    <w:p w:rsidR="00A56842" w:rsidRPr="006145ED" w:rsidRDefault="00A56842" w:rsidP="009E61F7">
      <w:pPr>
        <w:ind w:left="540"/>
        <w:jc w:val="both"/>
      </w:pPr>
      <w:r w:rsidRPr="006145ED">
        <w:t>A Kbt. 73. § (5) bekezdése alapján az ajánlatkérő az alábbiakban adja közre azon sze</w:t>
      </w:r>
      <w:r w:rsidRPr="006145ED">
        <w:t>r</w:t>
      </w:r>
      <w:r w:rsidRPr="006145ED">
        <w:t>vezetek nevét, amelyektől az ajánlattevő tájékoztatást kaphat a Kbt. 73. § (4) bekezdés szerinti azon követelményekről, amelyeknek a te</w:t>
      </w:r>
      <w:r w:rsidR="00330027" w:rsidRPr="006145ED">
        <w:t>ljesítés során meg kell felelni:</w:t>
      </w:r>
    </w:p>
    <w:p w:rsidR="001F56C6" w:rsidRPr="006145ED" w:rsidRDefault="001F56C6" w:rsidP="009E61F7">
      <w:pPr>
        <w:ind w:left="540"/>
        <w:jc w:val="both"/>
      </w:pPr>
    </w:p>
    <w:p w:rsidR="005B2AE0" w:rsidRPr="006145ED" w:rsidRDefault="00370905" w:rsidP="00370905">
      <w:pPr>
        <w:ind w:left="567"/>
        <w:jc w:val="both"/>
      </w:pPr>
      <w:r w:rsidRPr="006145ED">
        <w:t xml:space="preserve">- </w:t>
      </w:r>
      <w:r w:rsidR="005B2AE0" w:rsidRPr="006145ED">
        <w:t xml:space="preserve">környezetvédelmi kérdésekben: </w:t>
      </w:r>
      <w:r w:rsidR="005B2AE0" w:rsidRPr="006145ED">
        <w:tab/>
        <w:t>Földművelésügyi Mini</w:t>
      </w:r>
      <w:r w:rsidR="001F56C6" w:rsidRPr="006145ED">
        <w:t>sztérium</w:t>
      </w:r>
    </w:p>
    <w:p w:rsidR="00370905" w:rsidRPr="006145ED" w:rsidRDefault="00370905" w:rsidP="00370905">
      <w:pPr>
        <w:ind w:left="4107" w:firstLine="141"/>
        <w:jc w:val="both"/>
      </w:pPr>
      <w:r w:rsidRPr="006145ED">
        <w:t>cím: 1055 Budapest, Kossuth Lajos tér 11.</w:t>
      </w:r>
    </w:p>
    <w:p w:rsidR="00370905" w:rsidRPr="006145ED" w:rsidRDefault="00370905" w:rsidP="00370905">
      <w:pPr>
        <w:ind w:left="3966" w:firstLine="282"/>
        <w:jc w:val="both"/>
      </w:pPr>
      <w:r w:rsidRPr="006145ED">
        <w:t>telefon: +36 1 795 2530</w:t>
      </w:r>
    </w:p>
    <w:p w:rsidR="00370905" w:rsidRPr="006145ED" w:rsidRDefault="00370905" w:rsidP="00370905">
      <w:pPr>
        <w:ind w:left="3966" w:firstLine="282"/>
        <w:jc w:val="both"/>
      </w:pPr>
      <w:r w:rsidRPr="006145ED">
        <w:t>fax: +36 1 795 0067</w:t>
      </w:r>
    </w:p>
    <w:p w:rsidR="00370905" w:rsidRPr="006145ED" w:rsidRDefault="00370905" w:rsidP="00370905">
      <w:pPr>
        <w:ind w:left="3966" w:firstLine="282"/>
        <w:jc w:val="both"/>
      </w:pPr>
      <w:r w:rsidRPr="006145ED">
        <w:t>e-mail: info@fm.gov.hu</w:t>
      </w:r>
    </w:p>
    <w:p w:rsidR="005B2AE0" w:rsidRPr="006145ED" w:rsidRDefault="00370905" w:rsidP="00370905">
      <w:pPr>
        <w:ind w:left="567"/>
        <w:jc w:val="both"/>
      </w:pPr>
      <w:r w:rsidRPr="006145ED">
        <w:t xml:space="preserve">- </w:t>
      </w:r>
      <w:r w:rsidR="005B2AE0" w:rsidRPr="006145ED">
        <w:t xml:space="preserve">szociális kérdésekben: </w:t>
      </w:r>
      <w:r w:rsidR="005B2AE0" w:rsidRPr="006145ED">
        <w:tab/>
      </w:r>
      <w:r w:rsidR="005B2AE0" w:rsidRPr="006145ED">
        <w:tab/>
        <w:t>E</w:t>
      </w:r>
      <w:r w:rsidR="001F56C6" w:rsidRPr="006145ED">
        <w:t>mberi Erőforrások Minisztériuma</w:t>
      </w:r>
    </w:p>
    <w:p w:rsidR="001F56C6" w:rsidRPr="006145ED" w:rsidRDefault="001F56C6" w:rsidP="00370905">
      <w:pPr>
        <w:ind w:left="567"/>
        <w:jc w:val="both"/>
      </w:pPr>
      <w:r w:rsidRPr="006145ED">
        <w:tab/>
      </w:r>
      <w:r w:rsidRPr="006145ED">
        <w:tab/>
      </w:r>
      <w:r w:rsidRPr="006145ED">
        <w:tab/>
      </w:r>
      <w:r w:rsidRPr="006145ED">
        <w:tab/>
      </w:r>
      <w:r w:rsidRPr="006145ED">
        <w:tab/>
      </w:r>
      <w:r w:rsidRPr="006145ED">
        <w:tab/>
        <w:t>cím: 1054 Budapest, Akadémia u. 3.</w:t>
      </w:r>
    </w:p>
    <w:p w:rsidR="001F56C6" w:rsidRPr="006145ED" w:rsidRDefault="001F56C6" w:rsidP="00370905">
      <w:pPr>
        <w:ind w:left="567"/>
        <w:jc w:val="both"/>
      </w:pPr>
      <w:r w:rsidRPr="006145ED">
        <w:tab/>
      </w:r>
      <w:r w:rsidRPr="006145ED">
        <w:tab/>
      </w:r>
      <w:r w:rsidRPr="006145ED">
        <w:tab/>
      </w:r>
      <w:r w:rsidRPr="006145ED">
        <w:tab/>
      </w:r>
      <w:r w:rsidRPr="006145ED">
        <w:tab/>
      </w:r>
      <w:r w:rsidRPr="006145ED">
        <w:tab/>
        <w:t>telefon: +36 1 795 1200</w:t>
      </w:r>
    </w:p>
    <w:p w:rsidR="001F56C6" w:rsidRPr="006145ED" w:rsidRDefault="001F56C6" w:rsidP="00370905">
      <w:pPr>
        <w:ind w:left="567"/>
        <w:jc w:val="both"/>
      </w:pPr>
      <w:r w:rsidRPr="006145ED">
        <w:tab/>
      </w:r>
      <w:r w:rsidRPr="006145ED">
        <w:tab/>
      </w:r>
      <w:r w:rsidRPr="006145ED">
        <w:tab/>
      </w:r>
      <w:r w:rsidRPr="006145ED">
        <w:tab/>
      </w:r>
      <w:r w:rsidRPr="006145ED">
        <w:tab/>
      </w:r>
      <w:r w:rsidRPr="006145ED">
        <w:tab/>
        <w:t>fax: -</w:t>
      </w:r>
    </w:p>
    <w:p w:rsidR="001F56C6" w:rsidRPr="006145ED" w:rsidRDefault="001F56C6" w:rsidP="001F56C6">
      <w:pPr>
        <w:ind w:left="4107" w:firstLine="141"/>
        <w:jc w:val="both"/>
      </w:pPr>
      <w:r w:rsidRPr="006145ED">
        <w:t>e-mail: ugyfelszolgalat@emmi.gov.hu</w:t>
      </w:r>
    </w:p>
    <w:p w:rsidR="005B2AE0" w:rsidRPr="006145ED" w:rsidRDefault="001F56C6" w:rsidP="00370905">
      <w:pPr>
        <w:ind w:left="567"/>
        <w:jc w:val="both"/>
      </w:pPr>
      <w:r w:rsidRPr="006145ED">
        <w:t xml:space="preserve">- </w:t>
      </w:r>
      <w:r w:rsidR="005B2AE0" w:rsidRPr="006145ED">
        <w:t xml:space="preserve">munkajogi kérdésekben: </w:t>
      </w:r>
      <w:r w:rsidR="005B2AE0" w:rsidRPr="006145ED">
        <w:tab/>
      </w:r>
      <w:r w:rsidR="005B2AE0" w:rsidRPr="006145ED">
        <w:tab/>
        <w:t>Emberi Erőforrások Minisztériuma</w:t>
      </w:r>
      <w:r w:rsidRPr="006145ED">
        <w:t xml:space="preserve"> (lásd fentebb)</w:t>
      </w:r>
      <w:r w:rsidR="005B2AE0" w:rsidRPr="006145ED">
        <w:t xml:space="preserve"> </w:t>
      </w:r>
    </w:p>
    <w:p w:rsidR="000862D9" w:rsidRPr="006145ED" w:rsidRDefault="001F56C6" w:rsidP="001F56C6">
      <w:pPr>
        <w:ind w:left="4107" w:firstLine="141"/>
        <w:jc w:val="both"/>
      </w:pPr>
      <w:r w:rsidRPr="006145ED">
        <w:t>Igazságügyi Minisztérium</w:t>
      </w:r>
    </w:p>
    <w:p w:rsidR="001F56C6" w:rsidRPr="006145ED" w:rsidRDefault="001F56C6" w:rsidP="001F56C6">
      <w:pPr>
        <w:ind w:left="4107" w:firstLine="141"/>
        <w:jc w:val="both"/>
      </w:pPr>
      <w:r w:rsidRPr="006145ED">
        <w:t>cím: 1055 Budapest, Kossuth Lajos tér 2-4.</w:t>
      </w:r>
    </w:p>
    <w:p w:rsidR="001F56C6" w:rsidRPr="006145ED" w:rsidRDefault="001F56C6" w:rsidP="001F56C6">
      <w:pPr>
        <w:ind w:left="4107" w:firstLine="141"/>
        <w:jc w:val="both"/>
      </w:pPr>
      <w:r w:rsidRPr="006145ED">
        <w:t>telefon: +36 1 795 1000</w:t>
      </w:r>
    </w:p>
    <w:p w:rsidR="001F56C6" w:rsidRPr="006145ED" w:rsidRDefault="001F56C6" w:rsidP="001F56C6">
      <w:pPr>
        <w:ind w:left="4107" w:firstLine="141"/>
        <w:jc w:val="both"/>
      </w:pPr>
      <w:r w:rsidRPr="006145ED">
        <w:t>fax: +36 1 795 0359</w:t>
      </w:r>
    </w:p>
    <w:p w:rsidR="001F56C6" w:rsidRPr="006145ED" w:rsidRDefault="001F56C6" w:rsidP="001F56C6">
      <w:pPr>
        <w:ind w:left="4107" w:firstLine="141"/>
        <w:jc w:val="both"/>
      </w:pPr>
      <w:r w:rsidRPr="006145ED">
        <w:t>e-mail: info@im.gov.hu</w:t>
      </w:r>
    </w:p>
    <w:p w:rsidR="005B2AE0" w:rsidRPr="006145ED" w:rsidRDefault="005B2AE0" w:rsidP="005B2AE0">
      <w:pPr>
        <w:ind w:left="4248"/>
        <w:jc w:val="both"/>
      </w:pPr>
    </w:p>
    <w:p w:rsidR="00A56842" w:rsidRPr="006145ED" w:rsidRDefault="00A56842" w:rsidP="00785471">
      <w:pPr>
        <w:numPr>
          <w:ilvl w:val="0"/>
          <w:numId w:val="15"/>
        </w:numPr>
        <w:ind w:left="540" w:hanging="540"/>
        <w:jc w:val="both"/>
        <w:rPr>
          <w:b/>
          <w:bCs/>
        </w:rPr>
      </w:pPr>
      <w:r w:rsidRPr="006145ED">
        <w:rPr>
          <w:b/>
          <w:bCs/>
        </w:rPr>
        <w:t>Az ajánlatok benyújtási határideje</w:t>
      </w:r>
    </w:p>
    <w:p w:rsidR="00A56842" w:rsidRPr="006145ED" w:rsidRDefault="00A56842" w:rsidP="006539FF">
      <w:pPr>
        <w:jc w:val="both"/>
        <w:rPr>
          <w:bCs/>
        </w:rPr>
      </w:pPr>
    </w:p>
    <w:p w:rsidR="00A56842" w:rsidRPr="006145ED" w:rsidRDefault="00A56842" w:rsidP="006539FF">
      <w:pPr>
        <w:ind w:left="540"/>
        <w:jc w:val="both"/>
      </w:pPr>
      <w:r w:rsidRPr="006145ED">
        <w:t xml:space="preserve">Az ajánlat postai úton </w:t>
      </w:r>
      <w:del w:id="98" w:author="Szerző" w:date="2017-02-20T10:43:00Z">
        <w:r w:rsidRPr="006145ED" w:rsidDel="00901FE4">
          <w:delText>csak tértivevényes küldeményként nyújtható be</w:delText>
        </w:r>
      </w:del>
      <w:ins w:id="99" w:author="Szerző" w:date="2017-02-20T10:43:00Z">
        <w:r w:rsidR="00901FE4" w:rsidRPr="00DA3C1E">
          <w:rPr>
            <w:b/>
            <w:rPrChange w:id="100" w:author="Szerző" w:date="2017-03-03T14:50:00Z">
              <w:rPr/>
            </w:rPrChange>
          </w:rPr>
          <w:t>is benyújtható</w:t>
        </w:r>
      </w:ins>
      <w:r w:rsidRPr="00DA3C1E">
        <w:rPr>
          <w:b/>
          <w:rPrChange w:id="101" w:author="Szerző" w:date="2017-03-03T14:50:00Z">
            <w:rPr/>
          </w:rPrChange>
        </w:rPr>
        <w:t xml:space="preserve">. </w:t>
      </w:r>
      <w:r w:rsidRPr="006145ED">
        <w:t>A postai kézbesítés esetleges késedelmével kapcsolatos kockázatot az ajánlattevő viseli.</w:t>
      </w:r>
    </w:p>
    <w:p w:rsidR="00A56842" w:rsidRPr="006145ED" w:rsidRDefault="00A56842" w:rsidP="004E2D2B">
      <w:pPr>
        <w:jc w:val="both"/>
      </w:pPr>
    </w:p>
    <w:p w:rsidR="00A56842" w:rsidRPr="006145ED" w:rsidRDefault="00A56842" w:rsidP="006539FF">
      <w:pPr>
        <w:ind w:left="540"/>
        <w:jc w:val="both"/>
      </w:pPr>
      <w:r w:rsidRPr="006145ED">
        <w:lastRenderedPageBreak/>
        <w:t>A személyesen benyújtott ajánlat átvételét ajánlatkérő a helyszínen átvételi elismervény formájában írásban visszaigazolja.</w:t>
      </w:r>
    </w:p>
    <w:p w:rsidR="00A56842" w:rsidRPr="006145ED" w:rsidRDefault="00A56842" w:rsidP="004E2D2B">
      <w:pPr>
        <w:jc w:val="both"/>
      </w:pPr>
    </w:p>
    <w:p w:rsidR="00A56842" w:rsidRPr="002766CA" w:rsidRDefault="00A56842" w:rsidP="006539FF">
      <w:pPr>
        <w:ind w:left="540"/>
        <w:jc w:val="both"/>
      </w:pPr>
      <w:r w:rsidRPr="002766CA">
        <w:t>A benyújtás teljesítésének a küldemény tényleges kézbesítése minősül, ami a tértivev</w:t>
      </w:r>
      <w:r w:rsidRPr="002766CA">
        <w:t>é</w:t>
      </w:r>
      <w:r w:rsidRPr="002766CA">
        <w:t>nyen, illetve az átvételi elismervényen szereplő időpont.</w:t>
      </w:r>
    </w:p>
    <w:p w:rsidR="00A56842" w:rsidRPr="002766CA" w:rsidRDefault="00A56842" w:rsidP="004E2D2B">
      <w:pPr>
        <w:jc w:val="both"/>
      </w:pPr>
    </w:p>
    <w:p w:rsidR="00A56842" w:rsidRPr="002766CA" w:rsidRDefault="00A56842" w:rsidP="00CC4468">
      <w:pPr>
        <w:jc w:val="center"/>
        <w:rPr>
          <w:b/>
        </w:rPr>
      </w:pPr>
      <w:r w:rsidRPr="002766CA">
        <w:rPr>
          <w:b/>
        </w:rPr>
        <w:t xml:space="preserve">Az ajánlatoknak legkésőbb </w:t>
      </w:r>
      <w:r w:rsidR="000818E0" w:rsidRPr="000818E0">
        <w:rPr>
          <w:b/>
          <w:highlight w:val="yellow"/>
          <w:rPrChange w:id="102" w:author="Szerző" w:date="2017-02-21T16:28:00Z">
            <w:rPr>
              <w:b/>
            </w:rPr>
          </w:rPrChange>
        </w:rPr>
        <w:t xml:space="preserve">2017. március </w:t>
      </w:r>
      <w:ins w:id="103" w:author="Szerző" w:date="2017-03-03T14:50:00Z">
        <w:r w:rsidR="00DA3C1E">
          <w:rPr>
            <w:b/>
          </w:rPr>
          <w:t>14</w:t>
        </w:r>
      </w:ins>
      <w:del w:id="104" w:author="Szerző" w:date="2017-02-20T14:36:00Z">
        <w:r w:rsidR="00636B75" w:rsidDel="006B7A0C">
          <w:rPr>
            <w:b/>
          </w:rPr>
          <w:delText>7</w:delText>
        </w:r>
      </w:del>
      <w:r w:rsidR="00DF414E" w:rsidRPr="002766CA">
        <w:rPr>
          <w:b/>
        </w:rPr>
        <w:t>.</w:t>
      </w:r>
      <w:r w:rsidRPr="002766CA">
        <w:rPr>
          <w:b/>
        </w:rPr>
        <w:t xml:space="preserve"> napján 10:00 óráig meg kell érkezniük</w:t>
      </w:r>
    </w:p>
    <w:p w:rsidR="00A56842" w:rsidRPr="002766CA" w:rsidRDefault="00A56842" w:rsidP="00CC4468">
      <w:pPr>
        <w:jc w:val="center"/>
        <w:rPr>
          <w:b/>
        </w:rPr>
      </w:pPr>
      <w:r w:rsidRPr="002766CA">
        <w:rPr>
          <w:b/>
        </w:rPr>
        <w:t>az alábbi</w:t>
      </w:r>
      <w:r w:rsidRPr="002766CA">
        <w:t xml:space="preserve"> </w:t>
      </w:r>
      <w:r w:rsidRPr="002766CA">
        <w:rPr>
          <w:b/>
        </w:rPr>
        <w:t>címre:</w:t>
      </w:r>
    </w:p>
    <w:p w:rsidR="00330027" w:rsidRPr="002766CA" w:rsidRDefault="00330027" w:rsidP="00CC4468">
      <w:pPr>
        <w:jc w:val="center"/>
        <w:rPr>
          <w:b/>
        </w:rPr>
      </w:pPr>
    </w:p>
    <w:p w:rsidR="00F268BA" w:rsidRPr="002766CA" w:rsidRDefault="00F268BA" w:rsidP="00F268BA">
      <w:pPr>
        <w:jc w:val="center"/>
        <w:rPr>
          <w:b/>
          <w:bCs/>
        </w:rPr>
      </w:pPr>
      <w:r w:rsidRPr="002766CA">
        <w:rPr>
          <w:b/>
          <w:bCs/>
        </w:rPr>
        <w:t>Maróthy és Perényi Ügyvédi Iroda</w:t>
      </w:r>
    </w:p>
    <w:p w:rsidR="00F268BA" w:rsidRPr="006145ED" w:rsidRDefault="00F268BA" w:rsidP="00F268BA">
      <w:pPr>
        <w:jc w:val="center"/>
        <w:rPr>
          <w:b/>
          <w:bCs/>
        </w:rPr>
      </w:pPr>
      <w:r w:rsidRPr="002766CA">
        <w:rPr>
          <w:b/>
          <w:bCs/>
        </w:rPr>
        <w:t>6722 Szeged, Hajnóczy utca 8. fsz. 1.</w:t>
      </w:r>
    </w:p>
    <w:p w:rsidR="00F268BA" w:rsidRPr="006145ED" w:rsidRDefault="00F268BA" w:rsidP="00F268BA">
      <w:pPr>
        <w:jc w:val="center"/>
        <w:rPr>
          <w:b/>
          <w:bCs/>
        </w:rPr>
      </w:pPr>
      <w:r w:rsidRPr="006145ED">
        <w:rPr>
          <w:b/>
          <w:bCs/>
        </w:rPr>
        <w:t>Dr. Maróthy Kornél részére címezve</w:t>
      </w:r>
    </w:p>
    <w:p w:rsidR="00A56842" w:rsidRPr="006145ED" w:rsidRDefault="00A56842" w:rsidP="00CC4468">
      <w:pPr>
        <w:jc w:val="both"/>
      </w:pPr>
    </w:p>
    <w:p w:rsidR="00A56842" w:rsidRPr="006145ED" w:rsidRDefault="00A56842" w:rsidP="006539FF">
      <w:pPr>
        <w:ind w:left="540"/>
        <w:jc w:val="both"/>
      </w:pPr>
      <w:r w:rsidRPr="006145ED">
        <w:t>Ajánlatkérő a Kbt. 52. § (3) bekezdésében foglaltak alapján az ajánlattételi határidőt az eljárást megindító felhívás módosítására vonatkozó szabályok alkalmazásával [55. §] meghosszabbíthatja.</w:t>
      </w:r>
    </w:p>
    <w:p w:rsidR="001F56C6" w:rsidRPr="006145ED" w:rsidRDefault="001F56C6" w:rsidP="006539FF">
      <w:pPr>
        <w:ind w:left="540"/>
        <w:jc w:val="both"/>
      </w:pPr>
    </w:p>
    <w:p w:rsidR="001F56C6" w:rsidRPr="006145ED" w:rsidRDefault="001F56C6" w:rsidP="006539FF">
      <w:pPr>
        <w:ind w:left="540"/>
        <w:jc w:val="both"/>
      </w:pPr>
    </w:p>
    <w:p w:rsidR="00A56842" w:rsidRPr="006145ED" w:rsidRDefault="00A56842" w:rsidP="00231B62">
      <w:pPr>
        <w:jc w:val="both"/>
      </w:pPr>
    </w:p>
    <w:p w:rsidR="00A56842" w:rsidRPr="006145ED" w:rsidRDefault="00A56842" w:rsidP="00785471">
      <w:pPr>
        <w:numPr>
          <w:ilvl w:val="0"/>
          <w:numId w:val="15"/>
        </w:numPr>
        <w:ind w:left="540" w:hanging="540"/>
        <w:jc w:val="both"/>
        <w:rPr>
          <w:b/>
          <w:bCs/>
        </w:rPr>
      </w:pPr>
      <w:r w:rsidRPr="006145ED">
        <w:rPr>
          <w:b/>
          <w:bCs/>
        </w:rPr>
        <w:t>Késedelmes ajánlatok</w:t>
      </w:r>
    </w:p>
    <w:p w:rsidR="00A56842" w:rsidRPr="006145ED" w:rsidRDefault="00A56842" w:rsidP="00231B62">
      <w:pPr>
        <w:jc w:val="both"/>
      </w:pPr>
    </w:p>
    <w:p w:rsidR="00A56842" w:rsidRPr="006145ED" w:rsidRDefault="00A56842" w:rsidP="002B45AE">
      <w:pPr>
        <w:ind w:left="540"/>
        <w:jc w:val="both"/>
      </w:pPr>
      <w:r w:rsidRPr="006145ED">
        <w:t>Ajánlatkérő minden olyan ajánlatot, amelyet az általa meghatározott ajánlattételi hatá</w:t>
      </w:r>
      <w:r w:rsidRPr="006145ED">
        <w:t>r</w:t>
      </w:r>
      <w:r w:rsidRPr="006145ED">
        <w:t>időt követően nyújtanak be, érvénytelennek nyilvánít.</w:t>
      </w:r>
      <w:r w:rsidR="001F56C6" w:rsidRPr="006145ED">
        <w:t xml:space="preserve"> </w:t>
      </w:r>
      <w:r w:rsidRPr="006145ED">
        <w:t>A határidő után beérkezett ajánlat benyújtásáról jegyzőkönyvet kell felvenni, és azt az összes - beleértve az elkésett - ajá</w:t>
      </w:r>
      <w:r w:rsidRPr="006145ED">
        <w:t>n</w:t>
      </w:r>
      <w:r w:rsidRPr="006145ED">
        <w:t>lattevőnek meg kell küldeni (Kbt. 68. § (6) bekezdés).</w:t>
      </w:r>
    </w:p>
    <w:p w:rsidR="00E35351" w:rsidRPr="006145ED" w:rsidRDefault="00E35351" w:rsidP="001740EA">
      <w:pPr>
        <w:jc w:val="both"/>
      </w:pPr>
    </w:p>
    <w:p w:rsidR="00A56842" w:rsidRPr="006145ED" w:rsidRDefault="00A56842" w:rsidP="00785471">
      <w:pPr>
        <w:numPr>
          <w:ilvl w:val="0"/>
          <w:numId w:val="15"/>
        </w:numPr>
        <w:ind w:left="540" w:hanging="540"/>
        <w:jc w:val="both"/>
        <w:rPr>
          <w:b/>
          <w:bCs/>
        </w:rPr>
      </w:pPr>
      <w:r w:rsidRPr="006145ED">
        <w:rPr>
          <w:b/>
          <w:bCs/>
        </w:rPr>
        <w:t>Az ajánlatok felbontása</w:t>
      </w:r>
    </w:p>
    <w:p w:rsidR="00A56842" w:rsidRPr="006145ED" w:rsidRDefault="00A56842" w:rsidP="001740EA">
      <w:pPr>
        <w:jc w:val="both"/>
      </w:pPr>
    </w:p>
    <w:p w:rsidR="00A56842" w:rsidRPr="006145ED" w:rsidRDefault="00A56842" w:rsidP="006539FF">
      <w:pPr>
        <w:ind w:left="540"/>
        <w:jc w:val="both"/>
      </w:pPr>
      <w:r w:rsidRPr="006145ED">
        <w:t>Ajánlatkérő az ajánlatok felbontását az eljárást megindító felhívásban meghatározott h</w:t>
      </w:r>
      <w:r w:rsidRPr="006145ED">
        <w:t>e</w:t>
      </w:r>
      <w:r w:rsidRPr="006145ED">
        <w:t>lyen és időpontban kezdi meg.</w:t>
      </w:r>
    </w:p>
    <w:p w:rsidR="00A56842" w:rsidRPr="006145ED" w:rsidRDefault="00A56842" w:rsidP="001740EA">
      <w:pPr>
        <w:jc w:val="both"/>
      </w:pPr>
    </w:p>
    <w:p w:rsidR="00A56842" w:rsidRPr="006145ED" w:rsidRDefault="00A56842" w:rsidP="006539FF">
      <w:pPr>
        <w:ind w:left="540"/>
        <w:jc w:val="both"/>
      </w:pPr>
      <w:r w:rsidRPr="006145ED">
        <w:rPr>
          <w:b/>
        </w:rPr>
        <w:t>Ajánlatkérő az ajánlattételi határidő lejártának és a bontási eljárás kezdetének időpontját a Magyar Telekom Nyrt. 180-as hívószámának pontos időjelzése szerint állapítja meg.</w:t>
      </w:r>
    </w:p>
    <w:p w:rsidR="00A56842" w:rsidRPr="006145ED" w:rsidRDefault="00A56842" w:rsidP="001740EA">
      <w:pPr>
        <w:jc w:val="both"/>
      </w:pPr>
    </w:p>
    <w:p w:rsidR="00A56842" w:rsidRPr="006145ED" w:rsidRDefault="00A56842" w:rsidP="006539FF">
      <w:pPr>
        <w:ind w:left="540"/>
        <w:jc w:val="both"/>
      </w:pPr>
      <w:r w:rsidRPr="006145ED">
        <w:t>Az ajánlatok felbontásánál csak az ajánlatkérő, az ajánlattevők, valamint az általuk meghívott személyek lehetnek jelen. E személyek a bontáson a felolvasólapba betekin</w:t>
      </w:r>
      <w:r w:rsidRPr="006145ED">
        <w:t>t</w:t>
      </w:r>
      <w:r w:rsidRPr="006145ED">
        <w:t>hetnek (Kbt. 68. § (3) bekezdés).</w:t>
      </w:r>
    </w:p>
    <w:p w:rsidR="00A56842" w:rsidRPr="006145ED" w:rsidRDefault="00A56842" w:rsidP="001740EA">
      <w:pPr>
        <w:jc w:val="both"/>
      </w:pPr>
    </w:p>
    <w:p w:rsidR="00A56842" w:rsidRPr="006145ED" w:rsidRDefault="00A56842" w:rsidP="006539FF">
      <w:pPr>
        <w:ind w:left="540"/>
        <w:jc w:val="both"/>
      </w:pPr>
      <w:r w:rsidRPr="006145ED">
        <w:t>Az ajánlatok bontása az ajánlattevők megjelent képviselőinek jelenlétében, az ajánlatt</w:t>
      </w:r>
      <w:r w:rsidRPr="006145ED">
        <w:t>é</w:t>
      </w:r>
      <w:r w:rsidRPr="006145ED">
        <w:t>teli határidő lejártának időpontjában kezdődik. Az ajánlattevők a bontás időpontjáról k</w:t>
      </w:r>
      <w:r w:rsidRPr="006145ED">
        <w:t>ü</w:t>
      </w:r>
      <w:r w:rsidRPr="006145ED">
        <w:t>lön értesítést nem kapnak. Az ajánlattevők jelen lévő képviselői részvételük igazolására jelenléti ívet írnak alá.</w:t>
      </w:r>
    </w:p>
    <w:p w:rsidR="00A56842" w:rsidRPr="006145ED" w:rsidRDefault="00A56842" w:rsidP="006D51F6">
      <w:pPr>
        <w:jc w:val="both"/>
      </w:pPr>
    </w:p>
    <w:p w:rsidR="00A56842" w:rsidRPr="006145ED" w:rsidRDefault="00A56842" w:rsidP="006539FF">
      <w:pPr>
        <w:ind w:left="540"/>
        <w:jc w:val="both"/>
      </w:pPr>
      <w:r w:rsidRPr="006145ED">
        <w:t>Az ajánlatok felbontásakor az egyes ajánlatok eredeti, papír alapú példányainak felolv</w:t>
      </w:r>
      <w:r w:rsidRPr="006145ED">
        <w:t>a</w:t>
      </w:r>
      <w:r w:rsidRPr="006145ED">
        <w:t>sólapjairól ismertetésre kerül az ajánlattevők neve, címe (székhelye, lakóhelye), val</w:t>
      </w:r>
      <w:r w:rsidRPr="006145ED">
        <w:t>a</w:t>
      </w:r>
      <w:r w:rsidRPr="006145ED">
        <w:t>mint azok a főbb, számszerűsíthető adatok, amelyek az értékelési szempontok alapján értékelésre kerülnek. Az ajánlatok bontásának megkezdése előtt ismertethető a rende</w:t>
      </w:r>
      <w:r w:rsidRPr="006145ED">
        <w:t>l</w:t>
      </w:r>
      <w:r w:rsidRPr="006145ED">
        <w:t>kezésére álló fedezet összege is (Kbt. 68. § (4) bekezdés).</w:t>
      </w:r>
    </w:p>
    <w:p w:rsidR="00A56842" w:rsidRPr="006145ED" w:rsidRDefault="00A56842" w:rsidP="00C56FA2">
      <w:pPr>
        <w:ind w:left="567"/>
        <w:jc w:val="both"/>
      </w:pPr>
      <w:r w:rsidRPr="006145ED">
        <w:lastRenderedPageBreak/>
        <w:t>Az ajánlatok felbontásáról és a Kbt. 68. § (4) bekezdés szerinti adatok ismertetéséről az ajánlatkérő jegyzőkönyvet készít, amelyet a bontástól számított öt napon belül megküld az összes ajánlattevőnek (Kbt. 68. § (6) bekezdés).</w:t>
      </w:r>
    </w:p>
    <w:p w:rsidR="00A56842" w:rsidRPr="006145ED" w:rsidRDefault="00A56842" w:rsidP="00C56FA2">
      <w:pPr>
        <w:jc w:val="both"/>
      </w:pPr>
    </w:p>
    <w:p w:rsidR="00A56842" w:rsidRPr="006145ED" w:rsidRDefault="00A56842" w:rsidP="00785471">
      <w:pPr>
        <w:numPr>
          <w:ilvl w:val="0"/>
          <w:numId w:val="15"/>
        </w:numPr>
        <w:ind w:left="540" w:hanging="540"/>
        <w:jc w:val="both"/>
        <w:rPr>
          <w:b/>
          <w:bCs/>
        </w:rPr>
      </w:pPr>
      <w:r w:rsidRPr="006145ED">
        <w:rPr>
          <w:b/>
          <w:bCs/>
        </w:rPr>
        <w:t>Az ajánlatok részletes átvizsgálása és bírálata</w:t>
      </w:r>
    </w:p>
    <w:p w:rsidR="00A56842" w:rsidRPr="006145ED" w:rsidRDefault="00A56842" w:rsidP="006D51F6">
      <w:pPr>
        <w:jc w:val="both"/>
      </w:pPr>
    </w:p>
    <w:p w:rsidR="00A56842" w:rsidRPr="006145ED" w:rsidRDefault="00A56842" w:rsidP="00716CFD">
      <w:pPr>
        <w:ind w:left="540"/>
        <w:jc w:val="both"/>
      </w:pPr>
      <w:r w:rsidRPr="006145ED">
        <w:t>Az ajánlatok felbontását követően az ajánlatkérő által megbízott személyek elvégzik az ajánlatok részletes átvizsgálását, a benyújtott dokumentumok tételes alaki és tartalmi e</w:t>
      </w:r>
      <w:r w:rsidRPr="006145ED">
        <w:t>l</w:t>
      </w:r>
      <w:r w:rsidRPr="006145ED">
        <w:t>lenőrzését. Az ajánlatok tételes átvizsgálása során megállapításra kerülnek az ajánlatok esetleges érvénytelenítésére vagy az ajánlattevő kizárására okot adó körülmények.</w:t>
      </w:r>
    </w:p>
    <w:p w:rsidR="00A56842" w:rsidRPr="006145ED" w:rsidRDefault="00A56842" w:rsidP="00716CFD">
      <w:pPr>
        <w:jc w:val="both"/>
      </w:pPr>
    </w:p>
    <w:p w:rsidR="00A56842" w:rsidRPr="006145ED" w:rsidRDefault="00A56842" w:rsidP="00716CFD">
      <w:pPr>
        <w:autoSpaceDE w:val="0"/>
        <w:autoSpaceDN w:val="0"/>
        <w:adjustRightInd w:val="0"/>
        <w:ind w:left="540"/>
        <w:jc w:val="both"/>
      </w:pPr>
      <w:r w:rsidRPr="006145ED">
        <w:t>Az ajánlatkérő a bírálat során az alkalmassági követelmények, a kizáró okok előzetes e</w:t>
      </w:r>
      <w:r w:rsidRPr="006145ED">
        <w:t>l</w:t>
      </w:r>
      <w:r w:rsidRPr="006145ED">
        <w:t>lenőrzésére köteles a Kbt. 67. § (1) bekezdése szerinti nyilatkozatot elfogadni, valamint minden egyéb tekintetben az ajánlat megfelelőségét ellenőrizni, szükség szerint a Kbt. 71-72. § szerinti bírálati cselekményeket elvégezni.</w:t>
      </w:r>
    </w:p>
    <w:p w:rsidR="00A56842" w:rsidRPr="006145ED" w:rsidRDefault="00A56842" w:rsidP="00771690">
      <w:pPr>
        <w:autoSpaceDE w:val="0"/>
        <w:autoSpaceDN w:val="0"/>
        <w:adjustRightInd w:val="0"/>
        <w:ind w:left="540"/>
        <w:jc w:val="both"/>
      </w:pPr>
      <w:r w:rsidRPr="006145ED">
        <w:t>Az ajánlatkérő a Kbt. 67. § (1) bekezdése szerinti nyilatkozattal egyidejűleg - a 321/2015. (X.30.) Korm. rendeletben részletezettek szerint - ellenőrzi a kizáró okok hi</w:t>
      </w:r>
      <w:r w:rsidRPr="006145ED">
        <w:t>á</w:t>
      </w:r>
      <w:r w:rsidRPr="006145ED">
        <w:t>nyát a rendelkezésre álló elektronikus nyilvántartásokból is.</w:t>
      </w:r>
    </w:p>
    <w:p w:rsidR="00A56842" w:rsidRPr="006145ED" w:rsidRDefault="00A56842" w:rsidP="00716CFD">
      <w:pPr>
        <w:autoSpaceDE w:val="0"/>
        <w:autoSpaceDN w:val="0"/>
        <w:adjustRightInd w:val="0"/>
      </w:pPr>
    </w:p>
    <w:p w:rsidR="00A56842" w:rsidRPr="006145ED" w:rsidRDefault="00A56842" w:rsidP="00E53403">
      <w:pPr>
        <w:autoSpaceDE w:val="0"/>
        <w:autoSpaceDN w:val="0"/>
        <w:adjustRightInd w:val="0"/>
        <w:ind w:left="567"/>
        <w:jc w:val="both"/>
      </w:pPr>
      <w:r w:rsidRPr="006145ED">
        <w:t>A Kbt. 69. § (2) bekezdésben foglaltak alapján megfelelőnek talált ajánlatokat az ajá</w:t>
      </w:r>
      <w:r w:rsidRPr="006145ED">
        <w:t>n</w:t>
      </w:r>
      <w:r w:rsidRPr="006145ED">
        <w:t>latkérő az értékelési szempontok szerint értékeli.</w:t>
      </w:r>
    </w:p>
    <w:p w:rsidR="00A56842" w:rsidRPr="006145ED" w:rsidRDefault="00A56842" w:rsidP="00E53403">
      <w:pPr>
        <w:ind w:left="567"/>
        <w:jc w:val="both"/>
      </w:pPr>
      <w:r w:rsidRPr="006145ED">
        <w:t>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w:t>
      </w:r>
      <w:r w:rsidRPr="006145ED">
        <w:t>é</w:t>
      </w:r>
      <w:r w:rsidRPr="006145ED">
        <w:t>ben az eljárást megindító felhívásban előírt igazolások benyújtására. A kapacitásait re</w:t>
      </w:r>
      <w:r w:rsidRPr="006145ED">
        <w:t>n</w:t>
      </w:r>
      <w:r w:rsidRPr="006145ED">
        <w:t>delkezésre bocsátó szervezetnek csak az alkalmassági követelmények tekintetében kell az igazolásokat benyújtani.</w:t>
      </w:r>
    </w:p>
    <w:p w:rsidR="00A56842" w:rsidRPr="006145ED" w:rsidRDefault="00A56842" w:rsidP="00AC05F2">
      <w:pPr>
        <w:jc w:val="both"/>
      </w:pPr>
    </w:p>
    <w:p w:rsidR="00FE076C" w:rsidRPr="006145ED" w:rsidRDefault="00A56842" w:rsidP="00AC05F2">
      <w:pPr>
        <w:ind w:left="567"/>
        <w:jc w:val="both"/>
      </w:pPr>
      <w:r w:rsidRPr="006145ED">
        <w:t>A Kbt. 67. § (1) bekezdése szerinti nyilatkozatban a gazdasági szereplő csupán arról k</w:t>
      </w:r>
      <w:r w:rsidRPr="006145ED">
        <w:t>ö</w:t>
      </w:r>
      <w:r w:rsidRPr="006145ED">
        <w:t>teles nyilatkozni, hogy az általa igazolni kívánt alkalmassági követelmények teljesü</w:t>
      </w:r>
      <w:r w:rsidRPr="006145ED">
        <w:t>l</w:t>
      </w:r>
      <w:r w:rsidRPr="006145ED">
        <w:t>nek, az alkalmassági követelmények teljesítésére vonatkozó részlete</w:t>
      </w:r>
      <w:r w:rsidR="00FE076C" w:rsidRPr="006145ED">
        <w:t>s adatokat nem k</w:t>
      </w:r>
      <w:r w:rsidR="00FE076C" w:rsidRPr="006145ED">
        <w:t>ö</w:t>
      </w:r>
      <w:r w:rsidR="00FE076C" w:rsidRPr="006145ED">
        <w:t>teles megadni.</w:t>
      </w:r>
    </w:p>
    <w:p w:rsidR="00FE076C" w:rsidRPr="006145ED" w:rsidRDefault="00FE076C" w:rsidP="00FE076C">
      <w:pPr>
        <w:jc w:val="both"/>
      </w:pPr>
    </w:p>
    <w:p w:rsidR="00A56842" w:rsidRPr="006145ED" w:rsidRDefault="00B1678D" w:rsidP="00B1678D">
      <w:pPr>
        <w:ind w:left="567"/>
        <w:jc w:val="both"/>
        <w:rPr>
          <w:b/>
        </w:rPr>
      </w:pPr>
      <w:r w:rsidRPr="006145ED">
        <w:rPr>
          <w:b/>
        </w:rPr>
        <w:t>Ajánlatkérő felhívja a figyelmet, hogy ajánlattevő - adott esetben a kapacitássze</w:t>
      </w:r>
      <w:r w:rsidRPr="006145ED">
        <w:rPr>
          <w:b/>
        </w:rPr>
        <w:t>r</w:t>
      </w:r>
      <w:r w:rsidRPr="006145ED">
        <w:rPr>
          <w:b/>
        </w:rPr>
        <w:t>vezet vagy személy - előzetesen csak arról köteles nyilatkozni az ajánlatban, hogy az általa igazolni kívánt alkalmassági követelmények teljesülnek. Az igazolásokat csak az az ajánlattevő - adott esetben kapacitásszervezet vagy személy - köteles b</w:t>
      </w:r>
      <w:r w:rsidRPr="006145ED">
        <w:rPr>
          <w:b/>
        </w:rPr>
        <w:t>e</w:t>
      </w:r>
      <w:r w:rsidRPr="006145ED">
        <w:rPr>
          <w:b/>
        </w:rPr>
        <w:t>nyújtani, akit erre az ajánlatkérő a Kbt. 69.§ (4)-(7) bekezdése szerint felhívott.</w:t>
      </w:r>
    </w:p>
    <w:p w:rsidR="00B1678D" w:rsidRPr="006145ED" w:rsidRDefault="00B1678D" w:rsidP="00B1678D">
      <w:pPr>
        <w:ind w:left="567"/>
        <w:jc w:val="both"/>
      </w:pPr>
    </w:p>
    <w:p w:rsidR="00A56842" w:rsidRPr="006145ED" w:rsidRDefault="00A56842" w:rsidP="000A513F">
      <w:pPr>
        <w:ind w:left="567"/>
        <w:jc w:val="both"/>
      </w:pPr>
      <w:r w:rsidRPr="006145ED">
        <w:t>Ha a Kbt. 69. § (4) bekezdés szerinti ajánlattevő nem vagy az esetleges hiánypótlást, i</w:t>
      </w:r>
      <w:r w:rsidRPr="006145ED">
        <w:t>l</w:t>
      </w:r>
      <w:r w:rsidRPr="006145ED">
        <w:t>letve felvilágosítás kérést követően sem megfelelően nyújtja be az igazolásokat (ideér</w:t>
      </w:r>
      <w:r w:rsidRPr="006145ED">
        <w:t>t</w:t>
      </w:r>
      <w:r w:rsidRPr="006145ED">
        <w:t>ve azt is, ha az igazolás ellentétes a Kbt. 67. § (1) bekezdése szerinti nyilatkozat tarta</w:t>
      </w:r>
      <w:r w:rsidRPr="006145ED">
        <w:t>l</w:t>
      </w:r>
      <w:r w:rsidRPr="006145ED">
        <w:t>mával), az ajánlatkérő ezen ajánlattevő ajánlatának figyelmen kívül hagyásával az ért</w:t>
      </w:r>
      <w:r w:rsidRPr="006145ED">
        <w:t>é</w:t>
      </w:r>
      <w:r w:rsidRPr="006145ED">
        <w:t>kelési szempontokra figyelemmel legkedvezőbbnek tekinthető ajánlattevőt hívja fel a Kbt. 69. § (4) bekezdés szerint az igazolások benyújtására. Az ajánlatkérő az eljárást l</w:t>
      </w:r>
      <w:r w:rsidRPr="006145ED">
        <w:t>e</w:t>
      </w:r>
      <w:r w:rsidRPr="006145ED">
        <w:t>záró döntésben csak olyan ajánlattevőt nevezhet meg nyertes ajánlattevőként, aki az a</w:t>
      </w:r>
      <w:r w:rsidRPr="006145ED">
        <w:t>l</w:t>
      </w:r>
      <w:r w:rsidRPr="006145ED">
        <w:t>kalmassági követelmények, a kizáró okok és a 82. § (5) bekezdése szerinti kritériumok tekintetében a Kbt.-ben és a külön jogszabályban foglaltak szerint előírt igazolási köt</w:t>
      </w:r>
      <w:r w:rsidRPr="006145ED">
        <w:t>e</w:t>
      </w:r>
      <w:r w:rsidRPr="006145ED">
        <w:t>lezettségének eleget tett.</w:t>
      </w:r>
    </w:p>
    <w:p w:rsidR="00A56842" w:rsidRPr="006145ED" w:rsidRDefault="00A56842" w:rsidP="00C74F9F">
      <w:pPr>
        <w:ind w:left="567"/>
        <w:jc w:val="both"/>
      </w:pPr>
      <w:r w:rsidRPr="006145ED">
        <w:lastRenderedPageBreak/>
        <w:t>Az ajánlatkérő az eljárást lezáró döntés meghozatalát megelőzően dönthet úgy, hogy a Kbt. 69. § (4) bekezdésben foglaltak szerint nemcsak a legkedvezőbb, hanem az érték</w:t>
      </w:r>
      <w:r w:rsidRPr="006145ED">
        <w:t>e</w:t>
      </w:r>
      <w:r w:rsidRPr="006145ED">
        <w:t>lési sorrendben azt követő meghatározott számú következő legkedvezőbb ajánlattevőt is felhívja az igazolások benyújtására. Az ajánlatkérő az összegezésben csak akkor neve</w:t>
      </w:r>
      <w:r w:rsidRPr="006145ED">
        <w:t>z</w:t>
      </w:r>
      <w:r w:rsidRPr="006145ED">
        <w:t>heti meg a második legkedvezőbb ajánlattevőt, ha az eljárást lezáró döntés meghozatalát megelőzően őt is felhívta az igazolások benyújtására. E lehetőséggel az ajánlatkérő a</w:t>
      </w:r>
      <w:r w:rsidRPr="006145ED">
        <w:t>k</w:t>
      </w:r>
      <w:r w:rsidRPr="006145ED">
        <w:t>kor élhet, ha az értékelés módszerét figyelembe véve valamelyik ajánlat figyelmen kívül hagyása esetén az ajánlattevők egymáshoz viszonyított sorrendje nem változik.</w:t>
      </w:r>
    </w:p>
    <w:p w:rsidR="00A56842" w:rsidRPr="006145ED" w:rsidRDefault="00A56842" w:rsidP="00C74F9F">
      <w:pPr>
        <w:jc w:val="both"/>
      </w:pPr>
    </w:p>
    <w:p w:rsidR="00A56842" w:rsidRPr="006145ED" w:rsidRDefault="00A56842" w:rsidP="00D21B9D">
      <w:pPr>
        <w:ind w:left="567"/>
        <w:jc w:val="both"/>
      </w:pPr>
      <w:r w:rsidRPr="006145ED">
        <w:t>Az ajánlatt</w:t>
      </w:r>
      <w:r w:rsidR="009E16EE" w:rsidRPr="006145ED">
        <w:t xml:space="preserve">evő </w:t>
      </w:r>
      <w:r w:rsidRPr="006145ED">
        <w:t>utólagos igazolási kötelezettsége arra irányul, hogy bizonyítsa az alka</w:t>
      </w:r>
      <w:r w:rsidRPr="006145ED">
        <w:t>l</w:t>
      </w:r>
      <w:r w:rsidRPr="006145ED">
        <w:t>massági követelmények, a kizáró okok fenn nem állása és a 82. § (5) bekezdése szerinti kritériumok tekintetében a Kbt. 67. § (1) bekezdése szerinti nyilatkozat alapján az ajá</w:t>
      </w:r>
      <w:r w:rsidRPr="006145ED">
        <w:t>n</w:t>
      </w:r>
      <w:r w:rsidRPr="006145ED">
        <w:t>latkérő által figyelembe vett értékek teljesülését. Az alkalmassági követelményeknek való megfelelés, a kizáró okok fenn nem állása és a 82. § (5) bekezdése szerinti kritér</w:t>
      </w:r>
      <w:r w:rsidRPr="006145ED">
        <w:t>i</w:t>
      </w:r>
      <w:r w:rsidRPr="006145ED">
        <w:t>umok tekintetében figyelembe vett értékek teljesülése esetén az ajánlat akkor is érv</w:t>
      </w:r>
      <w:r w:rsidRPr="006145ED">
        <w:t>é</w:t>
      </w:r>
      <w:r w:rsidRPr="006145ED">
        <w:t>nyes, ha a benyújtott igazolások eltérnek a korábbi nyilatkozatban feltüntetett adatoktól.</w:t>
      </w:r>
    </w:p>
    <w:p w:rsidR="00A56842" w:rsidRPr="006145ED" w:rsidRDefault="00A56842" w:rsidP="000F54AD">
      <w:pPr>
        <w:jc w:val="both"/>
      </w:pPr>
    </w:p>
    <w:p w:rsidR="00A56842" w:rsidRPr="006145ED" w:rsidRDefault="00A56842" w:rsidP="006539FF">
      <w:pPr>
        <w:ind w:left="540"/>
        <w:jc w:val="both"/>
      </w:pPr>
      <w:r w:rsidRPr="006145ED">
        <w:t>Ajánlatkérő az ajánlatok részletes átvizsgálásakor megállapított hiányosságainak pótl</w:t>
      </w:r>
      <w:r w:rsidRPr="006145ED">
        <w:t>á</w:t>
      </w:r>
      <w:r w:rsidRPr="006145ED">
        <w:t>sára, továbbá az ajánlatokban található, nem egyértelmű kijelentések, nyilatkozatok, igazolások tartalmának felvilágosítás keretében történő tisztázására a Kbt. 71. §-ában foglaltak szerint lehetőséget biztosít.</w:t>
      </w:r>
    </w:p>
    <w:p w:rsidR="00A56842" w:rsidRPr="006145ED" w:rsidRDefault="00A56842" w:rsidP="00CA4CD3">
      <w:pPr>
        <w:jc w:val="both"/>
      </w:pPr>
    </w:p>
    <w:p w:rsidR="00A56842" w:rsidRPr="006145ED" w:rsidRDefault="00A56842" w:rsidP="00CA4CD3">
      <w:pPr>
        <w:autoSpaceDE w:val="0"/>
        <w:autoSpaceDN w:val="0"/>
        <w:adjustRightInd w:val="0"/>
        <w:ind w:left="567"/>
        <w:jc w:val="both"/>
      </w:pPr>
      <w:r w:rsidRPr="006145ED">
        <w:t>A hiányok pótlása csak arra irányulhat, hogy az ajánlat megfeleljen a közbeszerzési d</w:t>
      </w:r>
      <w:r w:rsidRPr="006145ED">
        <w:t>o</w:t>
      </w:r>
      <w:r w:rsidRPr="006145ED">
        <w:t>kumentumok vagy a jogszabályok előírásainak. A hiánypótlás során az ajánlatban sz</w:t>
      </w:r>
      <w:r w:rsidRPr="006145ED">
        <w:t>e</w:t>
      </w:r>
      <w:r w:rsidRPr="006145ED">
        <w:t>replő iratokat - ideértve a Kbt. 69. § (4)-(5) bekezdése szerint benyújtandó dokument</w:t>
      </w:r>
      <w:r w:rsidRPr="006145ED">
        <w:t>u</w:t>
      </w:r>
      <w:r w:rsidRPr="006145ED">
        <w:t>mokat is - módosítani és kiegészíteni is lehet.</w:t>
      </w:r>
    </w:p>
    <w:p w:rsidR="00A56842" w:rsidRPr="006145ED" w:rsidRDefault="00A56842" w:rsidP="00CA4CD3">
      <w:pPr>
        <w:autoSpaceDE w:val="0"/>
        <w:autoSpaceDN w:val="0"/>
        <w:adjustRightInd w:val="0"/>
        <w:jc w:val="both"/>
      </w:pPr>
    </w:p>
    <w:p w:rsidR="00A56842" w:rsidRPr="006145ED" w:rsidRDefault="00A56842" w:rsidP="00CA4CD3">
      <w:pPr>
        <w:ind w:left="567"/>
        <w:jc w:val="both"/>
      </w:pPr>
      <w:r w:rsidRPr="006145ED">
        <w:t>Ha az ajánlatkérő megállapítja, hogy az ajánlattevő az alkalmasság igazolásához olyan gazdasági szereplő kapacitásaira támaszkodik, vagy olyan alvállalkozót nevezett meg, amely a Kbt. 62. § (1) bekezdés a)-h), k)-n) és p)</w:t>
      </w:r>
      <w:ins w:id="105" w:author="Szerző" w:date="2017-02-20T07:37:00Z">
        <w:r w:rsidR="0067688B">
          <w:t>-</w:t>
        </w:r>
        <w:r w:rsidR="0067688B" w:rsidRPr="00DA3C1E">
          <w:rPr>
            <w:b/>
            <w:rPrChange w:id="106" w:author="Szerző" w:date="2017-03-03T14:51:00Z">
              <w:rPr/>
            </w:rPrChange>
          </w:rPr>
          <w:t>q)</w:t>
        </w:r>
      </w:ins>
      <w:r w:rsidRPr="006145ED">
        <w:t xml:space="preserve"> pontja szerinti, korábbi eljárásban tanúsított magatartás alapján a j) pontja szerinti vagy - ha az ajánlatkérő előírta - a 63. § szerinti kizáró ok hatálya alatt áll, a kizáró okkal érintett gazdasági szereplő kizárása mellett hiánypótlás keretében felhívja az ajánlattevőt vagy a kizárt helyett szükség es</w:t>
      </w:r>
      <w:r w:rsidRPr="006145ED">
        <w:t>e</w:t>
      </w:r>
      <w:r w:rsidRPr="006145ED">
        <w:t>tén más gazdasági szereplő megnevezésére.</w:t>
      </w:r>
    </w:p>
    <w:p w:rsidR="00A56842" w:rsidRPr="006145ED" w:rsidRDefault="00A56842" w:rsidP="00CA4CD3">
      <w:pPr>
        <w:jc w:val="both"/>
      </w:pPr>
    </w:p>
    <w:p w:rsidR="00A56842" w:rsidRPr="006145ED" w:rsidRDefault="00A56842" w:rsidP="00CA4CD3">
      <w:pPr>
        <w:autoSpaceDE w:val="0"/>
        <w:autoSpaceDN w:val="0"/>
        <w:adjustRightInd w:val="0"/>
        <w:ind w:left="567"/>
        <w:jc w:val="both"/>
      </w:pPr>
      <w:r w:rsidRPr="006145ED">
        <w:t>Amíg bármely ajánlattevő számára hiánypótlásra vagy felvilágosítás nyújtására - a Kbt. 71. § (2) bekezdés szerinti felszólításban, illetve értesítésben megjelölt - határidő van folyamatban, az ajánlattevő pótolhat olyan hiányokat, amelyekre nézve az ajánlatkérő nem hívta fel hiánypótlásra.</w:t>
      </w:r>
    </w:p>
    <w:p w:rsidR="00A56842" w:rsidRPr="006145ED" w:rsidRDefault="00A56842" w:rsidP="00CA4CD3">
      <w:pPr>
        <w:autoSpaceDE w:val="0"/>
        <w:autoSpaceDN w:val="0"/>
        <w:adjustRightInd w:val="0"/>
        <w:jc w:val="both"/>
      </w:pPr>
    </w:p>
    <w:p w:rsidR="00A56842" w:rsidRPr="006145ED" w:rsidRDefault="00A56842" w:rsidP="00CA4CD3">
      <w:pPr>
        <w:ind w:left="567"/>
        <w:jc w:val="both"/>
      </w:pPr>
      <w:r w:rsidRPr="006145ED">
        <w:t>Az ajánlatkérő köteles újabb hiánypótlást elrendelni, ha a korábbi hiánypótlási felh</w:t>
      </w:r>
      <w:r w:rsidRPr="006145ED">
        <w:t>í</w:t>
      </w:r>
      <w:r w:rsidRPr="006145ED">
        <w:t>vás(ok)ban nem szereplő hiányt észlelt. Nem köteles az ajánlatkérő újabb hiánypótlást elrendelni, ha a hiánypótlással az ajánlattevő az ajánlatban korábban nem szereplő ga</w:t>
      </w:r>
      <w:r w:rsidRPr="006145ED">
        <w:t>z</w:t>
      </w:r>
      <w:r w:rsidRPr="006145ED">
        <w:t>dasági szereplőt von be az eljárásba, és e gazdasági szereplőre tekintettel lenne szüks</w:t>
      </w:r>
      <w:r w:rsidRPr="006145ED">
        <w:t>é</w:t>
      </w:r>
      <w:r w:rsidRPr="006145ED">
        <w:t>ges az újabb hiánypótlás, feltéve, hogy az eljárást megindító felhívásban feltüntette, hogy ilyen esetben nem - vagy csak az általa meghatározott korlátozással - rendel el újabb hiánypótlást. A korábban megjelölt hiány a későbbi hiánypótlás során már nem pótolható.</w:t>
      </w:r>
    </w:p>
    <w:p w:rsidR="00A56842" w:rsidRPr="006145ED" w:rsidRDefault="00A56842" w:rsidP="004C3AB7">
      <w:pPr>
        <w:jc w:val="both"/>
      </w:pPr>
    </w:p>
    <w:p w:rsidR="00A56842" w:rsidRPr="006145ED" w:rsidRDefault="00A56842" w:rsidP="00CA4CD3">
      <w:pPr>
        <w:autoSpaceDE w:val="0"/>
        <w:autoSpaceDN w:val="0"/>
        <w:adjustRightInd w:val="0"/>
        <w:ind w:left="567"/>
        <w:jc w:val="both"/>
      </w:pPr>
      <w:r w:rsidRPr="006145ED">
        <w:t>Az ajánlatkérő kizárólag az Kbt. 71. § (1)-(2) bekezdésben foglaltak szerint és csak olyan felvilágosítást kérhet, amely az ajánlatok elbírálása érdekében szükséges.</w:t>
      </w:r>
    </w:p>
    <w:p w:rsidR="00A56842" w:rsidRPr="006145ED" w:rsidRDefault="00A56842" w:rsidP="004C3AB7">
      <w:pPr>
        <w:autoSpaceDE w:val="0"/>
        <w:autoSpaceDN w:val="0"/>
        <w:adjustRightInd w:val="0"/>
        <w:jc w:val="both"/>
      </w:pPr>
    </w:p>
    <w:p w:rsidR="00A56842" w:rsidRPr="006145ED" w:rsidRDefault="00A56842" w:rsidP="00CA4CD3">
      <w:pPr>
        <w:autoSpaceDE w:val="0"/>
        <w:autoSpaceDN w:val="0"/>
        <w:adjustRightInd w:val="0"/>
        <w:ind w:left="567"/>
        <w:jc w:val="both"/>
      </w:pPr>
      <w:r w:rsidRPr="006145ED">
        <w:t>A hiánypótlás vagy a felvilágosítás megadása:</w:t>
      </w:r>
    </w:p>
    <w:p w:rsidR="00A56842" w:rsidRPr="006145ED" w:rsidRDefault="00A56842" w:rsidP="00CA4CD3">
      <w:pPr>
        <w:autoSpaceDE w:val="0"/>
        <w:autoSpaceDN w:val="0"/>
        <w:adjustRightInd w:val="0"/>
        <w:spacing w:after="13"/>
        <w:ind w:left="567"/>
        <w:jc w:val="both"/>
      </w:pPr>
      <w:r w:rsidRPr="006145ED">
        <w:t>a) nem járhat a Kbt. 2. § (1)-(3) és (5) bekezdésében foglalt alapelvek sérelmével és</w:t>
      </w:r>
    </w:p>
    <w:p w:rsidR="00A56842" w:rsidRPr="006145ED" w:rsidRDefault="00A56842" w:rsidP="00CA4CD3">
      <w:pPr>
        <w:autoSpaceDE w:val="0"/>
        <w:autoSpaceDN w:val="0"/>
        <w:adjustRightInd w:val="0"/>
        <w:ind w:left="567"/>
        <w:jc w:val="both"/>
      </w:pPr>
      <w:r w:rsidRPr="006145ED">
        <w:t xml:space="preserve">b) </w:t>
      </w:r>
      <w:ins w:id="107" w:author="Szerző" w:date="2017-02-20T06:56:00Z">
        <w:r w:rsidR="00E54F74" w:rsidRPr="00DA3C1E">
          <w:rPr>
            <w:b/>
            <w:rPrChange w:id="108" w:author="Szerző" w:date="2017-03-03T14:51:00Z">
              <w:rPr/>
            </w:rPrChange>
          </w:rPr>
          <w:t>annak során</w:t>
        </w:r>
        <w:r w:rsidR="00E54F74">
          <w:t xml:space="preserve"> </w:t>
        </w:r>
      </w:ins>
      <w:r w:rsidRPr="006145ED">
        <w:t>az ajánlatban a beszerzés tárgyának jellemzőire, az ajánlattevő szerz</w:t>
      </w:r>
      <w:r w:rsidRPr="006145ED">
        <w:t>ő</w:t>
      </w:r>
      <w:r w:rsidRPr="006145ED">
        <w:t>déses kötelezettsége végrehajtásának módjára vagy a szerződés más feltételeire vona</w:t>
      </w:r>
      <w:r w:rsidRPr="006145ED">
        <w:t>t</w:t>
      </w:r>
      <w:r w:rsidRPr="006145ED">
        <w:t>kozó dokumentum tekintetében csak olyan nem jelentős, egyedi részletkérdésre vona</w:t>
      </w:r>
      <w:r w:rsidRPr="006145ED">
        <w:t>t</w:t>
      </w:r>
      <w:r w:rsidRPr="006145ED">
        <w:t>kozó hiba javítható vagy hiány pótolható, továbbá átalánydíjas szerződés esetén az ár</w:t>
      </w:r>
      <w:r w:rsidRPr="006145ED">
        <w:t>a</w:t>
      </w:r>
      <w:r w:rsidRPr="006145ED">
        <w:t>zott költségvetés (részletes árajánlat) valamely tétele és egységára pótolható, módosíth</w:t>
      </w:r>
      <w:r w:rsidRPr="006145ED">
        <w:t>a</w:t>
      </w:r>
      <w:r w:rsidRPr="006145ED">
        <w:t>tó, kiegészíthető vagy törölhető, amelynek változása a teljes ajánlati árat vagy annak é</w:t>
      </w:r>
      <w:r w:rsidRPr="006145ED">
        <w:t>r</w:t>
      </w:r>
      <w:r w:rsidRPr="006145ED">
        <w:t>tékelés alá eső részösszegét és az ajánlattevők között az értékeléskor kialakuló sorrendet nem befolyásolja.</w:t>
      </w:r>
    </w:p>
    <w:p w:rsidR="00A56842" w:rsidRPr="006145ED" w:rsidRDefault="00A56842" w:rsidP="004C3AB7">
      <w:pPr>
        <w:jc w:val="both"/>
      </w:pPr>
    </w:p>
    <w:p w:rsidR="00A56842" w:rsidRPr="006145ED" w:rsidRDefault="00A56842" w:rsidP="00CA4CD3">
      <w:pPr>
        <w:ind w:left="567"/>
        <w:jc w:val="both"/>
      </w:pPr>
      <w:r w:rsidRPr="006145ED">
        <w:t>Ha az ajánlatkérő az ajánlatban az értékelésre kiható számítási hibát észlel, annak jav</w:t>
      </w:r>
      <w:r w:rsidRPr="006145ED">
        <w:t>í</w:t>
      </w:r>
      <w:r w:rsidRPr="006145ED">
        <w:t>tását az ajánlatkérő végzi el úgy, hogy a közbeszerzés tárgya elemeinek tételesen me</w:t>
      </w:r>
      <w:r w:rsidRPr="006145ED">
        <w:t>g</w:t>
      </w:r>
      <w:r w:rsidRPr="006145ED">
        <w:t>határozott értékeit (az alapadatokat) alapul véve számítja ki az összesített ellenértéket vagy más - az ajánlatban megtalálható számításon alapuló - adatot. A számítási hiba j</w:t>
      </w:r>
      <w:r w:rsidRPr="006145ED">
        <w:t>a</w:t>
      </w:r>
      <w:r w:rsidRPr="006145ED">
        <w:t>vításáról az összes ajánlattevőt egyidejűleg, közvetlenül, írásban, haladéktalanul táj</w:t>
      </w:r>
      <w:r w:rsidRPr="006145ED">
        <w:t>é</w:t>
      </w:r>
      <w:r w:rsidRPr="006145ED">
        <w:t>koztatni kell.</w:t>
      </w:r>
    </w:p>
    <w:p w:rsidR="00A56842" w:rsidRPr="006145ED" w:rsidRDefault="00A56842" w:rsidP="004C3AB7">
      <w:pPr>
        <w:jc w:val="both"/>
      </w:pPr>
    </w:p>
    <w:p w:rsidR="00A56842" w:rsidRPr="006145ED" w:rsidRDefault="00A56842" w:rsidP="00CA4CD3">
      <w:pPr>
        <w:ind w:left="567"/>
        <w:jc w:val="both"/>
      </w:pPr>
      <w:r w:rsidRPr="006145ED">
        <w:t>Az ajánlatkérő az értékelés szempontjából lényeges ajánlati elemek tartalmát megalap</w:t>
      </w:r>
      <w:r w:rsidRPr="006145ED">
        <w:t>o</w:t>
      </w:r>
      <w:r w:rsidRPr="006145ED">
        <w:t>zó adatokat, valamint indokolást köteles írásban kérni és erről a kérésről a többi ajánla</w:t>
      </w:r>
      <w:r w:rsidRPr="006145ED">
        <w:t>t</w:t>
      </w:r>
      <w:r w:rsidRPr="006145ED">
        <w:t>tevőt egyidejűleg, írásban értesíteni, ha az ajánlat a megkötni tervezett szerződés tárgy</w:t>
      </w:r>
      <w:r w:rsidRPr="006145ED">
        <w:t>á</w:t>
      </w:r>
      <w:r w:rsidRPr="006145ED">
        <w:t>ra figyelemmel aránytalanul alacsony összeget tartalmaz az értékelési szempontként f</w:t>
      </w:r>
      <w:r w:rsidRPr="006145ED">
        <w:t>i</w:t>
      </w:r>
      <w:r w:rsidRPr="006145ED">
        <w:t>gyelembe vett ár vagy költség, vagy azoknak valamely önállóan értékelésre kerülő el</w:t>
      </w:r>
      <w:r w:rsidRPr="006145ED">
        <w:t>e</w:t>
      </w:r>
      <w:r w:rsidRPr="006145ED">
        <w:t>me tekintetében.</w:t>
      </w:r>
    </w:p>
    <w:p w:rsidR="00A56842" w:rsidRPr="006145ED" w:rsidRDefault="00A56842" w:rsidP="004C3AB7">
      <w:pPr>
        <w:jc w:val="both"/>
      </w:pPr>
    </w:p>
    <w:p w:rsidR="00A56842" w:rsidRPr="006145ED" w:rsidRDefault="00A56842" w:rsidP="00CA4CD3">
      <w:pPr>
        <w:ind w:left="567"/>
        <w:jc w:val="both"/>
      </w:pPr>
      <w:r w:rsidRPr="006145ED">
        <w:t>A Kbt. 72. § (1)-(6) bekezdésben foglalt eljárásrendet megfelelően alkalmazni kell arra az esetre is, ha az ajánlatnak valamely egyéb eleme tartalmaz teljesíthetetlennek ítélt k</w:t>
      </w:r>
      <w:r w:rsidRPr="006145ED">
        <w:t>ö</w:t>
      </w:r>
      <w:r w:rsidRPr="006145ED">
        <w:t>telezettségvállalást. Ebben az esetben az ajánlatkérő érvénytelennek nyilvánítja az ajá</w:t>
      </w:r>
      <w:r w:rsidRPr="006145ED">
        <w:t>n</w:t>
      </w:r>
      <w:r w:rsidRPr="006145ED">
        <w:t>latot, ha a közölt információk nem indokolják megfelelően, hogy az adott kötelezettsé</w:t>
      </w:r>
      <w:r w:rsidRPr="006145ED">
        <w:t>g</w:t>
      </w:r>
      <w:r w:rsidRPr="006145ED">
        <w:t>vállalás teljesíthető.</w:t>
      </w:r>
    </w:p>
    <w:p w:rsidR="0009004B" w:rsidRPr="006145ED" w:rsidRDefault="0009004B" w:rsidP="004C3AB7">
      <w:pPr>
        <w:jc w:val="both"/>
      </w:pPr>
    </w:p>
    <w:p w:rsidR="00A56842" w:rsidRPr="006145ED" w:rsidRDefault="00A56842" w:rsidP="00785471">
      <w:pPr>
        <w:numPr>
          <w:ilvl w:val="0"/>
          <w:numId w:val="15"/>
        </w:numPr>
        <w:ind w:left="540" w:hanging="540"/>
        <w:jc w:val="both"/>
        <w:rPr>
          <w:b/>
          <w:bCs/>
        </w:rPr>
      </w:pPr>
      <w:r w:rsidRPr="006145ED">
        <w:rPr>
          <w:b/>
          <w:bCs/>
        </w:rPr>
        <w:t>Az ajánlat érvénytelensége</w:t>
      </w:r>
    </w:p>
    <w:p w:rsidR="00A56842" w:rsidRPr="006145ED" w:rsidRDefault="00A56842" w:rsidP="00CB12F3">
      <w:pPr>
        <w:jc w:val="both"/>
      </w:pPr>
    </w:p>
    <w:p w:rsidR="00A56842" w:rsidRPr="006145ED" w:rsidRDefault="00A56842" w:rsidP="006539FF">
      <w:pPr>
        <w:ind w:left="540"/>
        <w:jc w:val="both"/>
      </w:pPr>
      <w:r w:rsidRPr="006145ED">
        <w:t>Az ajánlatok érvénytelensége a Kbt. 73. § (1) bekezdésének a)-f) pontjaira, (2) bekezd</w:t>
      </w:r>
      <w:r w:rsidRPr="006145ED">
        <w:t>é</w:t>
      </w:r>
      <w:r w:rsidRPr="006145ED">
        <w:t>sére, valamint a (6) bekezdés (a)-(c) pontjaira való hivatkozással kerül megállapításra, az ajánlattevő eljárásból való kizárásáról ajánlatkérő a Kbt. 74. § (1)-(2) bekezdései sz</w:t>
      </w:r>
      <w:r w:rsidRPr="006145ED">
        <w:t>e</w:t>
      </w:r>
      <w:r w:rsidRPr="006145ED">
        <w:t>rint dönt.</w:t>
      </w:r>
    </w:p>
    <w:p w:rsidR="00A56842" w:rsidRPr="006145ED" w:rsidRDefault="00A56842" w:rsidP="0015044E">
      <w:pPr>
        <w:jc w:val="both"/>
      </w:pPr>
    </w:p>
    <w:p w:rsidR="00A56842" w:rsidRPr="006145ED" w:rsidRDefault="00A56842" w:rsidP="0015044E">
      <w:pPr>
        <w:ind w:left="540"/>
        <w:jc w:val="both"/>
      </w:pPr>
      <w:r w:rsidRPr="006145ED">
        <w:t>A Kbt. 73. § (1) bekezdés alapján érvénytelen az ajánlat, ha:</w:t>
      </w:r>
    </w:p>
    <w:p w:rsidR="00A56842" w:rsidRPr="006145ED" w:rsidRDefault="00A56842" w:rsidP="0015044E">
      <w:pPr>
        <w:autoSpaceDE w:val="0"/>
        <w:autoSpaceDN w:val="0"/>
        <w:adjustRightInd w:val="0"/>
        <w:jc w:val="both"/>
      </w:pPr>
    </w:p>
    <w:p w:rsidR="00A56842" w:rsidRPr="006145ED" w:rsidRDefault="00A56842" w:rsidP="0015044E">
      <w:pPr>
        <w:autoSpaceDE w:val="0"/>
        <w:autoSpaceDN w:val="0"/>
        <w:adjustRightInd w:val="0"/>
        <w:spacing w:after="13"/>
        <w:ind w:left="540"/>
        <w:jc w:val="both"/>
      </w:pPr>
      <w:r w:rsidRPr="006145ED">
        <w:t>a) azt az ajánlattételi határidő lejárta után nyújtották be;</w:t>
      </w:r>
    </w:p>
    <w:p w:rsidR="00A56842" w:rsidRPr="006145ED" w:rsidRDefault="00A56842" w:rsidP="0015044E">
      <w:pPr>
        <w:autoSpaceDE w:val="0"/>
        <w:autoSpaceDN w:val="0"/>
        <w:adjustRightInd w:val="0"/>
        <w:spacing w:after="13"/>
        <w:ind w:left="540"/>
        <w:jc w:val="both"/>
      </w:pPr>
      <w:r w:rsidRPr="006145ED">
        <w:t>b) az ajánlattevőt az eljárásból kizárták;</w:t>
      </w:r>
    </w:p>
    <w:p w:rsidR="00A56842" w:rsidRPr="006145ED" w:rsidRDefault="00A56842" w:rsidP="0015044E">
      <w:pPr>
        <w:autoSpaceDE w:val="0"/>
        <w:autoSpaceDN w:val="0"/>
        <w:adjustRightInd w:val="0"/>
        <w:spacing w:after="13"/>
        <w:ind w:left="540"/>
        <w:jc w:val="both"/>
      </w:pPr>
      <w:r w:rsidRPr="006145ED">
        <w:t>c) ha az ajánlattevő alvállalkozója, vagy az alkalmasság igazolásában részt vevő szerv</w:t>
      </w:r>
      <w:r w:rsidRPr="006145ED">
        <w:t>e</w:t>
      </w:r>
      <w:r w:rsidRPr="006145ED">
        <w:t>zet a Kbt. 62. § (1) bekezdés i) pontja, vagy az adott eljárásban felmerült magatartása alapján j) pontja szerinti kizáró ok miatt kizárásra került;</w:t>
      </w:r>
    </w:p>
    <w:p w:rsidR="00A56842" w:rsidRPr="006145ED" w:rsidRDefault="00A56842" w:rsidP="0015044E">
      <w:pPr>
        <w:autoSpaceDE w:val="0"/>
        <w:autoSpaceDN w:val="0"/>
        <w:adjustRightInd w:val="0"/>
        <w:spacing w:after="13"/>
        <w:ind w:left="540"/>
        <w:jc w:val="both"/>
      </w:pPr>
      <w:r w:rsidRPr="006145ED">
        <w:t>d) az ajánlattevő nem felel meg a szerződés teljesítéséhez szükséges alkalmassági köv</w:t>
      </w:r>
      <w:r w:rsidRPr="006145ED">
        <w:t>e</w:t>
      </w:r>
      <w:r w:rsidRPr="006145ED">
        <w:t>telményeknek, vagy nem igazolta megfelelően a követelményeknek való megfelelést;</w:t>
      </w:r>
    </w:p>
    <w:p w:rsidR="00A56842" w:rsidRPr="006145ED" w:rsidRDefault="00A56842" w:rsidP="0015044E">
      <w:pPr>
        <w:autoSpaceDE w:val="0"/>
        <w:autoSpaceDN w:val="0"/>
        <w:adjustRightInd w:val="0"/>
        <w:ind w:left="540"/>
        <w:jc w:val="both"/>
      </w:pPr>
      <w:r w:rsidRPr="006145ED">
        <w:t>e) egyéb módon nem felel meg az ajánlati, ajánlattételi felhívásban és a közbeszerzési dokumentumokban, valamint a jogszabályokban meghatározott feltételeknek, ide nem az ajánlat ajánlatkérő által előírt formai követelményeit;</w:t>
      </w:r>
    </w:p>
    <w:p w:rsidR="00A56842" w:rsidRPr="006145ED" w:rsidRDefault="00A56842" w:rsidP="0015044E">
      <w:pPr>
        <w:autoSpaceDE w:val="0"/>
        <w:autoSpaceDN w:val="0"/>
        <w:adjustRightInd w:val="0"/>
        <w:ind w:left="540"/>
        <w:jc w:val="both"/>
      </w:pPr>
      <w:r w:rsidRPr="006145ED">
        <w:lastRenderedPageBreak/>
        <w:t>f) az ajánlattevő</w:t>
      </w:r>
    </w:p>
    <w:p w:rsidR="00A56842" w:rsidRPr="006145ED" w:rsidRDefault="00A56842" w:rsidP="0015044E">
      <w:pPr>
        <w:autoSpaceDE w:val="0"/>
        <w:autoSpaceDN w:val="0"/>
        <w:adjustRightInd w:val="0"/>
        <w:ind w:left="540"/>
        <w:jc w:val="both"/>
      </w:pPr>
      <w:r w:rsidRPr="006145ED">
        <w:t>fa) valamely adatot a Kbt. 44. § (2)-(3) bekezdésébe ütköző módon minősít üzleti tito</w:t>
      </w:r>
      <w:r w:rsidRPr="006145ED">
        <w:t>k</w:t>
      </w:r>
      <w:r w:rsidRPr="006145ED">
        <w:t>nak és ezt az ajánlatkérő hiánypótlási felhívását követően sem javítja; vagy</w:t>
      </w:r>
    </w:p>
    <w:p w:rsidR="00A56842" w:rsidRPr="006145ED" w:rsidRDefault="00A56842" w:rsidP="0015044E">
      <w:pPr>
        <w:ind w:left="540"/>
        <w:jc w:val="both"/>
      </w:pPr>
      <w:r w:rsidRPr="006145ED">
        <w:t>fb) a Kbt. 44. § (1) bekezdése szerinti indokolás a hiánypótlást követően sem megfelelő.</w:t>
      </w:r>
    </w:p>
    <w:p w:rsidR="00A56842" w:rsidRPr="006145ED" w:rsidRDefault="00A56842" w:rsidP="0015044E">
      <w:pPr>
        <w:jc w:val="both"/>
      </w:pPr>
    </w:p>
    <w:p w:rsidR="00A56842" w:rsidRPr="006145ED" w:rsidRDefault="00A56842" w:rsidP="00C500FB">
      <w:pPr>
        <w:ind w:left="540"/>
        <w:jc w:val="both"/>
      </w:pPr>
      <w:r w:rsidRPr="006145ED">
        <w:t>A Kbt. 73. § (1) bekezdésben foglaltakon túl az ajánlat érvénytelen, ha aránytalanul al</w:t>
      </w:r>
      <w:r w:rsidRPr="006145ED">
        <w:t>a</w:t>
      </w:r>
      <w:r w:rsidRPr="006145ED">
        <w:t>csony ellenszolgáltatást vagy más teljesíthetetlen feltételt tartalmaz [72. §].</w:t>
      </w:r>
    </w:p>
    <w:p w:rsidR="00A56842" w:rsidRPr="006145ED" w:rsidRDefault="00A56842" w:rsidP="00F95862">
      <w:pPr>
        <w:jc w:val="both"/>
      </w:pPr>
    </w:p>
    <w:p w:rsidR="00A56842" w:rsidRPr="006145ED" w:rsidRDefault="00A56842" w:rsidP="00F95862">
      <w:pPr>
        <w:autoSpaceDE w:val="0"/>
        <w:autoSpaceDN w:val="0"/>
        <w:adjustRightInd w:val="0"/>
        <w:ind w:left="567"/>
        <w:jc w:val="both"/>
      </w:pPr>
      <w:r w:rsidRPr="006145ED">
        <w:t>A Kbt. 73. § (1) bekezdés e) pontja alapján érvénytelen különösen az ajánlat, ha</w:t>
      </w:r>
    </w:p>
    <w:p w:rsidR="00A56842" w:rsidRPr="006145ED" w:rsidRDefault="00A56842" w:rsidP="00F95862">
      <w:pPr>
        <w:autoSpaceDE w:val="0"/>
        <w:autoSpaceDN w:val="0"/>
        <w:adjustRightInd w:val="0"/>
        <w:spacing w:after="13"/>
        <w:ind w:left="567"/>
        <w:jc w:val="both"/>
      </w:pPr>
      <w:r w:rsidRPr="006145ED">
        <w:t>a) azt az ajánlati kötöttség fennállása ellenére az ajánlattevő visszavonta;</w:t>
      </w:r>
    </w:p>
    <w:p w:rsidR="00A56842" w:rsidRPr="006145ED" w:rsidRDefault="00A56842" w:rsidP="00F95862">
      <w:pPr>
        <w:autoSpaceDE w:val="0"/>
        <w:autoSpaceDN w:val="0"/>
        <w:adjustRightInd w:val="0"/>
        <w:spacing w:after="13"/>
        <w:ind w:left="567"/>
        <w:jc w:val="both"/>
      </w:pPr>
      <w:r w:rsidRPr="006145ED">
        <w:t>b) az ajánlattevő az ajánlati biztosítékot határidőre nem vagy az előírt mértéknél kisebb összegben bocsátotta rendelkezésre;</w:t>
      </w:r>
    </w:p>
    <w:p w:rsidR="00A56842" w:rsidRPr="006145ED" w:rsidRDefault="00A56842" w:rsidP="00F95862">
      <w:pPr>
        <w:autoSpaceDE w:val="0"/>
        <w:autoSpaceDN w:val="0"/>
        <w:adjustRightInd w:val="0"/>
        <w:ind w:left="567"/>
        <w:jc w:val="both"/>
      </w:pPr>
      <w:r w:rsidRPr="006145ED">
        <w:t>c) az ajánlatkérő az eljárást megindító felhívásban előre meghatározott egy olyan össz</w:t>
      </w:r>
      <w:r w:rsidRPr="006145ED">
        <w:t>e</w:t>
      </w:r>
      <w:r w:rsidRPr="006145ED">
        <w:t>get, amelyet meghaladó árat vagy költséget tartalmazó ajánlatot a bírálat során érvényt</w:t>
      </w:r>
      <w:r w:rsidRPr="006145ED">
        <w:t>e</w:t>
      </w:r>
      <w:r w:rsidRPr="006145ED">
        <w:t>lenné fog nyilvánítani, és az ajánlat ezen összeget meghaladja.</w:t>
      </w:r>
    </w:p>
    <w:p w:rsidR="00A56842" w:rsidRPr="006145ED" w:rsidRDefault="00A56842" w:rsidP="00F95862">
      <w:pPr>
        <w:jc w:val="both"/>
      </w:pPr>
    </w:p>
    <w:p w:rsidR="00A56842" w:rsidRPr="006145ED" w:rsidRDefault="00A56842" w:rsidP="00F95862">
      <w:pPr>
        <w:autoSpaceDE w:val="0"/>
        <w:autoSpaceDN w:val="0"/>
        <w:adjustRightInd w:val="0"/>
        <w:ind w:left="567"/>
      </w:pPr>
      <w:r w:rsidRPr="006145ED">
        <w:t>A Kbt. 74. § (1) bekezdés alapján az ajánlatkérőnek ki kell zárnia az eljárásból azt az ajánlattevőt, alvállalkozót vagy az alkalmasság igazolásában részt vevő szervezetet, aki</w:t>
      </w:r>
    </w:p>
    <w:p w:rsidR="00A56842" w:rsidRPr="006145ED" w:rsidRDefault="00A56842" w:rsidP="00F95862">
      <w:pPr>
        <w:autoSpaceDE w:val="0"/>
        <w:autoSpaceDN w:val="0"/>
        <w:adjustRightInd w:val="0"/>
        <w:spacing w:after="13"/>
        <w:ind w:left="567"/>
      </w:pPr>
      <w:r w:rsidRPr="006145ED">
        <w:t>a) a kizáró okok [62. §, és ha az ajánlatkérő előírta 63. §] hatálya alá tartozik;</w:t>
      </w:r>
    </w:p>
    <w:p w:rsidR="00A56842" w:rsidRPr="006145ED" w:rsidRDefault="00A56842" w:rsidP="00F95862">
      <w:pPr>
        <w:autoSpaceDE w:val="0"/>
        <w:autoSpaceDN w:val="0"/>
        <w:adjustRightInd w:val="0"/>
        <w:ind w:left="567"/>
      </w:pPr>
      <w:r w:rsidRPr="006145ED">
        <w:t>b) részéről a kizáró ok az eljárás során következett be.</w:t>
      </w:r>
    </w:p>
    <w:p w:rsidR="00A56842" w:rsidRPr="006145ED" w:rsidRDefault="00A56842" w:rsidP="00F95862">
      <w:pPr>
        <w:autoSpaceDE w:val="0"/>
        <w:autoSpaceDN w:val="0"/>
        <w:adjustRightInd w:val="0"/>
        <w:jc w:val="both"/>
      </w:pPr>
    </w:p>
    <w:p w:rsidR="00A56842" w:rsidRPr="006145ED" w:rsidRDefault="00A56842" w:rsidP="00F95862">
      <w:pPr>
        <w:ind w:left="540"/>
        <w:jc w:val="both"/>
      </w:pPr>
      <w:r w:rsidRPr="006145ED">
        <w:t>A Kbt. 74. § (2) bekezdés alapján az ajánlatkérő kizárhatja az eljárásból</w:t>
      </w:r>
    </w:p>
    <w:p w:rsidR="00A56842" w:rsidRPr="006145ED" w:rsidRDefault="00A56842" w:rsidP="00F95862">
      <w:pPr>
        <w:autoSpaceDE w:val="0"/>
        <w:autoSpaceDN w:val="0"/>
        <w:adjustRightInd w:val="0"/>
        <w:spacing w:after="13"/>
        <w:ind w:left="567"/>
        <w:jc w:val="both"/>
      </w:pPr>
      <w:r w:rsidRPr="006145ED">
        <w:t>a) azt az ajánlattevőt, aki számára nem kell nemzeti elbánást nyújtani [2. § (5) beke</w:t>
      </w:r>
      <w:r w:rsidRPr="006145ED">
        <w:t>z</w:t>
      </w:r>
      <w:r w:rsidRPr="006145ED">
        <w:t>dés],</w:t>
      </w:r>
    </w:p>
    <w:p w:rsidR="00A56842" w:rsidRPr="006145ED" w:rsidRDefault="00A56842" w:rsidP="00671BA5">
      <w:pPr>
        <w:autoSpaceDE w:val="0"/>
        <w:autoSpaceDN w:val="0"/>
        <w:adjustRightInd w:val="0"/>
        <w:ind w:left="567"/>
        <w:jc w:val="both"/>
      </w:pPr>
      <w:r w:rsidRPr="006145ED">
        <w:t>b) azt az ajánlattevőt, aki ajánlatában olyan származású árut ajánl, amely számára nem kell nemzeti elbánást nyújtani [2. § (5) bekezdés].</w:t>
      </w:r>
    </w:p>
    <w:p w:rsidR="00A56842" w:rsidRPr="006145ED" w:rsidRDefault="00A56842" w:rsidP="00671BA5">
      <w:pPr>
        <w:jc w:val="both"/>
      </w:pPr>
      <w:bookmarkStart w:id="109" w:name="pr587"/>
      <w:bookmarkStart w:id="110" w:name="pr592"/>
      <w:bookmarkStart w:id="111" w:name="pr594"/>
      <w:bookmarkEnd w:id="109"/>
      <w:bookmarkEnd w:id="110"/>
      <w:bookmarkEnd w:id="111"/>
    </w:p>
    <w:p w:rsidR="00A56842" w:rsidRPr="006145ED" w:rsidRDefault="00A56842" w:rsidP="00671BA5">
      <w:pPr>
        <w:ind w:left="567"/>
        <w:jc w:val="both"/>
      </w:pPr>
      <w:r w:rsidRPr="006145ED">
        <w:t>A Kbt. 79. § (1) bekezdés alapján az ajánlatkérő írásban tájékoztatja az ajánlattevőt ajánlatának, érvénytelenné nyilvánításáról, valamely gazdasági szereplő kizárásáról, v</w:t>
      </w:r>
      <w:r w:rsidRPr="006145ED">
        <w:t>a</w:t>
      </w:r>
      <w:r w:rsidRPr="006145ED">
        <w:t>lamint ezek részletes indokáról, az erről hozott döntést követően a lehető leghamarabb, de legkésőbb három munkanapon belül.</w:t>
      </w:r>
    </w:p>
    <w:p w:rsidR="00A56842" w:rsidRPr="006145ED" w:rsidRDefault="00A56842" w:rsidP="00671BA5">
      <w:pPr>
        <w:jc w:val="both"/>
      </w:pPr>
    </w:p>
    <w:p w:rsidR="00A56842" w:rsidRPr="006145ED" w:rsidRDefault="00A56842" w:rsidP="00785471">
      <w:pPr>
        <w:numPr>
          <w:ilvl w:val="0"/>
          <w:numId w:val="15"/>
        </w:numPr>
        <w:ind w:left="540" w:hanging="540"/>
        <w:jc w:val="both"/>
        <w:rPr>
          <w:b/>
          <w:bCs/>
        </w:rPr>
      </w:pPr>
      <w:r w:rsidRPr="006145ED">
        <w:rPr>
          <w:b/>
          <w:bCs/>
        </w:rPr>
        <w:t>Az értékelés szempontja, az ajánlatok értékelése és összehasonlítása</w:t>
      </w:r>
    </w:p>
    <w:p w:rsidR="00A56842" w:rsidRPr="006145ED" w:rsidRDefault="00A56842" w:rsidP="00671BA5">
      <w:pPr>
        <w:jc w:val="both"/>
      </w:pPr>
    </w:p>
    <w:p w:rsidR="00FE61B8" w:rsidRPr="006145ED" w:rsidRDefault="00FE61B8" w:rsidP="00FE61B8">
      <w:pPr>
        <w:autoSpaceDE w:val="0"/>
        <w:autoSpaceDN w:val="0"/>
        <w:adjustRightInd w:val="0"/>
        <w:ind w:left="567"/>
        <w:jc w:val="both"/>
      </w:pPr>
      <w:bookmarkStart w:id="112" w:name="_Toc382224847"/>
      <w:bookmarkStart w:id="113" w:name="_Toc382225738"/>
      <w:bookmarkStart w:id="114" w:name="_Toc382226628"/>
      <w:bookmarkStart w:id="115" w:name="_Toc382240928"/>
      <w:bookmarkStart w:id="116" w:name="_Toc382241827"/>
      <w:bookmarkStart w:id="117" w:name="_Toc382407255"/>
      <w:bookmarkStart w:id="118" w:name="_Toc382408140"/>
      <w:bookmarkStart w:id="119" w:name="_Toc382409027"/>
      <w:bookmarkStart w:id="120" w:name="_Toc382410582"/>
      <w:bookmarkStart w:id="121" w:name="_Toc382469257"/>
      <w:bookmarkStart w:id="122" w:name="_Toc382470143"/>
      <w:bookmarkStart w:id="123" w:name="_Toc382471032"/>
      <w:bookmarkStart w:id="124" w:name="_Toc382471921"/>
      <w:bookmarkStart w:id="125" w:name="_Toc382224848"/>
      <w:bookmarkStart w:id="126" w:name="_Toc382225739"/>
      <w:bookmarkStart w:id="127" w:name="_Toc382226629"/>
      <w:bookmarkStart w:id="128" w:name="_Toc382240929"/>
      <w:bookmarkStart w:id="129" w:name="_Toc382241828"/>
      <w:bookmarkStart w:id="130" w:name="_Toc382407256"/>
      <w:bookmarkStart w:id="131" w:name="_Toc382408141"/>
      <w:bookmarkStart w:id="132" w:name="_Toc382409028"/>
      <w:bookmarkStart w:id="133" w:name="_Toc382410583"/>
      <w:bookmarkStart w:id="134" w:name="_Toc382469258"/>
      <w:bookmarkStart w:id="135" w:name="_Toc382470144"/>
      <w:bookmarkStart w:id="136" w:name="_Toc382471033"/>
      <w:bookmarkStart w:id="137" w:name="_Toc382471922"/>
      <w:bookmarkStart w:id="138" w:name="_Toc382224849"/>
      <w:bookmarkStart w:id="139" w:name="_Toc382225740"/>
      <w:bookmarkStart w:id="140" w:name="_Toc382226630"/>
      <w:bookmarkStart w:id="141" w:name="_Toc382240930"/>
      <w:bookmarkStart w:id="142" w:name="_Toc382241829"/>
      <w:bookmarkStart w:id="143" w:name="_Toc382407257"/>
      <w:bookmarkStart w:id="144" w:name="_Toc382408142"/>
      <w:bookmarkStart w:id="145" w:name="_Toc382409029"/>
      <w:bookmarkStart w:id="146" w:name="_Toc382410584"/>
      <w:bookmarkStart w:id="147" w:name="_Toc382469259"/>
      <w:bookmarkStart w:id="148" w:name="_Toc382470145"/>
      <w:bookmarkStart w:id="149" w:name="_Toc382471034"/>
      <w:bookmarkStart w:id="150" w:name="_Toc382471923"/>
      <w:bookmarkStart w:id="151" w:name="_Toc382224850"/>
      <w:bookmarkStart w:id="152" w:name="_Toc382225741"/>
      <w:bookmarkStart w:id="153" w:name="_Toc382226631"/>
      <w:bookmarkStart w:id="154" w:name="_Toc382240931"/>
      <w:bookmarkStart w:id="155" w:name="_Toc382241830"/>
      <w:bookmarkStart w:id="156" w:name="_Toc382407258"/>
      <w:bookmarkStart w:id="157" w:name="_Toc382408143"/>
      <w:bookmarkStart w:id="158" w:name="_Toc382409030"/>
      <w:bookmarkStart w:id="159" w:name="_Toc382410585"/>
      <w:bookmarkStart w:id="160" w:name="_Toc382469260"/>
      <w:bookmarkStart w:id="161" w:name="_Toc382470146"/>
      <w:bookmarkStart w:id="162" w:name="_Toc382471035"/>
      <w:bookmarkStart w:id="163" w:name="_Toc382471924"/>
      <w:bookmarkStart w:id="164" w:name="_Toc382224851"/>
      <w:bookmarkStart w:id="165" w:name="_Toc382225742"/>
      <w:bookmarkStart w:id="166" w:name="_Toc382226632"/>
      <w:bookmarkStart w:id="167" w:name="_Toc382240932"/>
      <w:bookmarkStart w:id="168" w:name="_Toc382241831"/>
      <w:bookmarkStart w:id="169" w:name="_Toc382407259"/>
      <w:bookmarkStart w:id="170" w:name="_Toc382408144"/>
      <w:bookmarkStart w:id="171" w:name="_Toc382409031"/>
      <w:bookmarkStart w:id="172" w:name="_Toc382410586"/>
      <w:bookmarkStart w:id="173" w:name="_Toc382462116"/>
      <w:bookmarkStart w:id="174" w:name="_Toc382462984"/>
      <w:bookmarkStart w:id="175" w:name="_Toc382465366"/>
      <w:bookmarkStart w:id="176" w:name="_Toc382469261"/>
      <w:bookmarkStart w:id="177" w:name="_Toc382470147"/>
      <w:bookmarkStart w:id="178" w:name="_Toc382471036"/>
      <w:bookmarkStart w:id="179" w:name="_Toc382471925"/>
      <w:bookmarkStart w:id="180" w:name="_Toc382224852"/>
      <w:bookmarkStart w:id="181" w:name="_Toc382225743"/>
      <w:bookmarkStart w:id="182" w:name="_Toc382226633"/>
      <w:bookmarkStart w:id="183" w:name="_Toc382240933"/>
      <w:bookmarkStart w:id="184" w:name="_Toc382241832"/>
      <w:bookmarkStart w:id="185" w:name="_Toc382407260"/>
      <w:bookmarkStart w:id="186" w:name="_Toc382408145"/>
      <w:bookmarkStart w:id="187" w:name="_Toc382409032"/>
      <w:bookmarkStart w:id="188" w:name="_Toc382410587"/>
      <w:bookmarkStart w:id="189" w:name="_Toc382469262"/>
      <w:bookmarkStart w:id="190" w:name="_Toc382470148"/>
      <w:bookmarkStart w:id="191" w:name="_Toc382471037"/>
      <w:bookmarkStart w:id="192" w:name="_Toc382471926"/>
      <w:bookmarkStart w:id="193" w:name="_Toc382224853"/>
      <w:bookmarkStart w:id="194" w:name="_Toc382225744"/>
      <w:bookmarkStart w:id="195" w:name="_Toc382226634"/>
      <w:bookmarkStart w:id="196" w:name="_Toc382240934"/>
      <w:bookmarkStart w:id="197" w:name="_Toc382241833"/>
      <w:bookmarkStart w:id="198" w:name="_Toc382407261"/>
      <w:bookmarkStart w:id="199" w:name="_Toc382408146"/>
      <w:bookmarkStart w:id="200" w:name="_Toc382409033"/>
      <w:bookmarkStart w:id="201" w:name="_Toc382410588"/>
      <w:bookmarkStart w:id="202" w:name="_Toc382462118"/>
      <w:bookmarkStart w:id="203" w:name="_Toc382462986"/>
      <w:bookmarkStart w:id="204" w:name="_Toc382465368"/>
      <w:bookmarkStart w:id="205" w:name="_Toc382469263"/>
      <w:bookmarkStart w:id="206" w:name="_Toc382470149"/>
      <w:bookmarkStart w:id="207" w:name="_Toc382471038"/>
      <w:bookmarkStart w:id="208" w:name="_Toc382471927"/>
      <w:bookmarkStart w:id="209" w:name="_Toc382224854"/>
      <w:bookmarkStart w:id="210" w:name="_Toc382225745"/>
      <w:bookmarkStart w:id="211" w:name="_Toc382226635"/>
      <w:bookmarkStart w:id="212" w:name="_Toc382240935"/>
      <w:bookmarkStart w:id="213" w:name="_Toc382241834"/>
      <w:bookmarkStart w:id="214" w:name="_Toc382407262"/>
      <w:bookmarkStart w:id="215" w:name="_Toc382408147"/>
      <w:bookmarkStart w:id="216" w:name="_Toc382409034"/>
      <w:bookmarkStart w:id="217" w:name="_Toc382410589"/>
      <w:bookmarkStart w:id="218" w:name="_Toc382469264"/>
      <w:bookmarkStart w:id="219" w:name="_Toc382470150"/>
      <w:bookmarkStart w:id="220" w:name="_Toc382471039"/>
      <w:bookmarkStart w:id="221" w:name="_Toc382471928"/>
      <w:bookmarkStart w:id="222" w:name="_Toc382224855"/>
      <w:bookmarkStart w:id="223" w:name="_Toc382225746"/>
      <w:bookmarkStart w:id="224" w:name="_Toc382226636"/>
      <w:bookmarkStart w:id="225" w:name="_Toc382240936"/>
      <w:bookmarkStart w:id="226" w:name="_Toc382241835"/>
      <w:bookmarkStart w:id="227" w:name="_Toc382407263"/>
      <w:bookmarkStart w:id="228" w:name="_Toc382408148"/>
      <w:bookmarkStart w:id="229" w:name="_Toc382409035"/>
      <w:bookmarkStart w:id="230" w:name="_Toc382410590"/>
      <w:bookmarkStart w:id="231" w:name="_Toc382469265"/>
      <w:bookmarkStart w:id="232" w:name="_Toc382470151"/>
      <w:bookmarkStart w:id="233" w:name="_Toc382471040"/>
      <w:bookmarkStart w:id="234" w:name="_Toc382471929"/>
      <w:bookmarkStart w:id="235" w:name="_Toc382224856"/>
      <w:bookmarkStart w:id="236" w:name="_Toc382225747"/>
      <w:bookmarkStart w:id="237" w:name="_Toc382226637"/>
      <w:bookmarkStart w:id="238" w:name="_Toc382240937"/>
      <w:bookmarkStart w:id="239" w:name="_Toc382241836"/>
      <w:bookmarkStart w:id="240" w:name="_Toc382407264"/>
      <w:bookmarkStart w:id="241" w:name="_Toc382408149"/>
      <w:bookmarkStart w:id="242" w:name="_Toc382409036"/>
      <w:bookmarkStart w:id="243" w:name="_Toc382410591"/>
      <w:bookmarkStart w:id="244" w:name="_Toc382469266"/>
      <w:bookmarkStart w:id="245" w:name="_Toc382470152"/>
      <w:bookmarkStart w:id="246" w:name="_Toc382471041"/>
      <w:bookmarkStart w:id="247" w:name="_Toc382471930"/>
      <w:bookmarkStart w:id="248" w:name="_Toc382224857"/>
      <w:bookmarkStart w:id="249" w:name="_Toc382225748"/>
      <w:bookmarkStart w:id="250" w:name="_Toc382226638"/>
      <w:bookmarkStart w:id="251" w:name="_Toc382240938"/>
      <w:bookmarkStart w:id="252" w:name="_Toc382241837"/>
      <w:bookmarkStart w:id="253" w:name="_Toc382407265"/>
      <w:bookmarkStart w:id="254" w:name="_Toc382408150"/>
      <w:bookmarkStart w:id="255" w:name="_Toc382409037"/>
      <w:bookmarkStart w:id="256" w:name="_Toc382410592"/>
      <w:bookmarkStart w:id="257" w:name="_Toc382469267"/>
      <w:bookmarkStart w:id="258" w:name="_Toc382470153"/>
      <w:bookmarkStart w:id="259" w:name="_Toc382471042"/>
      <w:bookmarkStart w:id="260" w:name="_Toc382471931"/>
      <w:bookmarkStart w:id="261" w:name="_Toc382224858"/>
      <w:bookmarkStart w:id="262" w:name="_Toc382225749"/>
      <w:bookmarkStart w:id="263" w:name="_Toc382226639"/>
      <w:bookmarkStart w:id="264" w:name="_Toc382240939"/>
      <w:bookmarkStart w:id="265" w:name="_Toc382241838"/>
      <w:bookmarkStart w:id="266" w:name="_Toc382407266"/>
      <w:bookmarkStart w:id="267" w:name="_Toc382408151"/>
      <w:bookmarkStart w:id="268" w:name="_Toc382409038"/>
      <w:bookmarkStart w:id="269" w:name="_Toc382410593"/>
      <w:bookmarkStart w:id="270" w:name="_Toc382462123"/>
      <w:bookmarkStart w:id="271" w:name="_Toc382462991"/>
      <w:bookmarkStart w:id="272" w:name="_Toc382465373"/>
      <w:bookmarkStart w:id="273" w:name="_Toc382469268"/>
      <w:bookmarkStart w:id="274" w:name="_Toc382470154"/>
      <w:bookmarkStart w:id="275" w:name="_Toc382471043"/>
      <w:bookmarkStart w:id="276" w:name="_Toc382471932"/>
      <w:bookmarkStart w:id="277" w:name="_Toc382224865"/>
      <w:bookmarkStart w:id="278" w:name="_Toc382225756"/>
      <w:bookmarkStart w:id="279" w:name="_Toc382226646"/>
      <w:bookmarkStart w:id="280" w:name="_Toc382240946"/>
      <w:bookmarkStart w:id="281" w:name="_Toc382241845"/>
      <w:bookmarkStart w:id="282" w:name="_Toc382407273"/>
      <w:bookmarkStart w:id="283" w:name="_Toc382408158"/>
      <w:bookmarkStart w:id="284" w:name="_Toc382409045"/>
      <w:bookmarkStart w:id="285" w:name="_Toc382410600"/>
      <w:bookmarkStart w:id="286" w:name="_Toc382462128"/>
      <w:bookmarkStart w:id="287" w:name="_Toc382462996"/>
      <w:bookmarkStart w:id="288" w:name="_Toc382465378"/>
      <w:bookmarkStart w:id="289" w:name="_Toc382469275"/>
      <w:bookmarkStart w:id="290" w:name="_Toc382470161"/>
      <w:bookmarkStart w:id="291" w:name="_Toc382471050"/>
      <w:bookmarkStart w:id="292" w:name="_Toc382471939"/>
      <w:bookmarkStart w:id="293" w:name="_Toc382224866"/>
      <w:bookmarkStart w:id="294" w:name="_Toc382225757"/>
      <w:bookmarkStart w:id="295" w:name="_Toc382226647"/>
      <w:bookmarkStart w:id="296" w:name="_Toc382240947"/>
      <w:bookmarkStart w:id="297" w:name="_Toc382241846"/>
      <w:bookmarkStart w:id="298" w:name="_Toc382407274"/>
      <w:bookmarkStart w:id="299" w:name="_Toc382408159"/>
      <w:bookmarkStart w:id="300" w:name="_Toc382409046"/>
      <w:bookmarkStart w:id="301" w:name="_Toc382410601"/>
      <w:bookmarkStart w:id="302" w:name="_Toc382469276"/>
      <w:bookmarkStart w:id="303" w:name="_Toc382470162"/>
      <w:bookmarkStart w:id="304" w:name="_Toc382471051"/>
      <w:bookmarkStart w:id="305" w:name="_Toc382471940"/>
      <w:bookmarkStart w:id="306" w:name="_Toc382224867"/>
      <w:bookmarkStart w:id="307" w:name="_Toc382225758"/>
      <w:bookmarkStart w:id="308" w:name="_Toc382226648"/>
      <w:bookmarkStart w:id="309" w:name="_Toc382240948"/>
      <w:bookmarkStart w:id="310" w:name="_Toc382241847"/>
      <w:bookmarkStart w:id="311" w:name="_Toc382407275"/>
      <w:bookmarkStart w:id="312" w:name="_Toc382408160"/>
      <w:bookmarkStart w:id="313" w:name="_Toc382409047"/>
      <w:bookmarkStart w:id="314" w:name="_Toc382410602"/>
      <w:bookmarkStart w:id="315" w:name="_Toc382469277"/>
      <w:bookmarkStart w:id="316" w:name="_Toc382470163"/>
      <w:bookmarkStart w:id="317" w:name="_Toc382471052"/>
      <w:bookmarkStart w:id="318" w:name="_Toc382471941"/>
      <w:bookmarkStart w:id="319" w:name="_Toc382224868"/>
      <w:bookmarkStart w:id="320" w:name="_Toc382225759"/>
      <w:bookmarkStart w:id="321" w:name="_Toc382226649"/>
      <w:bookmarkStart w:id="322" w:name="_Toc382240949"/>
      <w:bookmarkStart w:id="323" w:name="_Toc382241848"/>
      <w:bookmarkStart w:id="324" w:name="_Toc382407276"/>
      <w:bookmarkStart w:id="325" w:name="_Toc382408161"/>
      <w:bookmarkStart w:id="326" w:name="_Toc382409048"/>
      <w:bookmarkStart w:id="327" w:name="_Toc382410603"/>
      <w:bookmarkStart w:id="328" w:name="_Toc382469278"/>
      <w:bookmarkStart w:id="329" w:name="_Toc382470164"/>
      <w:bookmarkStart w:id="330" w:name="_Toc382471053"/>
      <w:bookmarkStart w:id="331" w:name="_Toc382471942"/>
      <w:bookmarkStart w:id="332" w:name="_Toc382224869"/>
      <w:bookmarkStart w:id="333" w:name="_Toc382225760"/>
      <w:bookmarkStart w:id="334" w:name="_Toc382226650"/>
      <w:bookmarkStart w:id="335" w:name="_Toc382240950"/>
      <w:bookmarkStart w:id="336" w:name="_Toc382241849"/>
      <w:bookmarkStart w:id="337" w:name="_Toc382407277"/>
      <w:bookmarkStart w:id="338" w:name="_Toc382408162"/>
      <w:bookmarkStart w:id="339" w:name="_Toc382409049"/>
      <w:bookmarkStart w:id="340" w:name="_Toc382410604"/>
      <w:bookmarkStart w:id="341" w:name="_Toc382469279"/>
      <w:bookmarkStart w:id="342" w:name="_Toc382470165"/>
      <w:bookmarkStart w:id="343" w:name="_Toc382471054"/>
      <w:bookmarkStart w:id="344" w:name="_Toc382471943"/>
      <w:bookmarkStart w:id="345" w:name="_Toc382224870"/>
      <w:bookmarkStart w:id="346" w:name="_Toc382225761"/>
      <w:bookmarkStart w:id="347" w:name="_Toc382226651"/>
      <w:bookmarkStart w:id="348" w:name="_Toc382240951"/>
      <w:bookmarkStart w:id="349" w:name="_Toc382241850"/>
      <w:bookmarkStart w:id="350" w:name="_Toc382407278"/>
      <w:bookmarkStart w:id="351" w:name="_Toc382408163"/>
      <w:bookmarkStart w:id="352" w:name="_Toc382409050"/>
      <w:bookmarkStart w:id="353" w:name="_Toc382410605"/>
      <w:bookmarkStart w:id="354" w:name="_Toc382469280"/>
      <w:bookmarkStart w:id="355" w:name="_Toc382470166"/>
      <w:bookmarkStart w:id="356" w:name="_Toc382471055"/>
      <w:bookmarkStart w:id="357" w:name="_Toc382471944"/>
      <w:bookmarkStart w:id="358" w:name="_Toc382224871"/>
      <w:bookmarkStart w:id="359" w:name="_Toc382225762"/>
      <w:bookmarkStart w:id="360" w:name="_Toc382226652"/>
      <w:bookmarkStart w:id="361" w:name="_Toc382240952"/>
      <w:bookmarkStart w:id="362" w:name="_Toc382241851"/>
      <w:bookmarkStart w:id="363" w:name="_Toc382407279"/>
      <w:bookmarkStart w:id="364" w:name="_Toc382408164"/>
      <w:bookmarkStart w:id="365" w:name="_Toc382409051"/>
      <w:bookmarkStart w:id="366" w:name="_Toc382410606"/>
      <w:bookmarkStart w:id="367" w:name="_Toc382469281"/>
      <w:bookmarkStart w:id="368" w:name="_Toc382470167"/>
      <w:bookmarkStart w:id="369" w:name="_Toc382471056"/>
      <w:bookmarkStart w:id="370" w:name="_Toc382471945"/>
      <w:bookmarkStart w:id="371" w:name="_Toc382224872"/>
      <w:bookmarkStart w:id="372" w:name="_Toc382225763"/>
      <w:bookmarkStart w:id="373" w:name="_Toc382226653"/>
      <w:bookmarkStart w:id="374" w:name="_Toc382240953"/>
      <w:bookmarkStart w:id="375" w:name="_Toc382241852"/>
      <w:bookmarkStart w:id="376" w:name="_Toc382407280"/>
      <w:bookmarkStart w:id="377" w:name="_Toc382408165"/>
      <w:bookmarkStart w:id="378" w:name="_Toc382409052"/>
      <w:bookmarkStart w:id="379" w:name="_Toc382410607"/>
      <w:bookmarkStart w:id="380" w:name="_Toc382469282"/>
      <w:bookmarkStart w:id="381" w:name="_Toc382470168"/>
      <w:bookmarkStart w:id="382" w:name="_Toc382471057"/>
      <w:bookmarkStart w:id="383" w:name="_Toc382471946"/>
      <w:bookmarkStart w:id="384" w:name="_Toc382224873"/>
      <w:bookmarkStart w:id="385" w:name="_Toc382225764"/>
      <w:bookmarkStart w:id="386" w:name="_Toc382226654"/>
      <w:bookmarkStart w:id="387" w:name="_Toc382240954"/>
      <w:bookmarkStart w:id="388" w:name="_Toc382241853"/>
      <w:bookmarkStart w:id="389" w:name="_Toc382407281"/>
      <w:bookmarkStart w:id="390" w:name="_Toc382408166"/>
      <w:bookmarkStart w:id="391" w:name="_Toc382409053"/>
      <w:bookmarkStart w:id="392" w:name="_Toc382410608"/>
      <w:bookmarkStart w:id="393" w:name="_Toc382469283"/>
      <w:bookmarkStart w:id="394" w:name="_Toc382470169"/>
      <w:bookmarkStart w:id="395" w:name="_Toc382471058"/>
      <w:bookmarkStart w:id="396" w:name="_Toc382471947"/>
      <w:bookmarkStart w:id="397" w:name="_Toc382224874"/>
      <w:bookmarkStart w:id="398" w:name="_Toc382225765"/>
      <w:bookmarkStart w:id="399" w:name="_Toc382226655"/>
      <w:bookmarkStart w:id="400" w:name="_Toc382240955"/>
      <w:bookmarkStart w:id="401" w:name="_Toc382241854"/>
      <w:bookmarkStart w:id="402" w:name="_Toc382407282"/>
      <w:bookmarkStart w:id="403" w:name="_Toc382408167"/>
      <w:bookmarkStart w:id="404" w:name="_Toc382409054"/>
      <w:bookmarkStart w:id="405" w:name="_Toc382410609"/>
      <w:bookmarkStart w:id="406" w:name="_Toc382469284"/>
      <w:bookmarkStart w:id="407" w:name="_Toc382470170"/>
      <w:bookmarkStart w:id="408" w:name="_Toc382471059"/>
      <w:bookmarkStart w:id="409" w:name="_Toc382471948"/>
      <w:bookmarkStart w:id="410" w:name="_Toc382224875"/>
      <w:bookmarkStart w:id="411" w:name="_Toc382225766"/>
      <w:bookmarkStart w:id="412" w:name="_Toc382226656"/>
      <w:bookmarkStart w:id="413" w:name="_Toc382240956"/>
      <w:bookmarkStart w:id="414" w:name="_Toc382241855"/>
      <w:bookmarkStart w:id="415" w:name="_Toc382407283"/>
      <w:bookmarkStart w:id="416" w:name="_Toc382408168"/>
      <w:bookmarkStart w:id="417" w:name="_Toc382409055"/>
      <w:bookmarkStart w:id="418" w:name="_Toc382410610"/>
      <w:bookmarkStart w:id="419" w:name="_Toc382469285"/>
      <w:bookmarkStart w:id="420" w:name="_Toc382470171"/>
      <w:bookmarkStart w:id="421" w:name="_Toc382471060"/>
      <w:bookmarkStart w:id="422" w:name="_Toc382471949"/>
      <w:bookmarkStart w:id="423" w:name="_Toc382224876"/>
      <w:bookmarkStart w:id="424" w:name="_Toc382225767"/>
      <w:bookmarkStart w:id="425" w:name="_Toc382226657"/>
      <w:bookmarkStart w:id="426" w:name="_Toc382240957"/>
      <w:bookmarkStart w:id="427" w:name="_Toc382241856"/>
      <w:bookmarkStart w:id="428" w:name="_Toc382407284"/>
      <w:bookmarkStart w:id="429" w:name="_Toc382408169"/>
      <w:bookmarkStart w:id="430" w:name="_Toc382409056"/>
      <w:bookmarkStart w:id="431" w:name="_Toc382410611"/>
      <w:bookmarkStart w:id="432" w:name="_Toc382469286"/>
      <w:bookmarkStart w:id="433" w:name="_Toc382470172"/>
      <w:bookmarkStart w:id="434" w:name="_Toc382471061"/>
      <w:bookmarkStart w:id="435" w:name="_Toc382471950"/>
      <w:bookmarkStart w:id="436" w:name="_Toc382224877"/>
      <w:bookmarkStart w:id="437" w:name="_Toc382225768"/>
      <w:bookmarkStart w:id="438" w:name="_Toc382226658"/>
      <w:bookmarkStart w:id="439" w:name="_Toc382240958"/>
      <w:bookmarkStart w:id="440" w:name="_Toc382241857"/>
      <w:bookmarkStart w:id="441" w:name="_Toc382407285"/>
      <w:bookmarkStart w:id="442" w:name="_Toc382408170"/>
      <w:bookmarkStart w:id="443" w:name="_Toc382409057"/>
      <w:bookmarkStart w:id="444" w:name="_Toc382410612"/>
      <w:bookmarkStart w:id="445" w:name="_Toc382469287"/>
      <w:bookmarkStart w:id="446" w:name="_Toc382470173"/>
      <w:bookmarkStart w:id="447" w:name="_Toc382471062"/>
      <w:bookmarkStart w:id="448" w:name="_Toc382471951"/>
      <w:bookmarkStart w:id="449" w:name="_Toc382224878"/>
      <w:bookmarkStart w:id="450" w:name="_Toc382225769"/>
      <w:bookmarkStart w:id="451" w:name="_Toc382226659"/>
      <w:bookmarkStart w:id="452" w:name="_Toc382240959"/>
      <w:bookmarkStart w:id="453" w:name="_Toc382241858"/>
      <w:bookmarkStart w:id="454" w:name="_Toc382407286"/>
      <w:bookmarkStart w:id="455" w:name="_Toc382408171"/>
      <w:bookmarkStart w:id="456" w:name="_Toc382409058"/>
      <w:bookmarkStart w:id="457" w:name="_Toc382410613"/>
      <w:bookmarkStart w:id="458" w:name="_Toc382469288"/>
      <w:bookmarkStart w:id="459" w:name="_Toc382470174"/>
      <w:bookmarkStart w:id="460" w:name="_Toc382471063"/>
      <w:bookmarkStart w:id="461" w:name="_Toc382471952"/>
      <w:bookmarkStart w:id="462" w:name="_Toc382224879"/>
      <w:bookmarkStart w:id="463" w:name="_Toc382225770"/>
      <w:bookmarkStart w:id="464" w:name="_Toc382226660"/>
      <w:bookmarkStart w:id="465" w:name="_Toc382240960"/>
      <w:bookmarkStart w:id="466" w:name="_Toc382241859"/>
      <w:bookmarkStart w:id="467" w:name="_Toc382407287"/>
      <w:bookmarkStart w:id="468" w:name="_Toc382408172"/>
      <w:bookmarkStart w:id="469" w:name="_Toc382409059"/>
      <w:bookmarkStart w:id="470" w:name="_Toc382410614"/>
      <w:bookmarkStart w:id="471" w:name="_Toc382469289"/>
      <w:bookmarkStart w:id="472" w:name="_Toc382470175"/>
      <w:bookmarkStart w:id="473" w:name="_Toc382471064"/>
      <w:bookmarkStart w:id="474" w:name="_Toc382471953"/>
      <w:bookmarkStart w:id="475" w:name="_Toc382224880"/>
      <w:bookmarkStart w:id="476" w:name="_Toc382225771"/>
      <w:bookmarkStart w:id="477" w:name="_Toc382226661"/>
      <w:bookmarkStart w:id="478" w:name="_Toc382240961"/>
      <w:bookmarkStart w:id="479" w:name="_Toc382241860"/>
      <w:bookmarkStart w:id="480" w:name="_Toc382407288"/>
      <w:bookmarkStart w:id="481" w:name="_Toc382408173"/>
      <w:bookmarkStart w:id="482" w:name="_Toc382409060"/>
      <w:bookmarkStart w:id="483" w:name="_Toc382410615"/>
      <w:bookmarkStart w:id="484" w:name="_Toc382469290"/>
      <w:bookmarkStart w:id="485" w:name="_Toc382470176"/>
      <w:bookmarkStart w:id="486" w:name="_Toc382471065"/>
      <w:bookmarkStart w:id="487" w:name="_Toc382471954"/>
      <w:bookmarkStart w:id="488" w:name="_Toc382224881"/>
      <w:bookmarkStart w:id="489" w:name="_Toc382225772"/>
      <w:bookmarkStart w:id="490" w:name="_Toc382226662"/>
      <w:bookmarkStart w:id="491" w:name="_Toc382240962"/>
      <w:bookmarkStart w:id="492" w:name="_Toc382241861"/>
      <w:bookmarkStart w:id="493" w:name="_Toc382407289"/>
      <w:bookmarkStart w:id="494" w:name="_Toc382408174"/>
      <w:bookmarkStart w:id="495" w:name="_Toc382409061"/>
      <w:bookmarkStart w:id="496" w:name="_Toc382410616"/>
      <w:bookmarkStart w:id="497" w:name="_Toc382469291"/>
      <w:bookmarkStart w:id="498" w:name="_Toc382470177"/>
      <w:bookmarkStart w:id="499" w:name="_Toc382471066"/>
      <w:bookmarkStart w:id="500" w:name="_Toc382471955"/>
      <w:bookmarkStart w:id="501" w:name="_Toc382224882"/>
      <w:bookmarkStart w:id="502" w:name="_Toc382225773"/>
      <w:bookmarkStart w:id="503" w:name="_Toc382226663"/>
      <w:bookmarkStart w:id="504" w:name="_Toc382240963"/>
      <w:bookmarkStart w:id="505" w:name="_Toc382241862"/>
      <w:bookmarkStart w:id="506" w:name="_Toc382407290"/>
      <w:bookmarkStart w:id="507" w:name="_Toc382408175"/>
      <w:bookmarkStart w:id="508" w:name="_Toc382409062"/>
      <w:bookmarkStart w:id="509" w:name="_Toc382410617"/>
      <w:bookmarkStart w:id="510" w:name="_Toc382469292"/>
      <w:bookmarkStart w:id="511" w:name="_Toc382470178"/>
      <w:bookmarkStart w:id="512" w:name="_Toc382471067"/>
      <w:bookmarkStart w:id="513" w:name="_Toc382471956"/>
      <w:bookmarkStart w:id="514" w:name="_Toc382224883"/>
      <w:bookmarkStart w:id="515" w:name="_Toc382225774"/>
      <w:bookmarkStart w:id="516" w:name="_Toc382226664"/>
      <w:bookmarkStart w:id="517" w:name="_Toc382240964"/>
      <w:bookmarkStart w:id="518" w:name="_Toc382241863"/>
      <w:bookmarkStart w:id="519" w:name="_Toc382407291"/>
      <w:bookmarkStart w:id="520" w:name="_Toc382408176"/>
      <w:bookmarkStart w:id="521" w:name="_Toc382409063"/>
      <w:bookmarkStart w:id="522" w:name="_Toc382410618"/>
      <w:bookmarkStart w:id="523" w:name="_Toc382469293"/>
      <w:bookmarkStart w:id="524" w:name="_Toc382470179"/>
      <w:bookmarkStart w:id="525" w:name="_Toc382471068"/>
      <w:bookmarkStart w:id="526" w:name="_Toc382471957"/>
      <w:bookmarkStart w:id="527" w:name="_Toc382224884"/>
      <w:bookmarkStart w:id="528" w:name="_Toc382225775"/>
      <w:bookmarkStart w:id="529" w:name="_Toc382226665"/>
      <w:bookmarkStart w:id="530" w:name="_Toc382240965"/>
      <w:bookmarkStart w:id="531" w:name="_Toc382241864"/>
      <w:bookmarkStart w:id="532" w:name="_Toc382407292"/>
      <w:bookmarkStart w:id="533" w:name="_Toc382408177"/>
      <w:bookmarkStart w:id="534" w:name="_Toc382409064"/>
      <w:bookmarkStart w:id="535" w:name="_Toc382410619"/>
      <w:bookmarkStart w:id="536" w:name="_Toc382469294"/>
      <w:bookmarkStart w:id="537" w:name="_Toc382470180"/>
      <w:bookmarkStart w:id="538" w:name="_Toc382471069"/>
      <w:bookmarkStart w:id="539" w:name="_Toc382471958"/>
      <w:bookmarkStart w:id="540" w:name="_Toc382224885"/>
      <w:bookmarkStart w:id="541" w:name="_Toc382225776"/>
      <w:bookmarkStart w:id="542" w:name="_Toc382226666"/>
      <w:bookmarkStart w:id="543" w:name="_Toc382240966"/>
      <w:bookmarkStart w:id="544" w:name="_Toc382241865"/>
      <w:bookmarkStart w:id="545" w:name="_Toc382407293"/>
      <w:bookmarkStart w:id="546" w:name="_Toc382408178"/>
      <w:bookmarkStart w:id="547" w:name="_Toc382409065"/>
      <w:bookmarkStart w:id="548" w:name="_Toc382410620"/>
      <w:bookmarkStart w:id="549" w:name="_Toc382469295"/>
      <w:bookmarkStart w:id="550" w:name="_Toc382470181"/>
      <w:bookmarkStart w:id="551" w:name="_Toc382471070"/>
      <w:bookmarkStart w:id="552" w:name="_Toc382471959"/>
      <w:bookmarkStart w:id="553" w:name="_Toc382224886"/>
      <w:bookmarkStart w:id="554" w:name="_Toc382225777"/>
      <w:bookmarkStart w:id="555" w:name="_Toc382226667"/>
      <w:bookmarkStart w:id="556" w:name="_Toc382240967"/>
      <w:bookmarkStart w:id="557" w:name="_Toc382241866"/>
      <w:bookmarkStart w:id="558" w:name="_Toc382407294"/>
      <w:bookmarkStart w:id="559" w:name="_Toc382408179"/>
      <w:bookmarkStart w:id="560" w:name="_Toc382409066"/>
      <w:bookmarkStart w:id="561" w:name="_Toc382410621"/>
      <w:bookmarkStart w:id="562" w:name="_Toc382469296"/>
      <w:bookmarkStart w:id="563" w:name="_Toc382470182"/>
      <w:bookmarkStart w:id="564" w:name="_Toc382471071"/>
      <w:bookmarkStart w:id="565" w:name="_Toc382471960"/>
      <w:bookmarkStart w:id="566" w:name="_Toc382224887"/>
      <w:bookmarkStart w:id="567" w:name="_Toc382225778"/>
      <w:bookmarkStart w:id="568" w:name="_Toc382226668"/>
      <w:bookmarkStart w:id="569" w:name="_Toc382240968"/>
      <w:bookmarkStart w:id="570" w:name="_Toc382241867"/>
      <w:bookmarkStart w:id="571" w:name="_Toc382407295"/>
      <w:bookmarkStart w:id="572" w:name="_Toc382408180"/>
      <w:bookmarkStart w:id="573" w:name="_Toc382409067"/>
      <w:bookmarkStart w:id="574" w:name="_Toc382410622"/>
      <w:bookmarkStart w:id="575" w:name="_Toc382469297"/>
      <w:bookmarkStart w:id="576" w:name="_Toc382470183"/>
      <w:bookmarkStart w:id="577" w:name="_Toc382471072"/>
      <w:bookmarkStart w:id="578" w:name="_Toc382471961"/>
      <w:bookmarkStart w:id="579" w:name="_Toc382224888"/>
      <w:bookmarkStart w:id="580" w:name="_Toc382225779"/>
      <w:bookmarkStart w:id="581" w:name="_Toc382226669"/>
      <w:bookmarkStart w:id="582" w:name="_Toc382240969"/>
      <w:bookmarkStart w:id="583" w:name="_Toc382241868"/>
      <w:bookmarkStart w:id="584" w:name="_Toc382407296"/>
      <w:bookmarkStart w:id="585" w:name="_Toc382408181"/>
      <w:bookmarkStart w:id="586" w:name="_Toc382409068"/>
      <w:bookmarkStart w:id="587" w:name="_Toc382410623"/>
      <w:bookmarkStart w:id="588" w:name="_Toc382469298"/>
      <w:bookmarkStart w:id="589" w:name="_Toc382470184"/>
      <w:bookmarkStart w:id="590" w:name="_Toc382471073"/>
      <w:bookmarkStart w:id="591" w:name="_Toc382471962"/>
      <w:bookmarkStart w:id="592" w:name="_Toc382224889"/>
      <w:bookmarkStart w:id="593" w:name="_Toc382225780"/>
      <w:bookmarkStart w:id="594" w:name="_Toc382226670"/>
      <w:bookmarkStart w:id="595" w:name="_Toc382240970"/>
      <w:bookmarkStart w:id="596" w:name="_Toc382241869"/>
      <w:bookmarkStart w:id="597" w:name="_Toc382407297"/>
      <w:bookmarkStart w:id="598" w:name="_Toc382408182"/>
      <w:bookmarkStart w:id="599" w:name="_Toc382409069"/>
      <w:bookmarkStart w:id="600" w:name="_Toc382410624"/>
      <w:bookmarkStart w:id="601" w:name="_Toc382469299"/>
      <w:bookmarkStart w:id="602" w:name="_Toc382470185"/>
      <w:bookmarkStart w:id="603" w:name="_Toc382471074"/>
      <w:bookmarkStart w:id="604" w:name="_Toc382471963"/>
      <w:bookmarkStart w:id="605" w:name="_Toc382224890"/>
      <w:bookmarkStart w:id="606" w:name="_Toc382225781"/>
      <w:bookmarkStart w:id="607" w:name="_Toc382226671"/>
      <w:bookmarkStart w:id="608" w:name="_Toc382240971"/>
      <w:bookmarkStart w:id="609" w:name="_Toc382241870"/>
      <w:bookmarkStart w:id="610" w:name="_Toc382407298"/>
      <w:bookmarkStart w:id="611" w:name="_Toc382408183"/>
      <w:bookmarkStart w:id="612" w:name="_Toc382409070"/>
      <w:bookmarkStart w:id="613" w:name="_Toc382410625"/>
      <w:bookmarkStart w:id="614" w:name="_Toc382469300"/>
      <w:bookmarkStart w:id="615" w:name="_Toc382470186"/>
      <w:bookmarkStart w:id="616" w:name="_Toc382471075"/>
      <w:bookmarkStart w:id="617" w:name="_Toc382471964"/>
      <w:bookmarkStart w:id="618" w:name="_Toc382224891"/>
      <w:bookmarkStart w:id="619" w:name="_Toc382225782"/>
      <w:bookmarkStart w:id="620" w:name="_Toc382226672"/>
      <w:bookmarkStart w:id="621" w:name="_Toc382240972"/>
      <w:bookmarkStart w:id="622" w:name="_Toc382241871"/>
      <w:bookmarkStart w:id="623" w:name="_Toc382407299"/>
      <w:bookmarkStart w:id="624" w:name="_Toc382408184"/>
      <w:bookmarkStart w:id="625" w:name="_Toc382409071"/>
      <w:bookmarkStart w:id="626" w:name="_Toc382410626"/>
      <w:bookmarkStart w:id="627" w:name="_Toc382469301"/>
      <w:bookmarkStart w:id="628" w:name="_Toc382470187"/>
      <w:bookmarkStart w:id="629" w:name="_Toc382471076"/>
      <w:bookmarkStart w:id="630" w:name="_Toc382471965"/>
      <w:bookmarkStart w:id="631" w:name="_Toc382224892"/>
      <w:bookmarkStart w:id="632" w:name="_Toc382225783"/>
      <w:bookmarkStart w:id="633" w:name="_Toc382226673"/>
      <w:bookmarkStart w:id="634" w:name="_Toc382240973"/>
      <w:bookmarkStart w:id="635" w:name="_Toc382241872"/>
      <w:bookmarkStart w:id="636" w:name="_Toc382407300"/>
      <w:bookmarkStart w:id="637" w:name="_Toc382408185"/>
      <w:bookmarkStart w:id="638" w:name="_Toc382409072"/>
      <w:bookmarkStart w:id="639" w:name="_Toc382410627"/>
      <w:bookmarkStart w:id="640" w:name="_Toc382469302"/>
      <w:bookmarkStart w:id="641" w:name="_Toc382470188"/>
      <w:bookmarkStart w:id="642" w:name="_Toc382471077"/>
      <w:bookmarkStart w:id="643" w:name="_Toc382471966"/>
      <w:bookmarkStart w:id="644" w:name="_Toc382224893"/>
      <w:bookmarkStart w:id="645" w:name="_Toc382225784"/>
      <w:bookmarkStart w:id="646" w:name="_Toc382226674"/>
      <w:bookmarkStart w:id="647" w:name="_Toc382240974"/>
      <w:bookmarkStart w:id="648" w:name="_Toc382241873"/>
      <w:bookmarkStart w:id="649" w:name="_Toc382407301"/>
      <w:bookmarkStart w:id="650" w:name="_Toc382408186"/>
      <w:bookmarkStart w:id="651" w:name="_Toc382409073"/>
      <w:bookmarkStart w:id="652" w:name="_Toc382410628"/>
      <w:bookmarkStart w:id="653" w:name="_Toc382469303"/>
      <w:bookmarkStart w:id="654" w:name="_Toc382470189"/>
      <w:bookmarkStart w:id="655" w:name="_Toc382471078"/>
      <w:bookmarkStart w:id="656" w:name="_Toc382471967"/>
      <w:bookmarkStart w:id="657" w:name="_Toc382224894"/>
      <w:bookmarkStart w:id="658" w:name="_Toc382225785"/>
      <w:bookmarkStart w:id="659" w:name="_Toc382226675"/>
      <w:bookmarkStart w:id="660" w:name="_Toc382240975"/>
      <w:bookmarkStart w:id="661" w:name="_Toc382241874"/>
      <w:bookmarkStart w:id="662" w:name="_Toc382407302"/>
      <w:bookmarkStart w:id="663" w:name="_Toc382408187"/>
      <w:bookmarkStart w:id="664" w:name="_Toc382409074"/>
      <w:bookmarkStart w:id="665" w:name="_Toc382410629"/>
      <w:bookmarkStart w:id="666" w:name="_Toc382469304"/>
      <w:bookmarkStart w:id="667" w:name="_Toc382470190"/>
      <w:bookmarkStart w:id="668" w:name="_Toc382471079"/>
      <w:bookmarkStart w:id="669" w:name="_Toc382471968"/>
      <w:bookmarkStart w:id="670" w:name="_Toc382224895"/>
      <w:bookmarkStart w:id="671" w:name="_Toc382225786"/>
      <w:bookmarkStart w:id="672" w:name="_Toc382226676"/>
      <w:bookmarkStart w:id="673" w:name="_Toc382240976"/>
      <w:bookmarkStart w:id="674" w:name="_Toc382241875"/>
      <w:bookmarkStart w:id="675" w:name="_Toc382407303"/>
      <w:bookmarkStart w:id="676" w:name="_Toc382408188"/>
      <w:bookmarkStart w:id="677" w:name="_Toc382409075"/>
      <w:bookmarkStart w:id="678" w:name="_Toc382410630"/>
      <w:bookmarkStart w:id="679" w:name="_Toc382469305"/>
      <w:bookmarkStart w:id="680" w:name="_Toc382470191"/>
      <w:bookmarkStart w:id="681" w:name="_Toc382471080"/>
      <w:bookmarkStart w:id="682" w:name="_Toc382471969"/>
      <w:bookmarkStart w:id="683" w:name="_Toc382224896"/>
      <w:bookmarkStart w:id="684" w:name="_Toc382225787"/>
      <w:bookmarkStart w:id="685" w:name="_Toc382226677"/>
      <w:bookmarkStart w:id="686" w:name="_Toc382240977"/>
      <w:bookmarkStart w:id="687" w:name="_Toc382241876"/>
      <w:bookmarkStart w:id="688" w:name="_Toc382407304"/>
      <w:bookmarkStart w:id="689" w:name="_Toc382408189"/>
      <w:bookmarkStart w:id="690" w:name="_Toc382409076"/>
      <w:bookmarkStart w:id="691" w:name="_Toc382410631"/>
      <w:bookmarkStart w:id="692" w:name="_Toc382469306"/>
      <w:bookmarkStart w:id="693" w:name="_Toc382470192"/>
      <w:bookmarkStart w:id="694" w:name="_Toc382471081"/>
      <w:bookmarkStart w:id="695" w:name="_Toc382471970"/>
      <w:bookmarkStart w:id="696" w:name="_Toc382224897"/>
      <w:bookmarkStart w:id="697" w:name="_Toc382225788"/>
      <w:bookmarkStart w:id="698" w:name="_Toc382226678"/>
      <w:bookmarkStart w:id="699" w:name="_Toc382240978"/>
      <w:bookmarkStart w:id="700" w:name="_Toc382241877"/>
      <w:bookmarkStart w:id="701" w:name="_Toc382407305"/>
      <w:bookmarkStart w:id="702" w:name="_Toc382408190"/>
      <w:bookmarkStart w:id="703" w:name="_Toc382409077"/>
      <w:bookmarkStart w:id="704" w:name="_Toc382410632"/>
      <w:bookmarkStart w:id="705" w:name="_Toc382469307"/>
      <w:bookmarkStart w:id="706" w:name="_Toc382470193"/>
      <w:bookmarkStart w:id="707" w:name="_Toc382471082"/>
      <w:bookmarkStart w:id="708" w:name="_Toc382471971"/>
      <w:bookmarkStart w:id="709" w:name="_Toc382224898"/>
      <w:bookmarkStart w:id="710" w:name="_Toc382225789"/>
      <w:bookmarkStart w:id="711" w:name="_Toc382226679"/>
      <w:bookmarkStart w:id="712" w:name="_Toc382240979"/>
      <w:bookmarkStart w:id="713" w:name="_Toc382241878"/>
      <w:bookmarkStart w:id="714" w:name="_Toc382407306"/>
      <w:bookmarkStart w:id="715" w:name="_Toc382408191"/>
      <w:bookmarkStart w:id="716" w:name="_Toc382409078"/>
      <w:bookmarkStart w:id="717" w:name="_Toc382410633"/>
      <w:bookmarkStart w:id="718" w:name="_Toc382469308"/>
      <w:bookmarkStart w:id="719" w:name="_Toc382470194"/>
      <w:bookmarkStart w:id="720" w:name="_Toc382471083"/>
      <w:bookmarkStart w:id="721" w:name="_Toc382471972"/>
      <w:bookmarkStart w:id="722" w:name="_Toc382224899"/>
      <w:bookmarkStart w:id="723" w:name="_Toc382225790"/>
      <w:bookmarkStart w:id="724" w:name="_Toc382226680"/>
      <w:bookmarkStart w:id="725" w:name="_Toc382240980"/>
      <w:bookmarkStart w:id="726" w:name="_Toc382241879"/>
      <w:bookmarkStart w:id="727" w:name="_Toc382407307"/>
      <w:bookmarkStart w:id="728" w:name="_Toc382408192"/>
      <w:bookmarkStart w:id="729" w:name="_Toc382409079"/>
      <w:bookmarkStart w:id="730" w:name="_Toc382410634"/>
      <w:bookmarkStart w:id="731" w:name="_Toc382469309"/>
      <w:bookmarkStart w:id="732" w:name="_Toc382470195"/>
      <w:bookmarkStart w:id="733" w:name="_Toc382471084"/>
      <w:bookmarkStart w:id="734" w:name="_Toc382471973"/>
      <w:bookmarkStart w:id="735" w:name="_Toc382224900"/>
      <w:bookmarkStart w:id="736" w:name="_Toc382225791"/>
      <w:bookmarkStart w:id="737" w:name="_Toc382226681"/>
      <w:bookmarkStart w:id="738" w:name="_Toc382240981"/>
      <w:bookmarkStart w:id="739" w:name="_Toc382241880"/>
      <w:bookmarkStart w:id="740" w:name="_Toc382407308"/>
      <w:bookmarkStart w:id="741" w:name="_Toc382408193"/>
      <w:bookmarkStart w:id="742" w:name="_Toc382409080"/>
      <w:bookmarkStart w:id="743" w:name="_Toc382410635"/>
      <w:bookmarkStart w:id="744" w:name="_Toc382469310"/>
      <w:bookmarkStart w:id="745" w:name="_Toc382470196"/>
      <w:bookmarkStart w:id="746" w:name="_Toc382471085"/>
      <w:bookmarkStart w:id="747" w:name="_Toc382471974"/>
      <w:bookmarkStart w:id="748" w:name="_Toc382224901"/>
      <w:bookmarkStart w:id="749" w:name="_Toc382225792"/>
      <w:bookmarkStart w:id="750" w:name="_Toc382226682"/>
      <w:bookmarkStart w:id="751" w:name="_Toc382240982"/>
      <w:bookmarkStart w:id="752" w:name="_Toc382241881"/>
      <w:bookmarkStart w:id="753" w:name="_Toc382407309"/>
      <w:bookmarkStart w:id="754" w:name="_Toc382408194"/>
      <w:bookmarkStart w:id="755" w:name="_Toc382409081"/>
      <w:bookmarkStart w:id="756" w:name="_Toc382410636"/>
      <w:bookmarkStart w:id="757" w:name="_Toc382469311"/>
      <w:bookmarkStart w:id="758" w:name="_Toc382470197"/>
      <w:bookmarkStart w:id="759" w:name="_Toc382471086"/>
      <w:bookmarkStart w:id="760" w:name="_Toc382471975"/>
      <w:bookmarkStart w:id="761" w:name="_Toc382224902"/>
      <w:bookmarkStart w:id="762" w:name="_Toc382225793"/>
      <w:bookmarkStart w:id="763" w:name="_Toc382226683"/>
      <w:bookmarkStart w:id="764" w:name="_Toc382240983"/>
      <w:bookmarkStart w:id="765" w:name="_Toc382241882"/>
      <w:bookmarkStart w:id="766" w:name="_Toc382407310"/>
      <w:bookmarkStart w:id="767" w:name="_Toc382408195"/>
      <w:bookmarkStart w:id="768" w:name="_Toc382409082"/>
      <w:bookmarkStart w:id="769" w:name="_Toc382410637"/>
      <w:bookmarkStart w:id="770" w:name="_Toc382469312"/>
      <w:bookmarkStart w:id="771" w:name="_Toc382470198"/>
      <w:bookmarkStart w:id="772" w:name="_Toc382471087"/>
      <w:bookmarkStart w:id="773" w:name="_Toc382471976"/>
      <w:bookmarkStart w:id="774" w:name="_Toc382224903"/>
      <w:bookmarkStart w:id="775" w:name="_Toc382225794"/>
      <w:bookmarkStart w:id="776" w:name="_Toc382226684"/>
      <w:bookmarkStart w:id="777" w:name="_Toc382240984"/>
      <w:bookmarkStart w:id="778" w:name="_Toc382241883"/>
      <w:bookmarkStart w:id="779" w:name="_Toc382407311"/>
      <w:bookmarkStart w:id="780" w:name="_Toc382408196"/>
      <w:bookmarkStart w:id="781" w:name="_Toc382409083"/>
      <w:bookmarkStart w:id="782" w:name="_Toc382410638"/>
      <w:bookmarkStart w:id="783" w:name="_Toc382469313"/>
      <w:bookmarkStart w:id="784" w:name="_Toc382470199"/>
      <w:bookmarkStart w:id="785" w:name="_Toc382471088"/>
      <w:bookmarkStart w:id="786" w:name="_Toc382471977"/>
      <w:bookmarkStart w:id="787" w:name="_Toc382224904"/>
      <w:bookmarkStart w:id="788" w:name="_Toc382225795"/>
      <w:bookmarkStart w:id="789" w:name="_Toc382226685"/>
      <w:bookmarkStart w:id="790" w:name="_Toc382240985"/>
      <w:bookmarkStart w:id="791" w:name="_Toc382241884"/>
      <w:bookmarkStart w:id="792" w:name="_Toc382407312"/>
      <w:bookmarkStart w:id="793" w:name="_Toc382408197"/>
      <w:bookmarkStart w:id="794" w:name="_Toc382409084"/>
      <w:bookmarkStart w:id="795" w:name="_Toc382410639"/>
      <w:bookmarkStart w:id="796" w:name="_Toc382469314"/>
      <w:bookmarkStart w:id="797" w:name="_Toc382470200"/>
      <w:bookmarkStart w:id="798" w:name="_Toc382471089"/>
      <w:bookmarkStart w:id="799" w:name="_Toc382471978"/>
      <w:bookmarkStart w:id="800" w:name="_Toc382224905"/>
      <w:bookmarkStart w:id="801" w:name="_Toc382225796"/>
      <w:bookmarkStart w:id="802" w:name="_Toc382226686"/>
      <w:bookmarkStart w:id="803" w:name="_Toc382240986"/>
      <w:bookmarkStart w:id="804" w:name="_Toc382241885"/>
      <w:bookmarkStart w:id="805" w:name="_Toc382407313"/>
      <w:bookmarkStart w:id="806" w:name="_Toc382408198"/>
      <w:bookmarkStart w:id="807" w:name="_Toc382409085"/>
      <w:bookmarkStart w:id="808" w:name="_Toc382410640"/>
      <w:bookmarkStart w:id="809" w:name="_Toc382469315"/>
      <w:bookmarkStart w:id="810" w:name="_Toc382470201"/>
      <w:bookmarkStart w:id="811" w:name="_Toc382471090"/>
      <w:bookmarkStart w:id="812" w:name="_Toc382471979"/>
      <w:bookmarkStart w:id="813" w:name="_Toc382224906"/>
      <w:bookmarkStart w:id="814" w:name="_Toc382225797"/>
      <w:bookmarkStart w:id="815" w:name="_Toc382226687"/>
      <w:bookmarkStart w:id="816" w:name="_Toc382240987"/>
      <w:bookmarkStart w:id="817" w:name="_Toc382241886"/>
      <w:bookmarkStart w:id="818" w:name="_Toc382407314"/>
      <w:bookmarkStart w:id="819" w:name="_Toc382408199"/>
      <w:bookmarkStart w:id="820" w:name="_Toc382409086"/>
      <w:bookmarkStart w:id="821" w:name="_Toc382410641"/>
      <w:bookmarkStart w:id="822" w:name="_Toc382469316"/>
      <w:bookmarkStart w:id="823" w:name="_Toc382470202"/>
      <w:bookmarkStart w:id="824" w:name="_Toc382471091"/>
      <w:bookmarkStart w:id="825" w:name="_Toc382471980"/>
      <w:bookmarkStart w:id="826" w:name="_Toc382224907"/>
      <w:bookmarkStart w:id="827" w:name="_Toc382225798"/>
      <w:bookmarkStart w:id="828" w:name="_Toc382226688"/>
      <w:bookmarkStart w:id="829" w:name="_Toc382240988"/>
      <w:bookmarkStart w:id="830" w:name="_Toc382241887"/>
      <w:bookmarkStart w:id="831" w:name="_Toc382407315"/>
      <w:bookmarkStart w:id="832" w:name="_Toc382408200"/>
      <w:bookmarkStart w:id="833" w:name="_Toc382409087"/>
      <w:bookmarkStart w:id="834" w:name="_Toc382410642"/>
      <w:bookmarkStart w:id="835" w:name="_Toc382469317"/>
      <w:bookmarkStart w:id="836" w:name="_Toc382470203"/>
      <w:bookmarkStart w:id="837" w:name="_Toc382471092"/>
      <w:bookmarkStart w:id="838" w:name="_Toc382471981"/>
      <w:bookmarkStart w:id="839" w:name="_Toc382224908"/>
      <w:bookmarkStart w:id="840" w:name="_Toc382225799"/>
      <w:bookmarkStart w:id="841" w:name="_Toc382226689"/>
      <w:bookmarkStart w:id="842" w:name="_Toc382240989"/>
      <w:bookmarkStart w:id="843" w:name="_Toc382241888"/>
      <w:bookmarkStart w:id="844" w:name="_Toc382407316"/>
      <w:bookmarkStart w:id="845" w:name="_Toc382408201"/>
      <w:bookmarkStart w:id="846" w:name="_Toc382409088"/>
      <w:bookmarkStart w:id="847" w:name="_Toc382410643"/>
      <w:bookmarkStart w:id="848" w:name="_Toc382469318"/>
      <w:bookmarkStart w:id="849" w:name="_Toc382470204"/>
      <w:bookmarkStart w:id="850" w:name="_Toc382471093"/>
      <w:bookmarkStart w:id="851" w:name="_Toc382471982"/>
      <w:bookmarkStart w:id="852" w:name="_Toc382224909"/>
      <w:bookmarkStart w:id="853" w:name="_Toc382225800"/>
      <w:bookmarkStart w:id="854" w:name="_Toc382226690"/>
      <w:bookmarkStart w:id="855" w:name="_Toc382240990"/>
      <w:bookmarkStart w:id="856" w:name="_Toc382241889"/>
      <w:bookmarkStart w:id="857" w:name="_Toc382407317"/>
      <w:bookmarkStart w:id="858" w:name="_Toc382408202"/>
      <w:bookmarkStart w:id="859" w:name="_Toc382409089"/>
      <w:bookmarkStart w:id="860" w:name="_Toc382410644"/>
      <w:bookmarkStart w:id="861" w:name="_Toc382469319"/>
      <w:bookmarkStart w:id="862" w:name="_Toc382470205"/>
      <w:bookmarkStart w:id="863" w:name="_Toc382471094"/>
      <w:bookmarkStart w:id="864" w:name="_Toc382471983"/>
      <w:bookmarkStart w:id="865" w:name="_Toc382224910"/>
      <w:bookmarkStart w:id="866" w:name="_Toc382225801"/>
      <w:bookmarkStart w:id="867" w:name="_Toc382226691"/>
      <w:bookmarkStart w:id="868" w:name="_Toc382240991"/>
      <w:bookmarkStart w:id="869" w:name="_Toc382241890"/>
      <w:bookmarkStart w:id="870" w:name="_Toc382407318"/>
      <w:bookmarkStart w:id="871" w:name="_Toc382408203"/>
      <w:bookmarkStart w:id="872" w:name="_Toc382409090"/>
      <w:bookmarkStart w:id="873" w:name="_Toc382410645"/>
      <w:bookmarkStart w:id="874" w:name="_Toc382469320"/>
      <w:bookmarkStart w:id="875" w:name="_Toc382470206"/>
      <w:bookmarkStart w:id="876" w:name="_Toc382471095"/>
      <w:bookmarkStart w:id="877" w:name="_Toc382471984"/>
      <w:bookmarkStart w:id="878" w:name="_Toc382224911"/>
      <w:bookmarkStart w:id="879" w:name="_Toc382225802"/>
      <w:bookmarkStart w:id="880" w:name="_Toc382226692"/>
      <w:bookmarkStart w:id="881" w:name="_Toc382240992"/>
      <w:bookmarkStart w:id="882" w:name="_Toc382241891"/>
      <w:bookmarkStart w:id="883" w:name="_Toc382407319"/>
      <w:bookmarkStart w:id="884" w:name="_Toc382408204"/>
      <w:bookmarkStart w:id="885" w:name="_Toc382409091"/>
      <w:bookmarkStart w:id="886" w:name="_Toc382410646"/>
      <w:bookmarkStart w:id="887" w:name="_Toc382469321"/>
      <w:bookmarkStart w:id="888" w:name="_Toc382470207"/>
      <w:bookmarkStart w:id="889" w:name="_Toc382471096"/>
      <w:bookmarkStart w:id="890" w:name="_Toc382471985"/>
      <w:bookmarkStart w:id="891" w:name="_Toc382224912"/>
      <w:bookmarkStart w:id="892" w:name="_Toc382225803"/>
      <w:bookmarkStart w:id="893" w:name="_Toc382226693"/>
      <w:bookmarkStart w:id="894" w:name="_Toc382240993"/>
      <w:bookmarkStart w:id="895" w:name="_Toc382241892"/>
      <w:bookmarkStart w:id="896" w:name="_Toc382407320"/>
      <w:bookmarkStart w:id="897" w:name="_Toc382408205"/>
      <w:bookmarkStart w:id="898" w:name="_Toc382409092"/>
      <w:bookmarkStart w:id="899" w:name="_Toc382410647"/>
      <w:bookmarkStart w:id="900" w:name="_Toc382469322"/>
      <w:bookmarkStart w:id="901" w:name="_Toc382470208"/>
      <w:bookmarkStart w:id="902" w:name="_Toc382471097"/>
      <w:bookmarkStart w:id="903" w:name="_Toc382471986"/>
      <w:bookmarkStart w:id="904" w:name="_Toc382224913"/>
      <w:bookmarkStart w:id="905" w:name="_Toc382225804"/>
      <w:bookmarkStart w:id="906" w:name="_Toc382226694"/>
      <w:bookmarkStart w:id="907" w:name="_Toc382240994"/>
      <w:bookmarkStart w:id="908" w:name="_Toc382241893"/>
      <w:bookmarkStart w:id="909" w:name="_Toc382407321"/>
      <w:bookmarkStart w:id="910" w:name="_Toc382408206"/>
      <w:bookmarkStart w:id="911" w:name="_Toc382409093"/>
      <w:bookmarkStart w:id="912" w:name="_Toc382410648"/>
      <w:bookmarkStart w:id="913" w:name="_Toc382469323"/>
      <w:bookmarkStart w:id="914" w:name="_Toc382470209"/>
      <w:bookmarkStart w:id="915" w:name="_Toc382471098"/>
      <w:bookmarkStart w:id="916" w:name="_Toc382471987"/>
      <w:bookmarkStart w:id="917" w:name="_Toc382224914"/>
      <w:bookmarkStart w:id="918" w:name="_Toc382225805"/>
      <w:bookmarkStart w:id="919" w:name="_Toc382226695"/>
      <w:bookmarkStart w:id="920" w:name="_Toc382240995"/>
      <w:bookmarkStart w:id="921" w:name="_Toc382241894"/>
      <w:bookmarkStart w:id="922" w:name="_Toc382407322"/>
      <w:bookmarkStart w:id="923" w:name="_Toc382408207"/>
      <w:bookmarkStart w:id="924" w:name="_Toc382409094"/>
      <w:bookmarkStart w:id="925" w:name="_Toc382410649"/>
      <w:bookmarkStart w:id="926" w:name="_Toc382469324"/>
      <w:bookmarkStart w:id="927" w:name="_Toc382470210"/>
      <w:bookmarkStart w:id="928" w:name="_Toc382471099"/>
      <w:bookmarkStart w:id="929" w:name="_Toc382471988"/>
      <w:bookmarkStart w:id="930" w:name="_Toc382224915"/>
      <w:bookmarkStart w:id="931" w:name="_Toc382225806"/>
      <w:bookmarkStart w:id="932" w:name="_Toc382226696"/>
      <w:bookmarkStart w:id="933" w:name="_Toc382240996"/>
      <w:bookmarkStart w:id="934" w:name="_Toc382241895"/>
      <w:bookmarkStart w:id="935" w:name="_Toc382407323"/>
      <w:bookmarkStart w:id="936" w:name="_Toc382408208"/>
      <w:bookmarkStart w:id="937" w:name="_Toc382409095"/>
      <w:bookmarkStart w:id="938" w:name="_Toc382410650"/>
      <w:bookmarkStart w:id="939" w:name="_Toc382469325"/>
      <w:bookmarkStart w:id="940" w:name="_Toc382470211"/>
      <w:bookmarkStart w:id="941" w:name="_Toc382471100"/>
      <w:bookmarkStart w:id="942" w:name="_Toc382471989"/>
      <w:bookmarkStart w:id="943" w:name="_Toc382224916"/>
      <w:bookmarkStart w:id="944" w:name="_Toc382225807"/>
      <w:bookmarkStart w:id="945" w:name="_Toc382226697"/>
      <w:bookmarkStart w:id="946" w:name="_Toc382240997"/>
      <w:bookmarkStart w:id="947" w:name="_Toc382241896"/>
      <w:bookmarkStart w:id="948" w:name="_Toc382407324"/>
      <w:bookmarkStart w:id="949" w:name="_Toc382408209"/>
      <w:bookmarkStart w:id="950" w:name="_Toc382409096"/>
      <w:bookmarkStart w:id="951" w:name="_Toc382410651"/>
      <w:bookmarkStart w:id="952" w:name="_Toc382469326"/>
      <w:bookmarkStart w:id="953" w:name="_Toc382470212"/>
      <w:bookmarkStart w:id="954" w:name="_Toc382471101"/>
      <w:bookmarkStart w:id="955" w:name="_Toc382471990"/>
      <w:bookmarkStart w:id="956" w:name="_Toc382224917"/>
      <w:bookmarkStart w:id="957" w:name="_Toc382225808"/>
      <w:bookmarkStart w:id="958" w:name="_Toc382226698"/>
      <w:bookmarkStart w:id="959" w:name="_Toc382240998"/>
      <w:bookmarkStart w:id="960" w:name="_Toc382241897"/>
      <w:bookmarkStart w:id="961" w:name="_Toc382407325"/>
      <w:bookmarkStart w:id="962" w:name="_Toc382408210"/>
      <w:bookmarkStart w:id="963" w:name="_Toc382409097"/>
      <w:bookmarkStart w:id="964" w:name="_Toc382410652"/>
      <w:bookmarkStart w:id="965" w:name="_Toc382469327"/>
      <w:bookmarkStart w:id="966" w:name="_Toc382470213"/>
      <w:bookmarkStart w:id="967" w:name="_Toc382471102"/>
      <w:bookmarkStart w:id="968" w:name="_Toc382471991"/>
      <w:bookmarkStart w:id="969" w:name="_Toc382224918"/>
      <w:bookmarkStart w:id="970" w:name="_Toc382225809"/>
      <w:bookmarkStart w:id="971" w:name="_Toc382226699"/>
      <w:bookmarkStart w:id="972" w:name="_Toc382240999"/>
      <w:bookmarkStart w:id="973" w:name="_Toc382241898"/>
      <w:bookmarkStart w:id="974" w:name="_Toc382407326"/>
      <w:bookmarkStart w:id="975" w:name="_Toc382408211"/>
      <w:bookmarkStart w:id="976" w:name="_Toc382409098"/>
      <w:bookmarkStart w:id="977" w:name="_Toc382410653"/>
      <w:bookmarkStart w:id="978" w:name="_Toc382469328"/>
      <w:bookmarkStart w:id="979" w:name="_Toc382470214"/>
      <w:bookmarkStart w:id="980" w:name="_Toc382471103"/>
      <w:bookmarkStart w:id="981" w:name="_Toc382471992"/>
      <w:bookmarkStart w:id="982" w:name="_Toc382224919"/>
      <w:bookmarkStart w:id="983" w:name="_Toc382225810"/>
      <w:bookmarkStart w:id="984" w:name="_Toc382226700"/>
      <w:bookmarkStart w:id="985" w:name="_Toc382241000"/>
      <w:bookmarkStart w:id="986" w:name="_Toc382241899"/>
      <w:bookmarkStart w:id="987" w:name="_Toc382407327"/>
      <w:bookmarkStart w:id="988" w:name="_Toc382408212"/>
      <w:bookmarkStart w:id="989" w:name="_Toc382409099"/>
      <w:bookmarkStart w:id="990" w:name="_Toc382410654"/>
      <w:bookmarkStart w:id="991" w:name="_Toc382469329"/>
      <w:bookmarkStart w:id="992" w:name="_Toc382470215"/>
      <w:bookmarkStart w:id="993" w:name="_Toc382471104"/>
      <w:bookmarkStart w:id="994" w:name="_Toc382471993"/>
      <w:bookmarkStart w:id="995" w:name="_Toc382224920"/>
      <w:bookmarkStart w:id="996" w:name="_Toc382225811"/>
      <w:bookmarkStart w:id="997" w:name="_Toc382226701"/>
      <w:bookmarkStart w:id="998" w:name="_Toc382241001"/>
      <w:bookmarkStart w:id="999" w:name="_Toc382241900"/>
      <w:bookmarkStart w:id="1000" w:name="_Toc382407328"/>
      <w:bookmarkStart w:id="1001" w:name="_Toc382408213"/>
      <w:bookmarkStart w:id="1002" w:name="_Toc382409100"/>
      <w:bookmarkStart w:id="1003" w:name="_Toc382410655"/>
      <w:bookmarkStart w:id="1004" w:name="_Toc382469330"/>
      <w:bookmarkStart w:id="1005" w:name="_Toc382470216"/>
      <w:bookmarkStart w:id="1006" w:name="_Toc382471105"/>
      <w:bookmarkStart w:id="1007" w:name="_Toc382471994"/>
      <w:bookmarkStart w:id="1008" w:name="_Toc382224921"/>
      <w:bookmarkStart w:id="1009" w:name="_Toc382225812"/>
      <w:bookmarkStart w:id="1010" w:name="_Toc382226702"/>
      <w:bookmarkStart w:id="1011" w:name="_Toc382241002"/>
      <w:bookmarkStart w:id="1012" w:name="_Toc382241901"/>
      <w:bookmarkStart w:id="1013" w:name="_Toc382407329"/>
      <w:bookmarkStart w:id="1014" w:name="_Toc382408214"/>
      <w:bookmarkStart w:id="1015" w:name="_Toc382409101"/>
      <w:bookmarkStart w:id="1016" w:name="_Toc382410656"/>
      <w:bookmarkStart w:id="1017" w:name="_Toc382469331"/>
      <w:bookmarkStart w:id="1018" w:name="_Toc382470217"/>
      <w:bookmarkStart w:id="1019" w:name="_Toc382471106"/>
      <w:bookmarkStart w:id="1020" w:name="_Toc382471995"/>
      <w:bookmarkStart w:id="1021" w:name="_Toc382224922"/>
      <w:bookmarkStart w:id="1022" w:name="_Toc382225813"/>
      <w:bookmarkStart w:id="1023" w:name="_Toc382226703"/>
      <w:bookmarkStart w:id="1024" w:name="_Toc382241003"/>
      <w:bookmarkStart w:id="1025" w:name="_Toc382241902"/>
      <w:bookmarkStart w:id="1026" w:name="_Toc382407330"/>
      <w:bookmarkStart w:id="1027" w:name="_Toc382408215"/>
      <w:bookmarkStart w:id="1028" w:name="_Toc382409102"/>
      <w:bookmarkStart w:id="1029" w:name="_Toc382410657"/>
      <w:bookmarkStart w:id="1030" w:name="_Toc382469332"/>
      <w:bookmarkStart w:id="1031" w:name="_Toc382470218"/>
      <w:bookmarkStart w:id="1032" w:name="_Toc382471107"/>
      <w:bookmarkStart w:id="1033" w:name="_Toc382471996"/>
      <w:bookmarkStart w:id="1034" w:name="_Toc382224923"/>
      <w:bookmarkStart w:id="1035" w:name="_Toc382225814"/>
      <w:bookmarkStart w:id="1036" w:name="_Toc382226704"/>
      <w:bookmarkStart w:id="1037" w:name="_Toc382241004"/>
      <w:bookmarkStart w:id="1038" w:name="_Toc382241903"/>
      <w:bookmarkStart w:id="1039" w:name="_Toc382407331"/>
      <w:bookmarkStart w:id="1040" w:name="_Toc382408216"/>
      <w:bookmarkStart w:id="1041" w:name="_Toc382409103"/>
      <w:bookmarkStart w:id="1042" w:name="_Toc382410658"/>
      <w:bookmarkStart w:id="1043" w:name="_Toc382469333"/>
      <w:bookmarkStart w:id="1044" w:name="_Toc382470219"/>
      <w:bookmarkStart w:id="1045" w:name="_Toc382471108"/>
      <w:bookmarkStart w:id="1046" w:name="_Toc382471997"/>
      <w:bookmarkStart w:id="1047" w:name="_Toc382224924"/>
      <w:bookmarkStart w:id="1048" w:name="_Toc382225815"/>
      <w:bookmarkStart w:id="1049" w:name="_Toc382226705"/>
      <w:bookmarkStart w:id="1050" w:name="_Toc382241005"/>
      <w:bookmarkStart w:id="1051" w:name="_Toc382241904"/>
      <w:bookmarkStart w:id="1052" w:name="_Toc382407332"/>
      <w:bookmarkStart w:id="1053" w:name="_Toc382408217"/>
      <w:bookmarkStart w:id="1054" w:name="_Toc382409104"/>
      <w:bookmarkStart w:id="1055" w:name="_Toc382410659"/>
      <w:bookmarkStart w:id="1056" w:name="_Toc382469334"/>
      <w:bookmarkStart w:id="1057" w:name="_Toc382470220"/>
      <w:bookmarkStart w:id="1058" w:name="_Toc382471109"/>
      <w:bookmarkStart w:id="1059" w:name="_Toc382471998"/>
      <w:bookmarkStart w:id="1060" w:name="_Toc382224925"/>
      <w:bookmarkStart w:id="1061" w:name="_Toc382225816"/>
      <w:bookmarkStart w:id="1062" w:name="_Toc382226706"/>
      <w:bookmarkStart w:id="1063" w:name="_Toc382241006"/>
      <w:bookmarkStart w:id="1064" w:name="_Toc382241905"/>
      <w:bookmarkStart w:id="1065" w:name="_Toc382407333"/>
      <w:bookmarkStart w:id="1066" w:name="_Toc382408218"/>
      <w:bookmarkStart w:id="1067" w:name="_Toc382409105"/>
      <w:bookmarkStart w:id="1068" w:name="_Toc382410660"/>
      <w:bookmarkStart w:id="1069" w:name="_Toc382469335"/>
      <w:bookmarkStart w:id="1070" w:name="_Toc382470221"/>
      <w:bookmarkStart w:id="1071" w:name="_Toc382471110"/>
      <w:bookmarkStart w:id="1072" w:name="_Toc382471999"/>
      <w:bookmarkStart w:id="1073" w:name="_Toc382224926"/>
      <w:bookmarkStart w:id="1074" w:name="_Toc382225817"/>
      <w:bookmarkStart w:id="1075" w:name="_Toc382226707"/>
      <w:bookmarkStart w:id="1076" w:name="_Toc382241007"/>
      <w:bookmarkStart w:id="1077" w:name="_Toc382241906"/>
      <w:bookmarkStart w:id="1078" w:name="_Toc382407334"/>
      <w:bookmarkStart w:id="1079" w:name="_Toc382408219"/>
      <w:bookmarkStart w:id="1080" w:name="_Toc382409106"/>
      <w:bookmarkStart w:id="1081" w:name="_Toc382410661"/>
      <w:bookmarkStart w:id="1082" w:name="_Toc382469336"/>
      <w:bookmarkStart w:id="1083" w:name="_Toc382470222"/>
      <w:bookmarkStart w:id="1084" w:name="_Toc382471111"/>
      <w:bookmarkStart w:id="1085" w:name="_Toc382472000"/>
      <w:bookmarkStart w:id="1086" w:name="_Toc382224927"/>
      <w:bookmarkStart w:id="1087" w:name="_Toc382225818"/>
      <w:bookmarkStart w:id="1088" w:name="_Toc382226708"/>
      <w:bookmarkStart w:id="1089" w:name="_Toc382241008"/>
      <w:bookmarkStart w:id="1090" w:name="_Toc382241907"/>
      <w:bookmarkStart w:id="1091" w:name="_Toc382407335"/>
      <w:bookmarkStart w:id="1092" w:name="_Toc382408220"/>
      <w:bookmarkStart w:id="1093" w:name="_Toc382409107"/>
      <w:bookmarkStart w:id="1094" w:name="_Toc382410662"/>
      <w:bookmarkStart w:id="1095" w:name="_Toc382469337"/>
      <w:bookmarkStart w:id="1096" w:name="_Toc382470223"/>
      <w:bookmarkStart w:id="1097" w:name="_Toc382471112"/>
      <w:bookmarkStart w:id="1098" w:name="_Toc382472001"/>
      <w:bookmarkStart w:id="1099" w:name="_Toc382224928"/>
      <w:bookmarkStart w:id="1100" w:name="_Toc382225819"/>
      <w:bookmarkStart w:id="1101" w:name="_Toc382226709"/>
      <w:bookmarkStart w:id="1102" w:name="_Toc382241009"/>
      <w:bookmarkStart w:id="1103" w:name="_Toc382241908"/>
      <w:bookmarkStart w:id="1104" w:name="_Toc382407336"/>
      <w:bookmarkStart w:id="1105" w:name="_Toc382408221"/>
      <w:bookmarkStart w:id="1106" w:name="_Toc382409108"/>
      <w:bookmarkStart w:id="1107" w:name="_Toc382410663"/>
      <w:bookmarkStart w:id="1108" w:name="_Toc382469338"/>
      <w:bookmarkStart w:id="1109" w:name="_Toc382470224"/>
      <w:bookmarkStart w:id="1110" w:name="_Toc382471113"/>
      <w:bookmarkStart w:id="1111" w:name="_Toc382472002"/>
      <w:bookmarkStart w:id="1112" w:name="_Toc382224929"/>
      <w:bookmarkStart w:id="1113" w:name="_Toc382225820"/>
      <w:bookmarkStart w:id="1114" w:name="_Toc382226710"/>
      <w:bookmarkStart w:id="1115" w:name="_Toc382241010"/>
      <w:bookmarkStart w:id="1116" w:name="_Toc382241909"/>
      <w:bookmarkStart w:id="1117" w:name="_Toc382407337"/>
      <w:bookmarkStart w:id="1118" w:name="_Toc382408222"/>
      <w:bookmarkStart w:id="1119" w:name="_Toc382409109"/>
      <w:bookmarkStart w:id="1120" w:name="_Toc382410664"/>
      <w:bookmarkStart w:id="1121" w:name="_Toc382469339"/>
      <w:bookmarkStart w:id="1122" w:name="_Toc382470225"/>
      <w:bookmarkStart w:id="1123" w:name="_Toc382471114"/>
      <w:bookmarkStart w:id="1124" w:name="_Toc382472003"/>
      <w:bookmarkStart w:id="1125" w:name="_Toc382224930"/>
      <w:bookmarkStart w:id="1126" w:name="_Toc382225821"/>
      <w:bookmarkStart w:id="1127" w:name="_Toc382226711"/>
      <w:bookmarkStart w:id="1128" w:name="_Toc382241011"/>
      <w:bookmarkStart w:id="1129" w:name="_Toc382241910"/>
      <w:bookmarkStart w:id="1130" w:name="_Toc382407338"/>
      <w:bookmarkStart w:id="1131" w:name="_Toc382408223"/>
      <w:bookmarkStart w:id="1132" w:name="_Toc382409110"/>
      <w:bookmarkStart w:id="1133" w:name="_Toc382410665"/>
      <w:bookmarkStart w:id="1134" w:name="_Toc382469340"/>
      <w:bookmarkStart w:id="1135" w:name="_Toc382470226"/>
      <w:bookmarkStart w:id="1136" w:name="_Toc382471115"/>
      <w:bookmarkStart w:id="1137" w:name="_Toc382472004"/>
      <w:bookmarkStart w:id="1138" w:name="_Toc382224931"/>
      <w:bookmarkStart w:id="1139" w:name="_Toc382225822"/>
      <w:bookmarkStart w:id="1140" w:name="_Toc382226712"/>
      <w:bookmarkStart w:id="1141" w:name="_Toc382241012"/>
      <w:bookmarkStart w:id="1142" w:name="_Toc382241911"/>
      <w:bookmarkStart w:id="1143" w:name="_Toc382407339"/>
      <w:bookmarkStart w:id="1144" w:name="_Toc382408224"/>
      <w:bookmarkStart w:id="1145" w:name="_Toc382409111"/>
      <w:bookmarkStart w:id="1146" w:name="_Toc382410666"/>
      <w:bookmarkStart w:id="1147" w:name="_Toc382469341"/>
      <w:bookmarkStart w:id="1148" w:name="_Toc382470227"/>
      <w:bookmarkStart w:id="1149" w:name="_Toc382471116"/>
      <w:bookmarkStart w:id="1150" w:name="_Toc382472005"/>
      <w:bookmarkStart w:id="1151" w:name="_Toc382224932"/>
      <w:bookmarkStart w:id="1152" w:name="_Toc382225823"/>
      <w:bookmarkStart w:id="1153" w:name="_Toc382226713"/>
      <w:bookmarkStart w:id="1154" w:name="_Toc382241013"/>
      <w:bookmarkStart w:id="1155" w:name="_Toc382241912"/>
      <w:bookmarkStart w:id="1156" w:name="_Toc382407340"/>
      <w:bookmarkStart w:id="1157" w:name="_Toc382408225"/>
      <w:bookmarkStart w:id="1158" w:name="_Toc382409112"/>
      <w:bookmarkStart w:id="1159" w:name="_Toc382410667"/>
      <w:bookmarkStart w:id="1160" w:name="_Toc382469342"/>
      <w:bookmarkStart w:id="1161" w:name="_Toc382470228"/>
      <w:bookmarkStart w:id="1162" w:name="_Toc382471117"/>
      <w:bookmarkStart w:id="1163" w:name="_Toc382472006"/>
      <w:bookmarkStart w:id="1164" w:name="_Toc382224933"/>
      <w:bookmarkStart w:id="1165" w:name="_Toc382225824"/>
      <w:bookmarkStart w:id="1166" w:name="_Toc382226714"/>
      <w:bookmarkStart w:id="1167" w:name="_Toc382241014"/>
      <w:bookmarkStart w:id="1168" w:name="_Toc382241913"/>
      <w:bookmarkStart w:id="1169" w:name="_Toc382407341"/>
      <w:bookmarkStart w:id="1170" w:name="_Toc382408226"/>
      <w:bookmarkStart w:id="1171" w:name="_Toc382409113"/>
      <w:bookmarkStart w:id="1172" w:name="_Toc382410668"/>
      <w:bookmarkStart w:id="1173" w:name="_Toc382469343"/>
      <w:bookmarkStart w:id="1174" w:name="_Toc382470229"/>
      <w:bookmarkStart w:id="1175" w:name="_Toc382471118"/>
      <w:bookmarkStart w:id="1176" w:name="_Toc382472007"/>
      <w:bookmarkStart w:id="1177" w:name="_Toc382224934"/>
      <w:bookmarkStart w:id="1178" w:name="_Toc382225825"/>
      <w:bookmarkStart w:id="1179" w:name="_Toc382226715"/>
      <w:bookmarkStart w:id="1180" w:name="_Toc382241015"/>
      <w:bookmarkStart w:id="1181" w:name="_Toc382241914"/>
      <w:bookmarkStart w:id="1182" w:name="_Toc382407342"/>
      <w:bookmarkStart w:id="1183" w:name="_Toc382408227"/>
      <w:bookmarkStart w:id="1184" w:name="_Toc382409114"/>
      <w:bookmarkStart w:id="1185" w:name="_Toc382410669"/>
      <w:bookmarkStart w:id="1186" w:name="_Toc382469344"/>
      <w:bookmarkStart w:id="1187" w:name="_Toc382470230"/>
      <w:bookmarkStart w:id="1188" w:name="_Toc382471119"/>
      <w:bookmarkStart w:id="1189" w:name="_Toc382472008"/>
      <w:bookmarkStart w:id="1190" w:name="_Toc382224935"/>
      <w:bookmarkStart w:id="1191" w:name="_Toc382225826"/>
      <w:bookmarkStart w:id="1192" w:name="_Toc382226716"/>
      <w:bookmarkStart w:id="1193" w:name="_Toc382241016"/>
      <w:bookmarkStart w:id="1194" w:name="_Toc382241915"/>
      <w:bookmarkStart w:id="1195" w:name="_Toc382407343"/>
      <w:bookmarkStart w:id="1196" w:name="_Toc382408228"/>
      <w:bookmarkStart w:id="1197" w:name="_Toc382409115"/>
      <w:bookmarkStart w:id="1198" w:name="_Toc382410670"/>
      <w:bookmarkStart w:id="1199" w:name="_Toc382469345"/>
      <w:bookmarkStart w:id="1200" w:name="_Toc382470231"/>
      <w:bookmarkStart w:id="1201" w:name="_Toc382471120"/>
      <w:bookmarkStart w:id="1202" w:name="_Toc382472009"/>
      <w:bookmarkStart w:id="1203" w:name="_Toc382224936"/>
      <w:bookmarkStart w:id="1204" w:name="_Toc382225827"/>
      <w:bookmarkStart w:id="1205" w:name="_Toc382226717"/>
      <w:bookmarkStart w:id="1206" w:name="_Toc382241017"/>
      <w:bookmarkStart w:id="1207" w:name="_Toc382241916"/>
      <w:bookmarkStart w:id="1208" w:name="_Toc382407344"/>
      <w:bookmarkStart w:id="1209" w:name="_Toc382408229"/>
      <w:bookmarkStart w:id="1210" w:name="_Toc382409116"/>
      <w:bookmarkStart w:id="1211" w:name="_Toc382410671"/>
      <w:bookmarkStart w:id="1212" w:name="_Toc382469346"/>
      <w:bookmarkStart w:id="1213" w:name="_Toc382470232"/>
      <w:bookmarkStart w:id="1214" w:name="_Toc382471121"/>
      <w:bookmarkStart w:id="1215" w:name="_Toc382472010"/>
      <w:bookmarkStart w:id="1216" w:name="_Toc382224937"/>
      <w:bookmarkStart w:id="1217" w:name="_Toc382225828"/>
      <w:bookmarkStart w:id="1218" w:name="_Toc382226718"/>
      <w:bookmarkStart w:id="1219" w:name="_Toc382241018"/>
      <w:bookmarkStart w:id="1220" w:name="_Toc382241917"/>
      <w:bookmarkStart w:id="1221" w:name="_Toc382407345"/>
      <w:bookmarkStart w:id="1222" w:name="_Toc382408230"/>
      <w:bookmarkStart w:id="1223" w:name="_Toc382409117"/>
      <w:bookmarkStart w:id="1224" w:name="_Toc382410672"/>
      <w:bookmarkStart w:id="1225" w:name="_Toc382469347"/>
      <w:bookmarkStart w:id="1226" w:name="_Toc382470233"/>
      <w:bookmarkStart w:id="1227" w:name="_Toc382471122"/>
      <w:bookmarkStart w:id="1228" w:name="_Toc382472011"/>
      <w:bookmarkStart w:id="1229" w:name="_Toc382224938"/>
      <w:bookmarkStart w:id="1230" w:name="_Toc382225829"/>
      <w:bookmarkStart w:id="1231" w:name="_Toc382226719"/>
      <w:bookmarkStart w:id="1232" w:name="_Toc382241019"/>
      <w:bookmarkStart w:id="1233" w:name="_Toc382241918"/>
      <w:bookmarkStart w:id="1234" w:name="_Toc382407346"/>
      <w:bookmarkStart w:id="1235" w:name="_Toc382408231"/>
      <w:bookmarkStart w:id="1236" w:name="_Toc382409118"/>
      <w:bookmarkStart w:id="1237" w:name="_Toc382410673"/>
      <w:bookmarkStart w:id="1238" w:name="_Toc382469348"/>
      <w:bookmarkStart w:id="1239" w:name="_Toc382470234"/>
      <w:bookmarkStart w:id="1240" w:name="_Toc382471123"/>
      <w:bookmarkStart w:id="1241" w:name="_Toc382472012"/>
      <w:bookmarkStart w:id="1242" w:name="_Toc382224939"/>
      <w:bookmarkStart w:id="1243" w:name="_Toc382225830"/>
      <w:bookmarkStart w:id="1244" w:name="_Toc382226720"/>
      <w:bookmarkStart w:id="1245" w:name="_Toc382241020"/>
      <w:bookmarkStart w:id="1246" w:name="_Toc382241919"/>
      <w:bookmarkStart w:id="1247" w:name="_Toc382407347"/>
      <w:bookmarkStart w:id="1248" w:name="_Toc382408232"/>
      <w:bookmarkStart w:id="1249" w:name="_Toc382409119"/>
      <w:bookmarkStart w:id="1250" w:name="_Toc382410674"/>
      <w:bookmarkStart w:id="1251" w:name="_Toc382469349"/>
      <w:bookmarkStart w:id="1252" w:name="_Toc382470235"/>
      <w:bookmarkStart w:id="1253" w:name="_Toc382471124"/>
      <w:bookmarkStart w:id="1254" w:name="_Toc382472013"/>
      <w:bookmarkStart w:id="1255" w:name="_Toc382224940"/>
      <w:bookmarkStart w:id="1256" w:name="_Toc382225831"/>
      <w:bookmarkStart w:id="1257" w:name="_Toc382226721"/>
      <w:bookmarkStart w:id="1258" w:name="_Toc382241021"/>
      <w:bookmarkStart w:id="1259" w:name="_Toc382241920"/>
      <w:bookmarkStart w:id="1260" w:name="_Toc382407348"/>
      <w:bookmarkStart w:id="1261" w:name="_Toc382408233"/>
      <w:bookmarkStart w:id="1262" w:name="_Toc382409120"/>
      <w:bookmarkStart w:id="1263" w:name="_Toc382410675"/>
      <w:bookmarkStart w:id="1264" w:name="_Toc382469350"/>
      <w:bookmarkStart w:id="1265" w:name="_Toc382470236"/>
      <w:bookmarkStart w:id="1266" w:name="_Toc382471125"/>
      <w:bookmarkStart w:id="1267" w:name="_Toc382472014"/>
      <w:bookmarkStart w:id="1268" w:name="_Toc382224941"/>
      <w:bookmarkStart w:id="1269" w:name="_Toc382225832"/>
      <w:bookmarkStart w:id="1270" w:name="_Toc382226722"/>
      <w:bookmarkStart w:id="1271" w:name="_Toc382241022"/>
      <w:bookmarkStart w:id="1272" w:name="_Toc382241921"/>
      <w:bookmarkStart w:id="1273" w:name="_Toc382407349"/>
      <w:bookmarkStart w:id="1274" w:name="_Toc382408234"/>
      <w:bookmarkStart w:id="1275" w:name="_Toc382409121"/>
      <w:bookmarkStart w:id="1276" w:name="_Toc382410676"/>
      <w:bookmarkStart w:id="1277" w:name="_Toc382469351"/>
      <w:bookmarkStart w:id="1278" w:name="_Toc382470237"/>
      <w:bookmarkStart w:id="1279" w:name="_Toc382471126"/>
      <w:bookmarkStart w:id="1280" w:name="_Toc382472015"/>
      <w:bookmarkStart w:id="1281" w:name="_Toc382224942"/>
      <w:bookmarkStart w:id="1282" w:name="_Toc382225833"/>
      <w:bookmarkStart w:id="1283" w:name="_Toc382226723"/>
      <w:bookmarkStart w:id="1284" w:name="_Toc382241023"/>
      <w:bookmarkStart w:id="1285" w:name="_Toc382241922"/>
      <w:bookmarkStart w:id="1286" w:name="_Toc382407350"/>
      <w:bookmarkStart w:id="1287" w:name="_Toc382408235"/>
      <w:bookmarkStart w:id="1288" w:name="_Toc382409122"/>
      <w:bookmarkStart w:id="1289" w:name="_Toc382410677"/>
      <w:bookmarkStart w:id="1290" w:name="_Toc382469352"/>
      <w:bookmarkStart w:id="1291" w:name="_Toc382470238"/>
      <w:bookmarkStart w:id="1292" w:name="_Toc382471127"/>
      <w:bookmarkStart w:id="1293" w:name="_Toc382472016"/>
      <w:bookmarkStart w:id="1294" w:name="_Toc382224943"/>
      <w:bookmarkStart w:id="1295" w:name="_Toc382225834"/>
      <w:bookmarkStart w:id="1296" w:name="_Toc382226724"/>
      <w:bookmarkStart w:id="1297" w:name="_Toc382241024"/>
      <w:bookmarkStart w:id="1298" w:name="_Toc382241923"/>
      <w:bookmarkStart w:id="1299" w:name="_Toc382407351"/>
      <w:bookmarkStart w:id="1300" w:name="_Toc382408236"/>
      <w:bookmarkStart w:id="1301" w:name="_Toc382409123"/>
      <w:bookmarkStart w:id="1302" w:name="_Toc382410678"/>
      <w:bookmarkStart w:id="1303" w:name="_Toc382469353"/>
      <w:bookmarkStart w:id="1304" w:name="_Toc382470239"/>
      <w:bookmarkStart w:id="1305" w:name="_Toc382471128"/>
      <w:bookmarkStart w:id="1306" w:name="_Toc382472017"/>
      <w:bookmarkStart w:id="1307" w:name="_Toc382224944"/>
      <w:bookmarkStart w:id="1308" w:name="_Toc382225835"/>
      <w:bookmarkStart w:id="1309" w:name="_Toc382226725"/>
      <w:bookmarkStart w:id="1310" w:name="_Toc382241025"/>
      <w:bookmarkStart w:id="1311" w:name="_Toc382241924"/>
      <w:bookmarkStart w:id="1312" w:name="_Toc382407352"/>
      <w:bookmarkStart w:id="1313" w:name="_Toc382408237"/>
      <w:bookmarkStart w:id="1314" w:name="_Toc382409124"/>
      <w:bookmarkStart w:id="1315" w:name="_Toc382410679"/>
      <w:bookmarkStart w:id="1316" w:name="_Toc382469354"/>
      <w:bookmarkStart w:id="1317" w:name="_Toc382470240"/>
      <w:bookmarkStart w:id="1318" w:name="_Toc382471129"/>
      <w:bookmarkStart w:id="1319" w:name="_Toc382472018"/>
      <w:bookmarkStart w:id="1320" w:name="_Toc382224945"/>
      <w:bookmarkStart w:id="1321" w:name="_Toc382225836"/>
      <w:bookmarkStart w:id="1322" w:name="_Toc382226726"/>
      <w:bookmarkStart w:id="1323" w:name="_Toc382241026"/>
      <w:bookmarkStart w:id="1324" w:name="_Toc382241925"/>
      <w:bookmarkStart w:id="1325" w:name="_Toc382407353"/>
      <w:bookmarkStart w:id="1326" w:name="_Toc382408238"/>
      <w:bookmarkStart w:id="1327" w:name="_Toc382409125"/>
      <w:bookmarkStart w:id="1328" w:name="_Toc382410680"/>
      <w:bookmarkStart w:id="1329" w:name="_Toc382469355"/>
      <w:bookmarkStart w:id="1330" w:name="_Toc382470241"/>
      <w:bookmarkStart w:id="1331" w:name="_Toc382471130"/>
      <w:bookmarkStart w:id="1332" w:name="_Toc382472019"/>
      <w:bookmarkStart w:id="1333" w:name="_Toc382224946"/>
      <w:bookmarkStart w:id="1334" w:name="_Toc382225837"/>
      <w:bookmarkStart w:id="1335" w:name="_Toc382226727"/>
      <w:bookmarkStart w:id="1336" w:name="_Toc382241027"/>
      <w:bookmarkStart w:id="1337" w:name="_Toc382241926"/>
      <w:bookmarkStart w:id="1338" w:name="_Toc382407354"/>
      <w:bookmarkStart w:id="1339" w:name="_Toc382408239"/>
      <w:bookmarkStart w:id="1340" w:name="_Toc382409126"/>
      <w:bookmarkStart w:id="1341" w:name="_Toc382410681"/>
      <w:bookmarkStart w:id="1342" w:name="_Toc382469356"/>
      <w:bookmarkStart w:id="1343" w:name="_Toc382470242"/>
      <w:bookmarkStart w:id="1344" w:name="_Toc382471131"/>
      <w:bookmarkStart w:id="1345" w:name="_Toc382472020"/>
      <w:bookmarkStart w:id="1346" w:name="_Toc382224947"/>
      <w:bookmarkStart w:id="1347" w:name="_Toc382225838"/>
      <w:bookmarkStart w:id="1348" w:name="_Toc382226728"/>
      <w:bookmarkStart w:id="1349" w:name="_Toc382241028"/>
      <w:bookmarkStart w:id="1350" w:name="_Toc382241927"/>
      <w:bookmarkStart w:id="1351" w:name="_Toc382407355"/>
      <w:bookmarkStart w:id="1352" w:name="_Toc382408240"/>
      <w:bookmarkStart w:id="1353" w:name="_Toc382409127"/>
      <w:bookmarkStart w:id="1354" w:name="_Toc382410682"/>
      <w:bookmarkStart w:id="1355" w:name="_Toc382469357"/>
      <w:bookmarkStart w:id="1356" w:name="_Toc382470243"/>
      <w:bookmarkStart w:id="1357" w:name="_Toc382471132"/>
      <w:bookmarkStart w:id="1358" w:name="_Toc382472021"/>
      <w:bookmarkStart w:id="1359" w:name="_Toc382224948"/>
      <w:bookmarkStart w:id="1360" w:name="_Toc382225839"/>
      <w:bookmarkStart w:id="1361" w:name="_Toc382226729"/>
      <w:bookmarkStart w:id="1362" w:name="_Toc382241029"/>
      <w:bookmarkStart w:id="1363" w:name="_Toc382241928"/>
      <w:bookmarkStart w:id="1364" w:name="_Toc382407356"/>
      <w:bookmarkStart w:id="1365" w:name="_Toc382408241"/>
      <w:bookmarkStart w:id="1366" w:name="_Toc382409128"/>
      <w:bookmarkStart w:id="1367" w:name="_Toc382410683"/>
      <w:bookmarkStart w:id="1368" w:name="_Toc382469358"/>
      <w:bookmarkStart w:id="1369" w:name="_Toc382470244"/>
      <w:bookmarkStart w:id="1370" w:name="_Toc382471133"/>
      <w:bookmarkStart w:id="1371" w:name="_Toc382472022"/>
      <w:bookmarkStart w:id="1372" w:name="_Toc382224949"/>
      <w:bookmarkStart w:id="1373" w:name="_Toc382225840"/>
      <w:bookmarkStart w:id="1374" w:name="_Toc382226730"/>
      <w:bookmarkStart w:id="1375" w:name="_Toc382241030"/>
      <w:bookmarkStart w:id="1376" w:name="_Toc382241929"/>
      <w:bookmarkStart w:id="1377" w:name="_Toc382407357"/>
      <w:bookmarkStart w:id="1378" w:name="_Toc382408242"/>
      <w:bookmarkStart w:id="1379" w:name="_Toc382409129"/>
      <w:bookmarkStart w:id="1380" w:name="_Toc382410684"/>
      <w:bookmarkStart w:id="1381" w:name="_Toc382469359"/>
      <w:bookmarkStart w:id="1382" w:name="_Toc382470245"/>
      <w:bookmarkStart w:id="1383" w:name="_Toc382471134"/>
      <w:bookmarkStart w:id="1384" w:name="_Toc382472023"/>
      <w:bookmarkStart w:id="1385" w:name="_Toc382224950"/>
      <w:bookmarkStart w:id="1386" w:name="_Toc382225841"/>
      <w:bookmarkStart w:id="1387" w:name="_Toc382226731"/>
      <w:bookmarkStart w:id="1388" w:name="_Toc382241031"/>
      <w:bookmarkStart w:id="1389" w:name="_Toc382241930"/>
      <w:bookmarkStart w:id="1390" w:name="_Toc382407358"/>
      <w:bookmarkStart w:id="1391" w:name="_Toc382408243"/>
      <w:bookmarkStart w:id="1392" w:name="_Toc382409130"/>
      <w:bookmarkStart w:id="1393" w:name="_Toc382410685"/>
      <w:bookmarkStart w:id="1394" w:name="_Toc382469360"/>
      <w:bookmarkStart w:id="1395" w:name="_Toc382470246"/>
      <w:bookmarkStart w:id="1396" w:name="_Toc382471135"/>
      <w:bookmarkStart w:id="1397" w:name="_Toc382472024"/>
      <w:bookmarkStart w:id="1398" w:name="_Toc382224951"/>
      <w:bookmarkStart w:id="1399" w:name="_Toc382225842"/>
      <w:bookmarkStart w:id="1400" w:name="_Toc382226732"/>
      <w:bookmarkStart w:id="1401" w:name="_Toc382241032"/>
      <w:bookmarkStart w:id="1402" w:name="_Toc382241931"/>
      <w:bookmarkStart w:id="1403" w:name="_Toc382407359"/>
      <w:bookmarkStart w:id="1404" w:name="_Toc382408244"/>
      <w:bookmarkStart w:id="1405" w:name="_Toc382409131"/>
      <w:bookmarkStart w:id="1406" w:name="_Toc382410686"/>
      <w:bookmarkStart w:id="1407" w:name="_Toc382469361"/>
      <w:bookmarkStart w:id="1408" w:name="_Toc382470247"/>
      <w:bookmarkStart w:id="1409" w:name="_Toc382471136"/>
      <w:bookmarkStart w:id="1410" w:name="_Toc382472025"/>
      <w:bookmarkStart w:id="1411" w:name="_Toc382224952"/>
      <w:bookmarkStart w:id="1412" w:name="_Toc382225843"/>
      <w:bookmarkStart w:id="1413" w:name="_Toc382226733"/>
      <w:bookmarkStart w:id="1414" w:name="_Toc382241033"/>
      <w:bookmarkStart w:id="1415" w:name="_Toc382241932"/>
      <w:bookmarkStart w:id="1416" w:name="_Toc382407360"/>
      <w:bookmarkStart w:id="1417" w:name="_Toc382408245"/>
      <w:bookmarkStart w:id="1418" w:name="_Toc382409132"/>
      <w:bookmarkStart w:id="1419" w:name="_Toc382410687"/>
      <w:bookmarkStart w:id="1420" w:name="_Toc382469362"/>
      <w:bookmarkStart w:id="1421" w:name="_Toc382470248"/>
      <w:bookmarkStart w:id="1422" w:name="_Toc382471137"/>
      <w:bookmarkStart w:id="1423" w:name="_Toc382472026"/>
      <w:bookmarkStart w:id="1424" w:name="_Toc382224953"/>
      <w:bookmarkStart w:id="1425" w:name="_Toc382225844"/>
      <w:bookmarkStart w:id="1426" w:name="_Toc382226734"/>
      <w:bookmarkStart w:id="1427" w:name="_Toc382241034"/>
      <w:bookmarkStart w:id="1428" w:name="_Toc382241933"/>
      <w:bookmarkStart w:id="1429" w:name="_Toc382407361"/>
      <w:bookmarkStart w:id="1430" w:name="_Toc382408246"/>
      <w:bookmarkStart w:id="1431" w:name="_Toc382409133"/>
      <w:bookmarkStart w:id="1432" w:name="_Toc382410688"/>
      <w:bookmarkStart w:id="1433" w:name="_Toc382469363"/>
      <w:bookmarkStart w:id="1434" w:name="_Toc382470249"/>
      <w:bookmarkStart w:id="1435" w:name="_Toc382471138"/>
      <w:bookmarkStart w:id="1436" w:name="_Toc382472027"/>
      <w:bookmarkStart w:id="1437" w:name="_Toc382224954"/>
      <w:bookmarkStart w:id="1438" w:name="_Toc382225845"/>
      <w:bookmarkStart w:id="1439" w:name="_Toc382226735"/>
      <w:bookmarkStart w:id="1440" w:name="_Toc382241035"/>
      <w:bookmarkStart w:id="1441" w:name="_Toc382241934"/>
      <w:bookmarkStart w:id="1442" w:name="_Toc382407362"/>
      <w:bookmarkStart w:id="1443" w:name="_Toc382408247"/>
      <w:bookmarkStart w:id="1444" w:name="_Toc382409134"/>
      <w:bookmarkStart w:id="1445" w:name="_Toc382410689"/>
      <w:bookmarkStart w:id="1446" w:name="_Toc382469364"/>
      <w:bookmarkStart w:id="1447" w:name="_Toc382470250"/>
      <w:bookmarkStart w:id="1448" w:name="_Toc382471139"/>
      <w:bookmarkStart w:id="1449" w:name="_Toc382472028"/>
      <w:bookmarkStart w:id="1450" w:name="_Toc382224955"/>
      <w:bookmarkStart w:id="1451" w:name="_Toc382225846"/>
      <w:bookmarkStart w:id="1452" w:name="_Toc382226736"/>
      <w:bookmarkStart w:id="1453" w:name="_Toc382241036"/>
      <w:bookmarkStart w:id="1454" w:name="_Toc382241935"/>
      <w:bookmarkStart w:id="1455" w:name="_Toc382407363"/>
      <w:bookmarkStart w:id="1456" w:name="_Toc382408248"/>
      <w:bookmarkStart w:id="1457" w:name="_Toc382409135"/>
      <w:bookmarkStart w:id="1458" w:name="_Toc382410690"/>
      <w:bookmarkStart w:id="1459" w:name="_Toc382469365"/>
      <w:bookmarkStart w:id="1460" w:name="_Toc382470251"/>
      <w:bookmarkStart w:id="1461" w:name="_Toc382471140"/>
      <w:bookmarkStart w:id="1462" w:name="_Toc382472029"/>
      <w:bookmarkStart w:id="1463" w:name="_Toc382224956"/>
      <w:bookmarkStart w:id="1464" w:name="_Toc382225847"/>
      <w:bookmarkStart w:id="1465" w:name="_Toc382226737"/>
      <w:bookmarkStart w:id="1466" w:name="_Toc382241037"/>
      <w:bookmarkStart w:id="1467" w:name="_Toc382241936"/>
      <w:bookmarkStart w:id="1468" w:name="_Toc382407364"/>
      <w:bookmarkStart w:id="1469" w:name="_Toc382408249"/>
      <w:bookmarkStart w:id="1470" w:name="_Toc382409136"/>
      <w:bookmarkStart w:id="1471" w:name="_Toc382410691"/>
      <w:bookmarkStart w:id="1472" w:name="_Toc382469366"/>
      <w:bookmarkStart w:id="1473" w:name="_Toc382470252"/>
      <w:bookmarkStart w:id="1474" w:name="_Toc382471141"/>
      <w:bookmarkStart w:id="1475" w:name="_Toc382472030"/>
      <w:bookmarkStart w:id="1476" w:name="_Toc382224957"/>
      <w:bookmarkStart w:id="1477" w:name="_Toc382225848"/>
      <w:bookmarkStart w:id="1478" w:name="_Toc382226738"/>
      <w:bookmarkStart w:id="1479" w:name="_Toc382241038"/>
      <w:bookmarkStart w:id="1480" w:name="_Toc382241937"/>
      <w:bookmarkStart w:id="1481" w:name="_Toc382407365"/>
      <w:bookmarkStart w:id="1482" w:name="_Toc382408250"/>
      <w:bookmarkStart w:id="1483" w:name="_Toc382409137"/>
      <w:bookmarkStart w:id="1484" w:name="_Toc382410692"/>
      <w:bookmarkStart w:id="1485" w:name="_Toc382469367"/>
      <w:bookmarkStart w:id="1486" w:name="_Toc382470253"/>
      <w:bookmarkStart w:id="1487" w:name="_Toc382471142"/>
      <w:bookmarkStart w:id="1488" w:name="_Toc382472031"/>
      <w:bookmarkStart w:id="1489" w:name="_Toc382224958"/>
      <w:bookmarkStart w:id="1490" w:name="_Toc382225849"/>
      <w:bookmarkStart w:id="1491" w:name="_Toc382226739"/>
      <w:bookmarkStart w:id="1492" w:name="_Toc382241039"/>
      <w:bookmarkStart w:id="1493" w:name="_Toc382241938"/>
      <w:bookmarkStart w:id="1494" w:name="_Toc382407366"/>
      <w:bookmarkStart w:id="1495" w:name="_Toc382408251"/>
      <w:bookmarkStart w:id="1496" w:name="_Toc382409138"/>
      <w:bookmarkStart w:id="1497" w:name="_Toc382410693"/>
      <w:bookmarkStart w:id="1498" w:name="_Toc382469368"/>
      <w:bookmarkStart w:id="1499" w:name="_Toc382470254"/>
      <w:bookmarkStart w:id="1500" w:name="_Toc382471143"/>
      <w:bookmarkStart w:id="1501" w:name="_Toc382472032"/>
      <w:bookmarkStart w:id="1502" w:name="_Toc382224959"/>
      <w:bookmarkStart w:id="1503" w:name="_Toc382225850"/>
      <w:bookmarkStart w:id="1504" w:name="_Toc382226740"/>
      <w:bookmarkStart w:id="1505" w:name="_Toc382241040"/>
      <w:bookmarkStart w:id="1506" w:name="_Toc382241939"/>
      <w:bookmarkStart w:id="1507" w:name="_Toc382407367"/>
      <w:bookmarkStart w:id="1508" w:name="_Toc382408252"/>
      <w:bookmarkStart w:id="1509" w:name="_Toc382409139"/>
      <w:bookmarkStart w:id="1510" w:name="_Toc382410694"/>
      <w:bookmarkStart w:id="1511" w:name="_Toc382469369"/>
      <w:bookmarkStart w:id="1512" w:name="_Toc382470255"/>
      <w:bookmarkStart w:id="1513" w:name="_Toc382471144"/>
      <w:bookmarkStart w:id="1514" w:name="_Toc382472033"/>
      <w:bookmarkStart w:id="1515" w:name="_Toc382224960"/>
      <w:bookmarkStart w:id="1516" w:name="_Toc382225851"/>
      <w:bookmarkStart w:id="1517" w:name="_Toc382226741"/>
      <w:bookmarkStart w:id="1518" w:name="_Toc382241041"/>
      <w:bookmarkStart w:id="1519" w:name="_Toc382241940"/>
      <w:bookmarkStart w:id="1520" w:name="_Toc382407368"/>
      <w:bookmarkStart w:id="1521" w:name="_Toc382408253"/>
      <w:bookmarkStart w:id="1522" w:name="_Toc382409140"/>
      <w:bookmarkStart w:id="1523" w:name="_Toc382410695"/>
      <w:bookmarkStart w:id="1524" w:name="_Toc382469370"/>
      <w:bookmarkStart w:id="1525" w:name="_Toc382470256"/>
      <w:bookmarkStart w:id="1526" w:name="_Toc382471145"/>
      <w:bookmarkStart w:id="1527" w:name="_Toc382472034"/>
      <w:bookmarkStart w:id="1528" w:name="_Toc382224961"/>
      <w:bookmarkStart w:id="1529" w:name="_Toc382225852"/>
      <w:bookmarkStart w:id="1530" w:name="_Toc382226742"/>
      <w:bookmarkStart w:id="1531" w:name="_Toc382241042"/>
      <w:bookmarkStart w:id="1532" w:name="_Toc382241941"/>
      <w:bookmarkStart w:id="1533" w:name="_Toc382407369"/>
      <w:bookmarkStart w:id="1534" w:name="_Toc382408254"/>
      <w:bookmarkStart w:id="1535" w:name="_Toc382409141"/>
      <w:bookmarkStart w:id="1536" w:name="_Toc382410696"/>
      <w:bookmarkStart w:id="1537" w:name="_Toc382469371"/>
      <w:bookmarkStart w:id="1538" w:name="_Toc382470257"/>
      <w:bookmarkStart w:id="1539" w:name="_Toc382471146"/>
      <w:bookmarkStart w:id="1540" w:name="_Toc382472035"/>
      <w:bookmarkStart w:id="1541" w:name="_Toc382224962"/>
      <w:bookmarkStart w:id="1542" w:name="_Toc382225853"/>
      <w:bookmarkStart w:id="1543" w:name="_Toc382226743"/>
      <w:bookmarkStart w:id="1544" w:name="_Toc382241043"/>
      <w:bookmarkStart w:id="1545" w:name="_Toc382241942"/>
      <w:bookmarkStart w:id="1546" w:name="_Toc382407370"/>
      <w:bookmarkStart w:id="1547" w:name="_Toc382408255"/>
      <w:bookmarkStart w:id="1548" w:name="_Toc382409142"/>
      <w:bookmarkStart w:id="1549" w:name="_Toc382410697"/>
      <w:bookmarkStart w:id="1550" w:name="_Toc382469372"/>
      <w:bookmarkStart w:id="1551" w:name="_Toc382470258"/>
      <w:bookmarkStart w:id="1552" w:name="_Toc382471147"/>
      <w:bookmarkStart w:id="1553" w:name="_Toc382472036"/>
      <w:bookmarkStart w:id="1554" w:name="_Toc382224963"/>
      <w:bookmarkStart w:id="1555" w:name="_Toc382225854"/>
      <w:bookmarkStart w:id="1556" w:name="_Toc382226744"/>
      <w:bookmarkStart w:id="1557" w:name="_Toc382241044"/>
      <w:bookmarkStart w:id="1558" w:name="_Toc382241943"/>
      <w:bookmarkStart w:id="1559" w:name="_Toc382407371"/>
      <w:bookmarkStart w:id="1560" w:name="_Toc382408256"/>
      <w:bookmarkStart w:id="1561" w:name="_Toc382409143"/>
      <w:bookmarkStart w:id="1562" w:name="_Toc382410698"/>
      <w:bookmarkStart w:id="1563" w:name="_Toc382469373"/>
      <w:bookmarkStart w:id="1564" w:name="_Toc382470259"/>
      <w:bookmarkStart w:id="1565" w:name="_Toc382471148"/>
      <w:bookmarkStart w:id="1566" w:name="_Toc382472037"/>
      <w:bookmarkStart w:id="1567" w:name="_Toc382224964"/>
      <w:bookmarkStart w:id="1568" w:name="_Toc382225855"/>
      <w:bookmarkStart w:id="1569" w:name="_Toc382226745"/>
      <w:bookmarkStart w:id="1570" w:name="_Toc382241045"/>
      <w:bookmarkStart w:id="1571" w:name="_Toc382241944"/>
      <w:bookmarkStart w:id="1572" w:name="_Toc382407372"/>
      <w:bookmarkStart w:id="1573" w:name="_Toc382408257"/>
      <w:bookmarkStart w:id="1574" w:name="_Toc382409144"/>
      <w:bookmarkStart w:id="1575" w:name="_Toc382410699"/>
      <w:bookmarkStart w:id="1576" w:name="_Toc382469374"/>
      <w:bookmarkStart w:id="1577" w:name="_Toc382470260"/>
      <w:bookmarkStart w:id="1578" w:name="_Toc382471149"/>
      <w:bookmarkStart w:id="1579" w:name="_Toc382472038"/>
      <w:bookmarkStart w:id="1580" w:name="_Toc382224965"/>
      <w:bookmarkStart w:id="1581" w:name="_Toc382225856"/>
      <w:bookmarkStart w:id="1582" w:name="_Toc382226746"/>
      <w:bookmarkStart w:id="1583" w:name="_Toc382241046"/>
      <w:bookmarkStart w:id="1584" w:name="_Toc382241945"/>
      <w:bookmarkStart w:id="1585" w:name="_Toc382407373"/>
      <w:bookmarkStart w:id="1586" w:name="_Toc382408258"/>
      <w:bookmarkStart w:id="1587" w:name="_Toc382409145"/>
      <w:bookmarkStart w:id="1588" w:name="_Toc382410700"/>
      <w:bookmarkStart w:id="1589" w:name="_Toc382469375"/>
      <w:bookmarkStart w:id="1590" w:name="_Toc382470261"/>
      <w:bookmarkStart w:id="1591" w:name="_Toc382471150"/>
      <w:bookmarkStart w:id="1592" w:name="_Toc382472039"/>
      <w:bookmarkStart w:id="1593" w:name="_Toc382224966"/>
      <w:bookmarkStart w:id="1594" w:name="_Toc382225857"/>
      <w:bookmarkStart w:id="1595" w:name="_Toc382226747"/>
      <w:bookmarkStart w:id="1596" w:name="_Toc382241047"/>
      <w:bookmarkStart w:id="1597" w:name="_Toc382241946"/>
      <w:bookmarkStart w:id="1598" w:name="_Toc382407374"/>
      <w:bookmarkStart w:id="1599" w:name="_Toc382408259"/>
      <w:bookmarkStart w:id="1600" w:name="_Toc382409146"/>
      <w:bookmarkStart w:id="1601" w:name="_Toc382410701"/>
      <w:bookmarkStart w:id="1602" w:name="_Toc382469376"/>
      <w:bookmarkStart w:id="1603" w:name="_Toc382470262"/>
      <w:bookmarkStart w:id="1604" w:name="_Toc382471151"/>
      <w:bookmarkStart w:id="1605" w:name="_Toc382472040"/>
      <w:bookmarkStart w:id="1606" w:name="_Toc382224967"/>
      <w:bookmarkStart w:id="1607" w:name="_Toc382225858"/>
      <w:bookmarkStart w:id="1608" w:name="_Toc382226748"/>
      <w:bookmarkStart w:id="1609" w:name="_Toc382241048"/>
      <w:bookmarkStart w:id="1610" w:name="_Toc382241947"/>
      <w:bookmarkStart w:id="1611" w:name="_Toc382407375"/>
      <w:bookmarkStart w:id="1612" w:name="_Toc382408260"/>
      <w:bookmarkStart w:id="1613" w:name="_Toc382409147"/>
      <w:bookmarkStart w:id="1614" w:name="_Toc382410702"/>
      <w:bookmarkStart w:id="1615" w:name="_Toc382469377"/>
      <w:bookmarkStart w:id="1616" w:name="_Toc382470263"/>
      <w:bookmarkStart w:id="1617" w:name="_Toc382471152"/>
      <w:bookmarkStart w:id="1618" w:name="_Toc382472041"/>
      <w:bookmarkStart w:id="1619" w:name="_Toc382224968"/>
      <w:bookmarkStart w:id="1620" w:name="_Toc382225859"/>
      <w:bookmarkStart w:id="1621" w:name="_Toc382226749"/>
      <w:bookmarkStart w:id="1622" w:name="_Toc382241049"/>
      <w:bookmarkStart w:id="1623" w:name="_Toc382241948"/>
      <w:bookmarkStart w:id="1624" w:name="_Toc382407376"/>
      <w:bookmarkStart w:id="1625" w:name="_Toc382408261"/>
      <w:bookmarkStart w:id="1626" w:name="_Toc382409148"/>
      <w:bookmarkStart w:id="1627" w:name="_Toc382410703"/>
      <w:bookmarkStart w:id="1628" w:name="_Toc382469378"/>
      <w:bookmarkStart w:id="1629" w:name="_Toc382470264"/>
      <w:bookmarkStart w:id="1630" w:name="_Toc382471153"/>
      <w:bookmarkStart w:id="1631" w:name="_Toc382472042"/>
      <w:bookmarkStart w:id="1632" w:name="_Toc382224969"/>
      <w:bookmarkStart w:id="1633" w:name="_Toc382225860"/>
      <w:bookmarkStart w:id="1634" w:name="_Toc382226750"/>
      <w:bookmarkStart w:id="1635" w:name="_Toc382241050"/>
      <w:bookmarkStart w:id="1636" w:name="_Toc382241949"/>
      <w:bookmarkStart w:id="1637" w:name="_Toc382407377"/>
      <w:bookmarkStart w:id="1638" w:name="_Toc382408262"/>
      <w:bookmarkStart w:id="1639" w:name="_Toc382409149"/>
      <w:bookmarkStart w:id="1640" w:name="_Toc382410704"/>
      <w:bookmarkStart w:id="1641" w:name="_Toc382469379"/>
      <w:bookmarkStart w:id="1642" w:name="_Toc382470265"/>
      <w:bookmarkStart w:id="1643" w:name="_Toc382471154"/>
      <w:bookmarkStart w:id="1644" w:name="_Toc382472043"/>
      <w:bookmarkStart w:id="1645" w:name="_Toc382224970"/>
      <w:bookmarkStart w:id="1646" w:name="_Toc382225861"/>
      <w:bookmarkStart w:id="1647" w:name="_Toc382226751"/>
      <w:bookmarkStart w:id="1648" w:name="_Toc382241051"/>
      <w:bookmarkStart w:id="1649" w:name="_Toc382241950"/>
      <w:bookmarkStart w:id="1650" w:name="_Toc382407378"/>
      <w:bookmarkStart w:id="1651" w:name="_Toc382408263"/>
      <w:bookmarkStart w:id="1652" w:name="_Toc382409150"/>
      <w:bookmarkStart w:id="1653" w:name="_Toc382410705"/>
      <w:bookmarkStart w:id="1654" w:name="_Toc382469380"/>
      <w:bookmarkStart w:id="1655" w:name="_Toc382470266"/>
      <w:bookmarkStart w:id="1656" w:name="_Toc382471155"/>
      <w:bookmarkStart w:id="1657" w:name="_Toc382472044"/>
      <w:bookmarkStart w:id="1658" w:name="_Toc382224971"/>
      <w:bookmarkStart w:id="1659" w:name="_Toc382225862"/>
      <w:bookmarkStart w:id="1660" w:name="_Toc382226752"/>
      <w:bookmarkStart w:id="1661" w:name="_Toc382241052"/>
      <w:bookmarkStart w:id="1662" w:name="_Toc382241951"/>
      <w:bookmarkStart w:id="1663" w:name="_Toc382407379"/>
      <w:bookmarkStart w:id="1664" w:name="_Toc382408264"/>
      <w:bookmarkStart w:id="1665" w:name="_Toc382409151"/>
      <w:bookmarkStart w:id="1666" w:name="_Toc382410706"/>
      <w:bookmarkStart w:id="1667" w:name="_Toc382469381"/>
      <w:bookmarkStart w:id="1668" w:name="_Toc382470267"/>
      <w:bookmarkStart w:id="1669" w:name="_Toc382471156"/>
      <w:bookmarkStart w:id="1670" w:name="_Toc382472045"/>
      <w:bookmarkStart w:id="1671" w:name="_Toc382224972"/>
      <w:bookmarkStart w:id="1672" w:name="_Toc382225863"/>
      <w:bookmarkStart w:id="1673" w:name="_Toc382226753"/>
      <w:bookmarkStart w:id="1674" w:name="_Toc382241053"/>
      <w:bookmarkStart w:id="1675" w:name="_Toc382241952"/>
      <w:bookmarkStart w:id="1676" w:name="_Toc382407380"/>
      <w:bookmarkStart w:id="1677" w:name="_Toc382408265"/>
      <w:bookmarkStart w:id="1678" w:name="_Toc382409152"/>
      <w:bookmarkStart w:id="1679" w:name="_Toc382410707"/>
      <w:bookmarkStart w:id="1680" w:name="_Toc382469382"/>
      <w:bookmarkStart w:id="1681" w:name="_Toc382470268"/>
      <w:bookmarkStart w:id="1682" w:name="_Toc382471157"/>
      <w:bookmarkStart w:id="1683" w:name="_Toc382472046"/>
      <w:bookmarkStart w:id="1684" w:name="_Toc382224973"/>
      <w:bookmarkStart w:id="1685" w:name="_Toc382225864"/>
      <w:bookmarkStart w:id="1686" w:name="_Toc382226754"/>
      <w:bookmarkStart w:id="1687" w:name="_Toc382241054"/>
      <w:bookmarkStart w:id="1688" w:name="_Toc382241953"/>
      <w:bookmarkStart w:id="1689" w:name="_Toc382407381"/>
      <w:bookmarkStart w:id="1690" w:name="_Toc382408266"/>
      <w:bookmarkStart w:id="1691" w:name="_Toc382409153"/>
      <w:bookmarkStart w:id="1692" w:name="_Toc382410708"/>
      <w:bookmarkStart w:id="1693" w:name="_Toc382469383"/>
      <w:bookmarkStart w:id="1694" w:name="_Toc382470269"/>
      <w:bookmarkStart w:id="1695" w:name="_Toc382471158"/>
      <w:bookmarkStart w:id="1696" w:name="_Toc382472047"/>
      <w:bookmarkStart w:id="1697" w:name="_Toc382224974"/>
      <w:bookmarkStart w:id="1698" w:name="_Toc382225865"/>
      <w:bookmarkStart w:id="1699" w:name="_Toc382226755"/>
      <w:bookmarkStart w:id="1700" w:name="_Toc382241055"/>
      <w:bookmarkStart w:id="1701" w:name="_Toc382241954"/>
      <w:bookmarkStart w:id="1702" w:name="_Toc382407382"/>
      <w:bookmarkStart w:id="1703" w:name="_Toc382408267"/>
      <w:bookmarkStart w:id="1704" w:name="_Toc382409154"/>
      <w:bookmarkStart w:id="1705" w:name="_Toc382410709"/>
      <w:bookmarkStart w:id="1706" w:name="_Toc382469384"/>
      <w:bookmarkStart w:id="1707" w:name="_Toc382470270"/>
      <w:bookmarkStart w:id="1708" w:name="_Toc382471159"/>
      <w:bookmarkStart w:id="1709" w:name="_Toc382472048"/>
      <w:bookmarkStart w:id="1710" w:name="_Toc382224975"/>
      <w:bookmarkStart w:id="1711" w:name="_Toc382225866"/>
      <w:bookmarkStart w:id="1712" w:name="_Toc382226756"/>
      <w:bookmarkStart w:id="1713" w:name="_Toc382241056"/>
      <w:bookmarkStart w:id="1714" w:name="_Toc382241955"/>
      <w:bookmarkStart w:id="1715" w:name="_Toc382407383"/>
      <w:bookmarkStart w:id="1716" w:name="_Toc382408268"/>
      <w:bookmarkStart w:id="1717" w:name="_Toc382409155"/>
      <w:bookmarkStart w:id="1718" w:name="_Toc382410710"/>
      <w:bookmarkStart w:id="1719" w:name="_Toc382469385"/>
      <w:bookmarkStart w:id="1720" w:name="_Toc382470271"/>
      <w:bookmarkStart w:id="1721" w:name="_Toc382471160"/>
      <w:bookmarkStart w:id="1722" w:name="_Toc382472049"/>
      <w:bookmarkStart w:id="1723" w:name="_Toc382224976"/>
      <w:bookmarkStart w:id="1724" w:name="_Toc382225867"/>
      <w:bookmarkStart w:id="1725" w:name="_Toc382226757"/>
      <w:bookmarkStart w:id="1726" w:name="_Toc382241057"/>
      <w:bookmarkStart w:id="1727" w:name="_Toc382241956"/>
      <w:bookmarkStart w:id="1728" w:name="_Toc382407384"/>
      <w:bookmarkStart w:id="1729" w:name="_Toc382408269"/>
      <w:bookmarkStart w:id="1730" w:name="_Toc382409156"/>
      <w:bookmarkStart w:id="1731" w:name="_Toc382410711"/>
      <w:bookmarkStart w:id="1732" w:name="_Toc382469386"/>
      <w:bookmarkStart w:id="1733" w:name="_Toc382470272"/>
      <w:bookmarkStart w:id="1734" w:name="_Toc382471161"/>
      <w:bookmarkStart w:id="1735" w:name="_Toc382472050"/>
      <w:bookmarkStart w:id="1736" w:name="_Toc382224977"/>
      <w:bookmarkStart w:id="1737" w:name="_Toc382225868"/>
      <w:bookmarkStart w:id="1738" w:name="_Toc382226758"/>
      <w:bookmarkStart w:id="1739" w:name="_Toc382241058"/>
      <w:bookmarkStart w:id="1740" w:name="_Toc382241957"/>
      <w:bookmarkStart w:id="1741" w:name="_Toc382407385"/>
      <w:bookmarkStart w:id="1742" w:name="_Toc382408270"/>
      <w:bookmarkStart w:id="1743" w:name="_Toc382409157"/>
      <w:bookmarkStart w:id="1744" w:name="_Toc382410712"/>
      <w:bookmarkStart w:id="1745" w:name="_Toc382469387"/>
      <w:bookmarkStart w:id="1746" w:name="_Toc382470273"/>
      <w:bookmarkStart w:id="1747" w:name="_Toc382471162"/>
      <w:bookmarkStart w:id="1748" w:name="_Toc382472051"/>
      <w:bookmarkStart w:id="1749" w:name="_Toc382224978"/>
      <w:bookmarkStart w:id="1750" w:name="_Toc382225869"/>
      <w:bookmarkStart w:id="1751" w:name="_Toc382226759"/>
      <w:bookmarkStart w:id="1752" w:name="_Toc382241059"/>
      <w:bookmarkStart w:id="1753" w:name="_Toc382241958"/>
      <w:bookmarkStart w:id="1754" w:name="_Toc382407386"/>
      <w:bookmarkStart w:id="1755" w:name="_Toc382408271"/>
      <w:bookmarkStart w:id="1756" w:name="_Toc382409158"/>
      <w:bookmarkStart w:id="1757" w:name="_Toc382410713"/>
      <w:bookmarkStart w:id="1758" w:name="_Toc382469388"/>
      <w:bookmarkStart w:id="1759" w:name="_Toc382470274"/>
      <w:bookmarkStart w:id="1760" w:name="_Toc382471163"/>
      <w:bookmarkStart w:id="1761" w:name="_Toc382472052"/>
      <w:bookmarkStart w:id="1762" w:name="_Toc382224979"/>
      <w:bookmarkStart w:id="1763" w:name="_Toc382225870"/>
      <w:bookmarkStart w:id="1764" w:name="_Toc382226760"/>
      <w:bookmarkStart w:id="1765" w:name="_Toc382241060"/>
      <w:bookmarkStart w:id="1766" w:name="_Toc382241959"/>
      <w:bookmarkStart w:id="1767" w:name="_Toc382407387"/>
      <w:bookmarkStart w:id="1768" w:name="_Toc382408272"/>
      <w:bookmarkStart w:id="1769" w:name="_Toc382409159"/>
      <w:bookmarkStart w:id="1770" w:name="_Toc382410714"/>
      <w:bookmarkStart w:id="1771" w:name="_Toc382469389"/>
      <w:bookmarkStart w:id="1772" w:name="_Toc382470275"/>
      <w:bookmarkStart w:id="1773" w:name="_Toc382471164"/>
      <w:bookmarkStart w:id="1774" w:name="_Toc382472053"/>
      <w:bookmarkStart w:id="1775" w:name="_Toc382224980"/>
      <w:bookmarkStart w:id="1776" w:name="_Toc382225871"/>
      <w:bookmarkStart w:id="1777" w:name="_Toc382226761"/>
      <w:bookmarkStart w:id="1778" w:name="_Toc382241061"/>
      <w:bookmarkStart w:id="1779" w:name="_Toc382241960"/>
      <w:bookmarkStart w:id="1780" w:name="_Toc382407388"/>
      <w:bookmarkStart w:id="1781" w:name="_Toc382408273"/>
      <w:bookmarkStart w:id="1782" w:name="_Toc382409160"/>
      <w:bookmarkStart w:id="1783" w:name="_Toc382410715"/>
      <w:bookmarkStart w:id="1784" w:name="_Toc382469390"/>
      <w:bookmarkStart w:id="1785" w:name="_Toc382470276"/>
      <w:bookmarkStart w:id="1786" w:name="_Toc382471165"/>
      <w:bookmarkStart w:id="1787" w:name="_Toc382472054"/>
      <w:bookmarkStart w:id="1788" w:name="_Toc382224981"/>
      <w:bookmarkStart w:id="1789" w:name="_Toc382225872"/>
      <w:bookmarkStart w:id="1790" w:name="_Toc382226762"/>
      <w:bookmarkStart w:id="1791" w:name="_Toc382241062"/>
      <w:bookmarkStart w:id="1792" w:name="_Toc382241961"/>
      <w:bookmarkStart w:id="1793" w:name="_Toc382407389"/>
      <w:bookmarkStart w:id="1794" w:name="_Toc382408274"/>
      <w:bookmarkStart w:id="1795" w:name="_Toc382409161"/>
      <w:bookmarkStart w:id="1796" w:name="_Toc382410716"/>
      <w:bookmarkStart w:id="1797" w:name="_Toc382469391"/>
      <w:bookmarkStart w:id="1798" w:name="_Toc382470277"/>
      <w:bookmarkStart w:id="1799" w:name="_Toc382471166"/>
      <w:bookmarkStart w:id="1800" w:name="_Toc382472055"/>
      <w:bookmarkStart w:id="1801" w:name="_Toc382224982"/>
      <w:bookmarkStart w:id="1802" w:name="_Toc382225873"/>
      <w:bookmarkStart w:id="1803" w:name="_Toc382226763"/>
      <w:bookmarkStart w:id="1804" w:name="_Toc382241063"/>
      <w:bookmarkStart w:id="1805" w:name="_Toc382241962"/>
      <w:bookmarkStart w:id="1806" w:name="_Toc382407390"/>
      <w:bookmarkStart w:id="1807" w:name="_Toc382408275"/>
      <w:bookmarkStart w:id="1808" w:name="_Toc382409162"/>
      <w:bookmarkStart w:id="1809" w:name="_Toc382410717"/>
      <w:bookmarkStart w:id="1810" w:name="_Toc382469392"/>
      <w:bookmarkStart w:id="1811" w:name="_Toc382470278"/>
      <w:bookmarkStart w:id="1812" w:name="_Toc382471167"/>
      <w:bookmarkStart w:id="1813" w:name="_Toc382472056"/>
      <w:bookmarkStart w:id="1814" w:name="_Toc382224983"/>
      <w:bookmarkStart w:id="1815" w:name="_Toc382225874"/>
      <w:bookmarkStart w:id="1816" w:name="_Toc382226764"/>
      <w:bookmarkStart w:id="1817" w:name="_Toc382241064"/>
      <w:bookmarkStart w:id="1818" w:name="_Toc382241963"/>
      <w:bookmarkStart w:id="1819" w:name="_Toc382407391"/>
      <w:bookmarkStart w:id="1820" w:name="_Toc382408276"/>
      <w:bookmarkStart w:id="1821" w:name="_Toc382409163"/>
      <w:bookmarkStart w:id="1822" w:name="_Toc382410718"/>
      <w:bookmarkStart w:id="1823" w:name="_Toc382469393"/>
      <w:bookmarkStart w:id="1824" w:name="_Toc382470279"/>
      <w:bookmarkStart w:id="1825" w:name="_Toc382471168"/>
      <w:bookmarkStart w:id="1826" w:name="_Toc382472057"/>
      <w:bookmarkStart w:id="1827" w:name="_Toc382224984"/>
      <w:bookmarkStart w:id="1828" w:name="_Toc382225875"/>
      <w:bookmarkStart w:id="1829" w:name="_Toc382226765"/>
      <w:bookmarkStart w:id="1830" w:name="_Toc382241065"/>
      <w:bookmarkStart w:id="1831" w:name="_Toc382241964"/>
      <w:bookmarkStart w:id="1832" w:name="_Toc382407392"/>
      <w:bookmarkStart w:id="1833" w:name="_Toc382408277"/>
      <w:bookmarkStart w:id="1834" w:name="_Toc382409164"/>
      <w:bookmarkStart w:id="1835" w:name="_Toc382410719"/>
      <w:bookmarkStart w:id="1836" w:name="_Toc382469394"/>
      <w:bookmarkStart w:id="1837" w:name="_Toc382470280"/>
      <w:bookmarkStart w:id="1838" w:name="_Toc382471169"/>
      <w:bookmarkStart w:id="1839" w:name="_Toc382472058"/>
      <w:bookmarkStart w:id="1840" w:name="_Toc382224985"/>
      <w:bookmarkStart w:id="1841" w:name="_Toc382225876"/>
      <w:bookmarkStart w:id="1842" w:name="_Toc382226766"/>
      <w:bookmarkStart w:id="1843" w:name="_Toc382241066"/>
      <w:bookmarkStart w:id="1844" w:name="_Toc382241965"/>
      <w:bookmarkStart w:id="1845" w:name="_Toc382407393"/>
      <w:bookmarkStart w:id="1846" w:name="_Toc382408278"/>
      <w:bookmarkStart w:id="1847" w:name="_Toc382409165"/>
      <w:bookmarkStart w:id="1848" w:name="_Toc382410720"/>
      <w:bookmarkStart w:id="1849" w:name="_Toc382469395"/>
      <w:bookmarkStart w:id="1850" w:name="_Toc382470281"/>
      <w:bookmarkStart w:id="1851" w:name="_Toc382471170"/>
      <w:bookmarkStart w:id="1852" w:name="_Toc382472059"/>
      <w:bookmarkStart w:id="1853" w:name="_Toc382224986"/>
      <w:bookmarkStart w:id="1854" w:name="_Toc382225877"/>
      <w:bookmarkStart w:id="1855" w:name="_Toc382226767"/>
      <w:bookmarkStart w:id="1856" w:name="_Toc382241067"/>
      <w:bookmarkStart w:id="1857" w:name="_Toc382241966"/>
      <w:bookmarkStart w:id="1858" w:name="_Toc382407394"/>
      <w:bookmarkStart w:id="1859" w:name="_Toc382408279"/>
      <w:bookmarkStart w:id="1860" w:name="_Toc382409166"/>
      <w:bookmarkStart w:id="1861" w:name="_Toc382410721"/>
      <w:bookmarkStart w:id="1862" w:name="_Toc382469396"/>
      <w:bookmarkStart w:id="1863" w:name="_Toc382470282"/>
      <w:bookmarkStart w:id="1864" w:name="_Toc382471171"/>
      <w:bookmarkStart w:id="1865" w:name="_Toc382472060"/>
      <w:bookmarkStart w:id="1866" w:name="_Toc382224987"/>
      <w:bookmarkStart w:id="1867" w:name="_Toc382225878"/>
      <w:bookmarkStart w:id="1868" w:name="_Toc382226768"/>
      <w:bookmarkStart w:id="1869" w:name="_Toc382241068"/>
      <w:bookmarkStart w:id="1870" w:name="_Toc382241967"/>
      <w:bookmarkStart w:id="1871" w:name="_Toc382407395"/>
      <w:bookmarkStart w:id="1872" w:name="_Toc382408280"/>
      <w:bookmarkStart w:id="1873" w:name="_Toc382409167"/>
      <w:bookmarkStart w:id="1874" w:name="_Toc382410722"/>
      <w:bookmarkStart w:id="1875" w:name="_Toc382469397"/>
      <w:bookmarkStart w:id="1876" w:name="_Toc382470283"/>
      <w:bookmarkStart w:id="1877" w:name="_Toc382471172"/>
      <w:bookmarkStart w:id="1878" w:name="_Toc382472061"/>
      <w:bookmarkStart w:id="1879" w:name="_Toc382224988"/>
      <w:bookmarkStart w:id="1880" w:name="_Toc382225879"/>
      <w:bookmarkStart w:id="1881" w:name="_Toc382226769"/>
      <w:bookmarkStart w:id="1882" w:name="_Toc382241069"/>
      <w:bookmarkStart w:id="1883" w:name="_Toc382241968"/>
      <w:bookmarkStart w:id="1884" w:name="_Toc382407396"/>
      <w:bookmarkStart w:id="1885" w:name="_Toc382408281"/>
      <w:bookmarkStart w:id="1886" w:name="_Toc382409168"/>
      <w:bookmarkStart w:id="1887" w:name="_Toc382410723"/>
      <w:bookmarkStart w:id="1888" w:name="_Toc382469398"/>
      <w:bookmarkStart w:id="1889" w:name="_Toc382470284"/>
      <w:bookmarkStart w:id="1890" w:name="_Toc382471173"/>
      <w:bookmarkStart w:id="1891" w:name="_Toc382472062"/>
      <w:bookmarkStart w:id="1892" w:name="_Toc382224989"/>
      <w:bookmarkStart w:id="1893" w:name="_Toc382225880"/>
      <w:bookmarkStart w:id="1894" w:name="_Toc382226770"/>
      <w:bookmarkStart w:id="1895" w:name="_Toc382241070"/>
      <w:bookmarkStart w:id="1896" w:name="_Toc382241969"/>
      <w:bookmarkStart w:id="1897" w:name="_Toc382407397"/>
      <w:bookmarkStart w:id="1898" w:name="_Toc382408282"/>
      <w:bookmarkStart w:id="1899" w:name="_Toc382409169"/>
      <w:bookmarkStart w:id="1900" w:name="_Toc382410724"/>
      <w:bookmarkStart w:id="1901" w:name="_Toc382469399"/>
      <w:bookmarkStart w:id="1902" w:name="_Toc382470285"/>
      <w:bookmarkStart w:id="1903" w:name="_Toc382471174"/>
      <w:bookmarkStart w:id="1904" w:name="_Toc382472063"/>
      <w:bookmarkStart w:id="1905" w:name="_Toc382224990"/>
      <w:bookmarkStart w:id="1906" w:name="_Toc382225881"/>
      <w:bookmarkStart w:id="1907" w:name="_Toc382226771"/>
      <w:bookmarkStart w:id="1908" w:name="_Toc382241071"/>
      <w:bookmarkStart w:id="1909" w:name="_Toc382241970"/>
      <w:bookmarkStart w:id="1910" w:name="_Toc382407398"/>
      <w:bookmarkStart w:id="1911" w:name="_Toc382408283"/>
      <w:bookmarkStart w:id="1912" w:name="_Toc382409170"/>
      <w:bookmarkStart w:id="1913" w:name="_Toc382410725"/>
      <w:bookmarkStart w:id="1914" w:name="_Toc382469400"/>
      <w:bookmarkStart w:id="1915" w:name="_Toc382470286"/>
      <w:bookmarkStart w:id="1916" w:name="_Toc382471175"/>
      <w:bookmarkStart w:id="1917" w:name="_Toc382472064"/>
      <w:bookmarkStart w:id="1918" w:name="_Toc382224991"/>
      <w:bookmarkStart w:id="1919" w:name="_Toc382225882"/>
      <w:bookmarkStart w:id="1920" w:name="_Toc382226772"/>
      <w:bookmarkStart w:id="1921" w:name="_Toc382241072"/>
      <w:bookmarkStart w:id="1922" w:name="_Toc382241971"/>
      <w:bookmarkStart w:id="1923" w:name="_Toc382407399"/>
      <w:bookmarkStart w:id="1924" w:name="_Toc382408284"/>
      <w:bookmarkStart w:id="1925" w:name="_Toc382409171"/>
      <w:bookmarkStart w:id="1926" w:name="_Toc382410726"/>
      <w:bookmarkStart w:id="1927" w:name="_Toc382469401"/>
      <w:bookmarkStart w:id="1928" w:name="_Toc382470287"/>
      <w:bookmarkStart w:id="1929" w:name="_Toc382471176"/>
      <w:bookmarkStart w:id="1930" w:name="_Toc382472065"/>
      <w:bookmarkStart w:id="1931" w:name="_Toc382224992"/>
      <w:bookmarkStart w:id="1932" w:name="_Toc382225883"/>
      <w:bookmarkStart w:id="1933" w:name="_Toc382226773"/>
      <w:bookmarkStart w:id="1934" w:name="_Toc382241073"/>
      <w:bookmarkStart w:id="1935" w:name="_Toc382241972"/>
      <w:bookmarkStart w:id="1936" w:name="_Toc382407400"/>
      <w:bookmarkStart w:id="1937" w:name="_Toc382408285"/>
      <w:bookmarkStart w:id="1938" w:name="_Toc382409172"/>
      <w:bookmarkStart w:id="1939" w:name="_Toc382410727"/>
      <w:bookmarkStart w:id="1940" w:name="_Toc382469402"/>
      <w:bookmarkStart w:id="1941" w:name="_Toc382470288"/>
      <w:bookmarkStart w:id="1942" w:name="_Toc382471177"/>
      <w:bookmarkStart w:id="1943" w:name="_Toc382472066"/>
      <w:bookmarkStart w:id="1944" w:name="_Toc382224993"/>
      <w:bookmarkStart w:id="1945" w:name="_Toc382225884"/>
      <w:bookmarkStart w:id="1946" w:name="_Toc382226774"/>
      <w:bookmarkStart w:id="1947" w:name="_Toc382241074"/>
      <w:bookmarkStart w:id="1948" w:name="_Toc382241973"/>
      <w:bookmarkStart w:id="1949" w:name="_Toc382407401"/>
      <w:bookmarkStart w:id="1950" w:name="_Toc382408286"/>
      <w:bookmarkStart w:id="1951" w:name="_Toc382409173"/>
      <w:bookmarkStart w:id="1952" w:name="_Toc382410728"/>
      <w:bookmarkStart w:id="1953" w:name="_Toc382469403"/>
      <w:bookmarkStart w:id="1954" w:name="_Toc382470289"/>
      <w:bookmarkStart w:id="1955" w:name="_Toc382471178"/>
      <w:bookmarkStart w:id="1956" w:name="_Toc382472067"/>
      <w:bookmarkStart w:id="1957" w:name="_Toc382224994"/>
      <w:bookmarkStart w:id="1958" w:name="_Toc382225885"/>
      <w:bookmarkStart w:id="1959" w:name="_Toc382226775"/>
      <w:bookmarkStart w:id="1960" w:name="_Toc382241075"/>
      <w:bookmarkStart w:id="1961" w:name="_Toc382241974"/>
      <w:bookmarkStart w:id="1962" w:name="_Toc382407402"/>
      <w:bookmarkStart w:id="1963" w:name="_Toc382408287"/>
      <w:bookmarkStart w:id="1964" w:name="_Toc382409174"/>
      <w:bookmarkStart w:id="1965" w:name="_Toc382410729"/>
      <w:bookmarkStart w:id="1966" w:name="_Toc382469404"/>
      <w:bookmarkStart w:id="1967" w:name="_Toc382470290"/>
      <w:bookmarkStart w:id="1968" w:name="_Toc382471179"/>
      <w:bookmarkStart w:id="1969" w:name="_Toc382472068"/>
      <w:bookmarkStart w:id="1970" w:name="_Toc382224995"/>
      <w:bookmarkStart w:id="1971" w:name="_Toc382225886"/>
      <w:bookmarkStart w:id="1972" w:name="_Toc382226776"/>
      <w:bookmarkStart w:id="1973" w:name="_Toc382241076"/>
      <w:bookmarkStart w:id="1974" w:name="_Toc382241975"/>
      <w:bookmarkStart w:id="1975" w:name="_Toc382407403"/>
      <w:bookmarkStart w:id="1976" w:name="_Toc382408288"/>
      <w:bookmarkStart w:id="1977" w:name="_Toc382409175"/>
      <w:bookmarkStart w:id="1978" w:name="_Toc382410730"/>
      <w:bookmarkStart w:id="1979" w:name="_Toc382469405"/>
      <w:bookmarkStart w:id="1980" w:name="_Toc382470291"/>
      <w:bookmarkStart w:id="1981" w:name="_Toc382471180"/>
      <w:bookmarkStart w:id="1982" w:name="_Toc382472069"/>
      <w:bookmarkStart w:id="1983" w:name="_Toc382224996"/>
      <w:bookmarkStart w:id="1984" w:name="_Toc382225887"/>
      <w:bookmarkStart w:id="1985" w:name="_Toc382226777"/>
      <w:bookmarkStart w:id="1986" w:name="_Toc382241077"/>
      <w:bookmarkStart w:id="1987" w:name="_Toc382241976"/>
      <w:bookmarkStart w:id="1988" w:name="_Toc382407404"/>
      <w:bookmarkStart w:id="1989" w:name="_Toc382408289"/>
      <w:bookmarkStart w:id="1990" w:name="_Toc382409176"/>
      <w:bookmarkStart w:id="1991" w:name="_Toc382410731"/>
      <w:bookmarkStart w:id="1992" w:name="_Toc382469406"/>
      <w:bookmarkStart w:id="1993" w:name="_Toc382470292"/>
      <w:bookmarkStart w:id="1994" w:name="_Toc382471181"/>
      <w:bookmarkStart w:id="1995" w:name="_Toc382472070"/>
      <w:bookmarkStart w:id="1996" w:name="_Toc382224997"/>
      <w:bookmarkStart w:id="1997" w:name="_Toc382225888"/>
      <w:bookmarkStart w:id="1998" w:name="_Toc382226778"/>
      <w:bookmarkStart w:id="1999" w:name="_Toc382241078"/>
      <w:bookmarkStart w:id="2000" w:name="_Toc382241977"/>
      <w:bookmarkStart w:id="2001" w:name="_Toc382407405"/>
      <w:bookmarkStart w:id="2002" w:name="_Toc382408290"/>
      <w:bookmarkStart w:id="2003" w:name="_Toc382409177"/>
      <w:bookmarkStart w:id="2004" w:name="_Toc382410732"/>
      <w:bookmarkStart w:id="2005" w:name="_Toc382469407"/>
      <w:bookmarkStart w:id="2006" w:name="_Toc382470293"/>
      <w:bookmarkStart w:id="2007" w:name="_Toc382471182"/>
      <w:bookmarkStart w:id="2008" w:name="_Toc382472071"/>
      <w:bookmarkStart w:id="2009" w:name="_Toc382224998"/>
      <w:bookmarkStart w:id="2010" w:name="_Toc382225889"/>
      <w:bookmarkStart w:id="2011" w:name="_Toc382226779"/>
      <w:bookmarkStart w:id="2012" w:name="_Toc382241079"/>
      <w:bookmarkStart w:id="2013" w:name="_Toc382241978"/>
      <w:bookmarkStart w:id="2014" w:name="_Toc382407406"/>
      <w:bookmarkStart w:id="2015" w:name="_Toc382408291"/>
      <w:bookmarkStart w:id="2016" w:name="_Toc382409178"/>
      <w:bookmarkStart w:id="2017" w:name="_Toc382410733"/>
      <w:bookmarkStart w:id="2018" w:name="_Toc382469408"/>
      <w:bookmarkStart w:id="2019" w:name="_Toc382470294"/>
      <w:bookmarkStart w:id="2020" w:name="_Toc382471183"/>
      <w:bookmarkStart w:id="2021" w:name="_Toc382472072"/>
      <w:bookmarkStart w:id="2022" w:name="_Toc382224999"/>
      <w:bookmarkStart w:id="2023" w:name="_Toc382225890"/>
      <w:bookmarkStart w:id="2024" w:name="_Toc382226780"/>
      <w:bookmarkStart w:id="2025" w:name="_Toc382241080"/>
      <w:bookmarkStart w:id="2026" w:name="_Toc382241979"/>
      <w:bookmarkStart w:id="2027" w:name="_Toc382407407"/>
      <w:bookmarkStart w:id="2028" w:name="_Toc382408292"/>
      <w:bookmarkStart w:id="2029" w:name="_Toc382409179"/>
      <w:bookmarkStart w:id="2030" w:name="_Toc382410734"/>
      <w:bookmarkStart w:id="2031" w:name="_Toc382469409"/>
      <w:bookmarkStart w:id="2032" w:name="_Toc382470295"/>
      <w:bookmarkStart w:id="2033" w:name="_Toc382471184"/>
      <w:bookmarkStart w:id="2034" w:name="_Toc382472073"/>
      <w:bookmarkStart w:id="2035" w:name="_Toc382225000"/>
      <w:bookmarkStart w:id="2036" w:name="_Toc382225891"/>
      <w:bookmarkStart w:id="2037" w:name="_Toc382226781"/>
      <w:bookmarkStart w:id="2038" w:name="_Toc382241081"/>
      <w:bookmarkStart w:id="2039" w:name="_Toc382241980"/>
      <w:bookmarkStart w:id="2040" w:name="_Toc382407408"/>
      <w:bookmarkStart w:id="2041" w:name="_Toc382408293"/>
      <w:bookmarkStart w:id="2042" w:name="_Toc382409180"/>
      <w:bookmarkStart w:id="2043" w:name="_Toc382410735"/>
      <w:bookmarkStart w:id="2044" w:name="_Toc382469410"/>
      <w:bookmarkStart w:id="2045" w:name="_Toc382470296"/>
      <w:bookmarkStart w:id="2046" w:name="_Toc382471185"/>
      <w:bookmarkStart w:id="2047" w:name="_Toc382472074"/>
      <w:bookmarkStart w:id="2048" w:name="_Toc382225001"/>
      <w:bookmarkStart w:id="2049" w:name="_Toc382225892"/>
      <w:bookmarkStart w:id="2050" w:name="_Toc382226782"/>
      <w:bookmarkStart w:id="2051" w:name="_Toc382241082"/>
      <w:bookmarkStart w:id="2052" w:name="_Toc382241981"/>
      <w:bookmarkStart w:id="2053" w:name="_Toc382407409"/>
      <w:bookmarkStart w:id="2054" w:name="_Toc382408294"/>
      <w:bookmarkStart w:id="2055" w:name="_Toc382409181"/>
      <w:bookmarkStart w:id="2056" w:name="_Toc382410736"/>
      <w:bookmarkStart w:id="2057" w:name="_Toc382469411"/>
      <w:bookmarkStart w:id="2058" w:name="_Toc382470297"/>
      <w:bookmarkStart w:id="2059" w:name="_Toc382471186"/>
      <w:bookmarkStart w:id="2060" w:name="_Toc382472075"/>
      <w:bookmarkStart w:id="2061" w:name="_Toc382225002"/>
      <w:bookmarkStart w:id="2062" w:name="_Toc382225893"/>
      <w:bookmarkStart w:id="2063" w:name="_Toc382226783"/>
      <w:bookmarkStart w:id="2064" w:name="_Toc382241083"/>
      <w:bookmarkStart w:id="2065" w:name="_Toc382241982"/>
      <w:bookmarkStart w:id="2066" w:name="_Toc382407410"/>
      <w:bookmarkStart w:id="2067" w:name="_Toc382408295"/>
      <w:bookmarkStart w:id="2068" w:name="_Toc382409182"/>
      <w:bookmarkStart w:id="2069" w:name="_Toc382410737"/>
      <w:bookmarkStart w:id="2070" w:name="_Toc382469412"/>
      <w:bookmarkStart w:id="2071" w:name="_Toc382470298"/>
      <w:bookmarkStart w:id="2072" w:name="_Toc382471187"/>
      <w:bookmarkStart w:id="2073" w:name="_Toc382472076"/>
      <w:bookmarkStart w:id="2074" w:name="_Toc382225003"/>
      <w:bookmarkStart w:id="2075" w:name="_Toc382225894"/>
      <w:bookmarkStart w:id="2076" w:name="_Toc382226784"/>
      <w:bookmarkStart w:id="2077" w:name="_Toc382241084"/>
      <w:bookmarkStart w:id="2078" w:name="_Toc382241983"/>
      <w:bookmarkStart w:id="2079" w:name="_Toc382407411"/>
      <w:bookmarkStart w:id="2080" w:name="_Toc382408296"/>
      <w:bookmarkStart w:id="2081" w:name="_Toc382409183"/>
      <w:bookmarkStart w:id="2082" w:name="_Toc382410738"/>
      <w:bookmarkStart w:id="2083" w:name="_Toc382469413"/>
      <w:bookmarkStart w:id="2084" w:name="_Toc382470299"/>
      <w:bookmarkStart w:id="2085" w:name="_Toc382471188"/>
      <w:bookmarkStart w:id="2086" w:name="_Toc382472077"/>
      <w:bookmarkStart w:id="2087" w:name="_Toc382225004"/>
      <w:bookmarkStart w:id="2088" w:name="_Toc382225895"/>
      <w:bookmarkStart w:id="2089" w:name="_Toc382226785"/>
      <w:bookmarkStart w:id="2090" w:name="_Toc382241085"/>
      <w:bookmarkStart w:id="2091" w:name="_Toc382241984"/>
      <w:bookmarkStart w:id="2092" w:name="_Toc382407412"/>
      <w:bookmarkStart w:id="2093" w:name="_Toc382408297"/>
      <w:bookmarkStart w:id="2094" w:name="_Toc382409184"/>
      <w:bookmarkStart w:id="2095" w:name="_Toc382410739"/>
      <w:bookmarkStart w:id="2096" w:name="_Toc382469414"/>
      <w:bookmarkStart w:id="2097" w:name="_Toc382470300"/>
      <w:bookmarkStart w:id="2098" w:name="_Toc382471189"/>
      <w:bookmarkStart w:id="2099" w:name="_Toc382472078"/>
      <w:bookmarkStart w:id="2100" w:name="_Toc382225005"/>
      <w:bookmarkStart w:id="2101" w:name="_Toc382225896"/>
      <w:bookmarkStart w:id="2102" w:name="_Toc382226786"/>
      <w:bookmarkStart w:id="2103" w:name="_Toc382241086"/>
      <w:bookmarkStart w:id="2104" w:name="_Toc382241985"/>
      <w:bookmarkStart w:id="2105" w:name="_Toc382407413"/>
      <w:bookmarkStart w:id="2106" w:name="_Toc382408298"/>
      <w:bookmarkStart w:id="2107" w:name="_Toc382409185"/>
      <w:bookmarkStart w:id="2108" w:name="_Toc382410740"/>
      <w:bookmarkStart w:id="2109" w:name="_Toc382469415"/>
      <w:bookmarkStart w:id="2110" w:name="_Toc382470301"/>
      <w:bookmarkStart w:id="2111" w:name="_Toc382471190"/>
      <w:bookmarkStart w:id="2112" w:name="_Toc382472079"/>
      <w:bookmarkStart w:id="2113" w:name="_Toc382225006"/>
      <w:bookmarkStart w:id="2114" w:name="_Toc382225897"/>
      <w:bookmarkStart w:id="2115" w:name="_Toc382226787"/>
      <w:bookmarkStart w:id="2116" w:name="_Toc382241087"/>
      <w:bookmarkStart w:id="2117" w:name="_Toc382241986"/>
      <w:bookmarkStart w:id="2118" w:name="_Toc382407414"/>
      <w:bookmarkStart w:id="2119" w:name="_Toc382408299"/>
      <w:bookmarkStart w:id="2120" w:name="_Toc382409186"/>
      <w:bookmarkStart w:id="2121" w:name="_Toc382410741"/>
      <w:bookmarkStart w:id="2122" w:name="_Toc382469416"/>
      <w:bookmarkStart w:id="2123" w:name="_Toc382470302"/>
      <w:bookmarkStart w:id="2124" w:name="_Toc382471191"/>
      <w:bookmarkStart w:id="2125" w:name="_Toc382472080"/>
      <w:bookmarkStart w:id="2126" w:name="_Toc382225007"/>
      <w:bookmarkStart w:id="2127" w:name="_Toc382225898"/>
      <w:bookmarkStart w:id="2128" w:name="_Toc382226788"/>
      <w:bookmarkStart w:id="2129" w:name="_Toc382241088"/>
      <w:bookmarkStart w:id="2130" w:name="_Toc382241987"/>
      <w:bookmarkStart w:id="2131" w:name="_Toc382407415"/>
      <w:bookmarkStart w:id="2132" w:name="_Toc382408300"/>
      <w:bookmarkStart w:id="2133" w:name="_Toc382409187"/>
      <w:bookmarkStart w:id="2134" w:name="_Toc382410742"/>
      <w:bookmarkStart w:id="2135" w:name="_Toc382469417"/>
      <w:bookmarkStart w:id="2136" w:name="_Toc382470303"/>
      <w:bookmarkStart w:id="2137" w:name="_Toc382471192"/>
      <w:bookmarkStart w:id="2138" w:name="_Toc382472081"/>
      <w:bookmarkStart w:id="2139" w:name="_Toc382225008"/>
      <w:bookmarkStart w:id="2140" w:name="_Toc382225899"/>
      <w:bookmarkStart w:id="2141" w:name="_Toc382226789"/>
      <w:bookmarkStart w:id="2142" w:name="_Toc382241089"/>
      <w:bookmarkStart w:id="2143" w:name="_Toc382241988"/>
      <w:bookmarkStart w:id="2144" w:name="_Toc382407416"/>
      <w:bookmarkStart w:id="2145" w:name="_Toc382408301"/>
      <w:bookmarkStart w:id="2146" w:name="_Toc382409188"/>
      <w:bookmarkStart w:id="2147" w:name="_Toc382410743"/>
      <w:bookmarkStart w:id="2148" w:name="_Toc382469418"/>
      <w:bookmarkStart w:id="2149" w:name="_Toc382470304"/>
      <w:bookmarkStart w:id="2150" w:name="_Toc382471193"/>
      <w:bookmarkStart w:id="2151" w:name="_Toc382472082"/>
      <w:bookmarkStart w:id="2152" w:name="_Toc382225009"/>
      <w:bookmarkStart w:id="2153" w:name="_Toc382225900"/>
      <w:bookmarkStart w:id="2154" w:name="_Toc382226790"/>
      <w:bookmarkStart w:id="2155" w:name="_Toc382241090"/>
      <w:bookmarkStart w:id="2156" w:name="_Toc382241989"/>
      <w:bookmarkStart w:id="2157" w:name="_Toc382407417"/>
      <w:bookmarkStart w:id="2158" w:name="_Toc382408302"/>
      <w:bookmarkStart w:id="2159" w:name="_Toc382409189"/>
      <w:bookmarkStart w:id="2160" w:name="_Toc382410744"/>
      <w:bookmarkStart w:id="2161" w:name="_Toc382469419"/>
      <w:bookmarkStart w:id="2162" w:name="_Toc382470305"/>
      <w:bookmarkStart w:id="2163" w:name="_Toc382471194"/>
      <w:bookmarkStart w:id="2164" w:name="_Toc382472083"/>
      <w:bookmarkStart w:id="2165" w:name="_Toc382225010"/>
      <w:bookmarkStart w:id="2166" w:name="_Toc382225901"/>
      <w:bookmarkStart w:id="2167" w:name="_Toc382226791"/>
      <w:bookmarkStart w:id="2168" w:name="_Toc382241091"/>
      <w:bookmarkStart w:id="2169" w:name="_Toc382241990"/>
      <w:bookmarkStart w:id="2170" w:name="_Toc382407418"/>
      <w:bookmarkStart w:id="2171" w:name="_Toc382408303"/>
      <w:bookmarkStart w:id="2172" w:name="_Toc382409190"/>
      <w:bookmarkStart w:id="2173" w:name="_Toc382410745"/>
      <w:bookmarkStart w:id="2174" w:name="_Toc382469420"/>
      <w:bookmarkStart w:id="2175" w:name="_Toc382470306"/>
      <w:bookmarkStart w:id="2176" w:name="_Toc382471195"/>
      <w:bookmarkStart w:id="2177" w:name="_Toc382472084"/>
      <w:bookmarkStart w:id="2178" w:name="_Toc382225011"/>
      <w:bookmarkStart w:id="2179" w:name="_Toc382225902"/>
      <w:bookmarkStart w:id="2180" w:name="_Toc382226792"/>
      <w:bookmarkStart w:id="2181" w:name="_Toc382241092"/>
      <w:bookmarkStart w:id="2182" w:name="_Toc382241991"/>
      <w:bookmarkStart w:id="2183" w:name="_Toc382407419"/>
      <w:bookmarkStart w:id="2184" w:name="_Toc382408304"/>
      <w:bookmarkStart w:id="2185" w:name="_Toc382409191"/>
      <w:bookmarkStart w:id="2186" w:name="_Toc382410746"/>
      <w:bookmarkStart w:id="2187" w:name="_Toc382469421"/>
      <w:bookmarkStart w:id="2188" w:name="_Toc382470307"/>
      <w:bookmarkStart w:id="2189" w:name="_Toc382471196"/>
      <w:bookmarkStart w:id="2190" w:name="_Toc382472085"/>
      <w:bookmarkStart w:id="2191" w:name="_Toc382225012"/>
      <w:bookmarkStart w:id="2192" w:name="_Toc382225903"/>
      <w:bookmarkStart w:id="2193" w:name="_Toc382226793"/>
      <w:bookmarkStart w:id="2194" w:name="_Toc382241093"/>
      <w:bookmarkStart w:id="2195" w:name="_Toc382241992"/>
      <w:bookmarkStart w:id="2196" w:name="_Toc382407420"/>
      <w:bookmarkStart w:id="2197" w:name="_Toc382408305"/>
      <w:bookmarkStart w:id="2198" w:name="_Toc382409192"/>
      <w:bookmarkStart w:id="2199" w:name="_Toc382410747"/>
      <w:bookmarkStart w:id="2200" w:name="_Toc382469422"/>
      <w:bookmarkStart w:id="2201" w:name="_Toc382470308"/>
      <w:bookmarkStart w:id="2202" w:name="_Toc382471197"/>
      <w:bookmarkStart w:id="2203" w:name="_Toc382472086"/>
      <w:bookmarkStart w:id="2204" w:name="_Toc382225013"/>
      <w:bookmarkStart w:id="2205" w:name="_Toc382225904"/>
      <w:bookmarkStart w:id="2206" w:name="_Toc382226794"/>
      <w:bookmarkStart w:id="2207" w:name="_Toc382241094"/>
      <w:bookmarkStart w:id="2208" w:name="_Toc382241993"/>
      <w:bookmarkStart w:id="2209" w:name="_Toc382407421"/>
      <w:bookmarkStart w:id="2210" w:name="_Toc382408306"/>
      <w:bookmarkStart w:id="2211" w:name="_Toc382409193"/>
      <w:bookmarkStart w:id="2212" w:name="_Toc382410748"/>
      <w:bookmarkStart w:id="2213" w:name="_Toc382469423"/>
      <w:bookmarkStart w:id="2214" w:name="_Toc382470309"/>
      <w:bookmarkStart w:id="2215" w:name="_Toc382471198"/>
      <w:bookmarkStart w:id="2216" w:name="_Toc382472087"/>
      <w:bookmarkStart w:id="2217" w:name="_Toc382225014"/>
      <w:bookmarkStart w:id="2218" w:name="_Toc382225905"/>
      <w:bookmarkStart w:id="2219" w:name="_Toc382226795"/>
      <w:bookmarkStart w:id="2220" w:name="_Toc382241095"/>
      <w:bookmarkStart w:id="2221" w:name="_Toc382241994"/>
      <w:bookmarkStart w:id="2222" w:name="_Toc382407422"/>
      <w:bookmarkStart w:id="2223" w:name="_Toc382408307"/>
      <w:bookmarkStart w:id="2224" w:name="_Toc382409194"/>
      <w:bookmarkStart w:id="2225" w:name="_Toc382410749"/>
      <w:bookmarkStart w:id="2226" w:name="_Toc382469424"/>
      <w:bookmarkStart w:id="2227" w:name="_Toc382470310"/>
      <w:bookmarkStart w:id="2228" w:name="_Toc382471199"/>
      <w:bookmarkStart w:id="2229" w:name="_Toc382472088"/>
      <w:bookmarkStart w:id="2230" w:name="_Toc382225015"/>
      <w:bookmarkStart w:id="2231" w:name="_Toc382225906"/>
      <w:bookmarkStart w:id="2232" w:name="_Toc382226796"/>
      <w:bookmarkStart w:id="2233" w:name="_Toc382241096"/>
      <w:bookmarkStart w:id="2234" w:name="_Toc382241995"/>
      <w:bookmarkStart w:id="2235" w:name="_Toc382407423"/>
      <w:bookmarkStart w:id="2236" w:name="_Toc382408308"/>
      <w:bookmarkStart w:id="2237" w:name="_Toc382409195"/>
      <w:bookmarkStart w:id="2238" w:name="_Toc382410750"/>
      <w:bookmarkStart w:id="2239" w:name="_Toc382469425"/>
      <w:bookmarkStart w:id="2240" w:name="_Toc382470311"/>
      <w:bookmarkStart w:id="2241" w:name="_Toc382471200"/>
      <w:bookmarkStart w:id="2242" w:name="_Toc382472089"/>
      <w:bookmarkStart w:id="2243" w:name="_Toc382225016"/>
      <w:bookmarkStart w:id="2244" w:name="_Toc382225907"/>
      <w:bookmarkStart w:id="2245" w:name="_Toc382226797"/>
      <w:bookmarkStart w:id="2246" w:name="_Toc382241097"/>
      <w:bookmarkStart w:id="2247" w:name="_Toc382241996"/>
      <w:bookmarkStart w:id="2248" w:name="_Toc382407424"/>
      <w:bookmarkStart w:id="2249" w:name="_Toc382408309"/>
      <w:bookmarkStart w:id="2250" w:name="_Toc382409196"/>
      <w:bookmarkStart w:id="2251" w:name="_Toc382410751"/>
      <w:bookmarkStart w:id="2252" w:name="_Toc382469426"/>
      <w:bookmarkStart w:id="2253" w:name="_Toc382470312"/>
      <w:bookmarkStart w:id="2254" w:name="_Toc382471201"/>
      <w:bookmarkStart w:id="2255" w:name="_Toc382472090"/>
      <w:bookmarkStart w:id="2256" w:name="_Toc382225017"/>
      <w:bookmarkStart w:id="2257" w:name="_Toc382225908"/>
      <w:bookmarkStart w:id="2258" w:name="_Toc382226798"/>
      <w:bookmarkStart w:id="2259" w:name="_Toc382241098"/>
      <w:bookmarkStart w:id="2260" w:name="_Toc382241997"/>
      <w:bookmarkStart w:id="2261" w:name="_Toc382407425"/>
      <w:bookmarkStart w:id="2262" w:name="_Toc382408310"/>
      <w:bookmarkStart w:id="2263" w:name="_Toc382409197"/>
      <w:bookmarkStart w:id="2264" w:name="_Toc382410752"/>
      <w:bookmarkStart w:id="2265" w:name="_Toc382469427"/>
      <w:bookmarkStart w:id="2266" w:name="_Toc382470313"/>
      <w:bookmarkStart w:id="2267" w:name="_Toc382471202"/>
      <w:bookmarkStart w:id="2268" w:name="_Toc382472091"/>
      <w:bookmarkStart w:id="2269" w:name="_Toc382225018"/>
      <w:bookmarkStart w:id="2270" w:name="_Toc382225909"/>
      <w:bookmarkStart w:id="2271" w:name="_Toc382226799"/>
      <w:bookmarkStart w:id="2272" w:name="_Toc382241099"/>
      <w:bookmarkStart w:id="2273" w:name="_Toc382241998"/>
      <w:bookmarkStart w:id="2274" w:name="_Toc382407426"/>
      <w:bookmarkStart w:id="2275" w:name="_Toc382408311"/>
      <w:bookmarkStart w:id="2276" w:name="_Toc382409198"/>
      <w:bookmarkStart w:id="2277" w:name="_Toc382410753"/>
      <w:bookmarkStart w:id="2278" w:name="_Toc382469428"/>
      <w:bookmarkStart w:id="2279" w:name="_Toc382470314"/>
      <w:bookmarkStart w:id="2280" w:name="_Toc382471203"/>
      <w:bookmarkStart w:id="2281" w:name="_Toc382472092"/>
      <w:bookmarkStart w:id="2282" w:name="_Toc382225019"/>
      <w:bookmarkStart w:id="2283" w:name="_Toc382225910"/>
      <w:bookmarkStart w:id="2284" w:name="_Toc382226800"/>
      <w:bookmarkStart w:id="2285" w:name="_Toc382241100"/>
      <w:bookmarkStart w:id="2286" w:name="_Toc382241999"/>
      <w:bookmarkStart w:id="2287" w:name="_Toc382407427"/>
      <w:bookmarkStart w:id="2288" w:name="_Toc382408312"/>
      <w:bookmarkStart w:id="2289" w:name="_Toc382409199"/>
      <w:bookmarkStart w:id="2290" w:name="_Toc382410754"/>
      <w:bookmarkStart w:id="2291" w:name="_Toc382469429"/>
      <w:bookmarkStart w:id="2292" w:name="_Toc382470315"/>
      <w:bookmarkStart w:id="2293" w:name="_Toc382471204"/>
      <w:bookmarkStart w:id="2294" w:name="_Toc382472093"/>
      <w:bookmarkStart w:id="2295" w:name="_Toc382225020"/>
      <w:bookmarkStart w:id="2296" w:name="_Toc382225911"/>
      <w:bookmarkStart w:id="2297" w:name="_Toc382226801"/>
      <w:bookmarkStart w:id="2298" w:name="_Toc382241101"/>
      <w:bookmarkStart w:id="2299" w:name="_Toc382242000"/>
      <w:bookmarkStart w:id="2300" w:name="_Toc382407428"/>
      <w:bookmarkStart w:id="2301" w:name="_Toc382408313"/>
      <w:bookmarkStart w:id="2302" w:name="_Toc382409200"/>
      <w:bookmarkStart w:id="2303" w:name="_Toc382410755"/>
      <w:bookmarkStart w:id="2304" w:name="_Toc382469430"/>
      <w:bookmarkStart w:id="2305" w:name="_Toc382470316"/>
      <w:bookmarkStart w:id="2306" w:name="_Toc382471205"/>
      <w:bookmarkStart w:id="2307" w:name="_Toc382472094"/>
      <w:bookmarkStart w:id="2308" w:name="_Toc382225021"/>
      <w:bookmarkStart w:id="2309" w:name="_Toc382225912"/>
      <w:bookmarkStart w:id="2310" w:name="_Toc382226802"/>
      <w:bookmarkStart w:id="2311" w:name="_Toc382241102"/>
      <w:bookmarkStart w:id="2312" w:name="_Toc382242001"/>
      <w:bookmarkStart w:id="2313" w:name="_Toc382407429"/>
      <w:bookmarkStart w:id="2314" w:name="_Toc382408314"/>
      <w:bookmarkStart w:id="2315" w:name="_Toc382409201"/>
      <w:bookmarkStart w:id="2316" w:name="_Toc382410756"/>
      <w:bookmarkStart w:id="2317" w:name="_Toc382469431"/>
      <w:bookmarkStart w:id="2318" w:name="_Toc382470317"/>
      <w:bookmarkStart w:id="2319" w:name="_Toc382471206"/>
      <w:bookmarkStart w:id="2320" w:name="_Toc382472095"/>
      <w:bookmarkStart w:id="2321" w:name="_Toc382225022"/>
      <w:bookmarkStart w:id="2322" w:name="_Toc382225913"/>
      <w:bookmarkStart w:id="2323" w:name="_Toc382226803"/>
      <w:bookmarkStart w:id="2324" w:name="_Toc382241103"/>
      <w:bookmarkStart w:id="2325" w:name="_Toc382242002"/>
      <w:bookmarkStart w:id="2326" w:name="_Toc382407430"/>
      <w:bookmarkStart w:id="2327" w:name="_Toc382408315"/>
      <w:bookmarkStart w:id="2328" w:name="_Toc382409202"/>
      <w:bookmarkStart w:id="2329" w:name="_Toc382410757"/>
      <w:bookmarkStart w:id="2330" w:name="_Toc382469432"/>
      <w:bookmarkStart w:id="2331" w:name="_Toc382470318"/>
      <w:bookmarkStart w:id="2332" w:name="_Toc382471207"/>
      <w:bookmarkStart w:id="2333" w:name="_Toc382472096"/>
      <w:bookmarkStart w:id="2334" w:name="_Toc382225023"/>
      <w:bookmarkStart w:id="2335" w:name="_Toc382225914"/>
      <w:bookmarkStart w:id="2336" w:name="_Toc382226804"/>
      <w:bookmarkStart w:id="2337" w:name="_Toc382241104"/>
      <w:bookmarkStart w:id="2338" w:name="_Toc382242003"/>
      <w:bookmarkStart w:id="2339" w:name="_Toc382407431"/>
      <w:bookmarkStart w:id="2340" w:name="_Toc382408316"/>
      <w:bookmarkStart w:id="2341" w:name="_Toc382409203"/>
      <w:bookmarkStart w:id="2342" w:name="_Toc382410758"/>
      <w:bookmarkStart w:id="2343" w:name="_Toc382469433"/>
      <w:bookmarkStart w:id="2344" w:name="_Toc382470319"/>
      <w:bookmarkStart w:id="2345" w:name="_Toc382471208"/>
      <w:bookmarkStart w:id="2346" w:name="_Toc382472097"/>
      <w:bookmarkStart w:id="2347" w:name="_Toc382225024"/>
      <w:bookmarkStart w:id="2348" w:name="_Toc382225915"/>
      <w:bookmarkStart w:id="2349" w:name="_Toc382226805"/>
      <w:bookmarkStart w:id="2350" w:name="_Toc382241105"/>
      <w:bookmarkStart w:id="2351" w:name="_Toc382242004"/>
      <w:bookmarkStart w:id="2352" w:name="_Toc382407432"/>
      <w:bookmarkStart w:id="2353" w:name="_Toc382408317"/>
      <w:bookmarkStart w:id="2354" w:name="_Toc382409204"/>
      <w:bookmarkStart w:id="2355" w:name="_Toc382410759"/>
      <w:bookmarkStart w:id="2356" w:name="_Toc382469434"/>
      <w:bookmarkStart w:id="2357" w:name="_Toc382470320"/>
      <w:bookmarkStart w:id="2358" w:name="_Toc382471209"/>
      <w:bookmarkStart w:id="2359" w:name="_Toc382472098"/>
      <w:bookmarkStart w:id="2360" w:name="_Toc382225025"/>
      <w:bookmarkStart w:id="2361" w:name="_Toc382225916"/>
      <w:bookmarkStart w:id="2362" w:name="_Toc382226806"/>
      <w:bookmarkStart w:id="2363" w:name="_Toc382241106"/>
      <w:bookmarkStart w:id="2364" w:name="_Toc382242005"/>
      <w:bookmarkStart w:id="2365" w:name="_Toc382407433"/>
      <w:bookmarkStart w:id="2366" w:name="_Toc382408318"/>
      <w:bookmarkStart w:id="2367" w:name="_Toc382409205"/>
      <w:bookmarkStart w:id="2368" w:name="_Toc382410760"/>
      <w:bookmarkStart w:id="2369" w:name="_Toc382469435"/>
      <w:bookmarkStart w:id="2370" w:name="_Toc382470321"/>
      <w:bookmarkStart w:id="2371" w:name="_Toc382471210"/>
      <w:bookmarkStart w:id="2372" w:name="_Toc382472099"/>
      <w:bookmarkStart w:id="2373" w:name="_Toc382225026"/>
      <w:bookmarkStart w:id="2374" w:name="_Toc382225917"/>
      <w:bookmarkStart w:id="2375" w:name="_Toc382226807"/>
      <w:bookmarkStart w:id="2376" w:name="_Toc382241107"/>
      <w:bookmarkStart w:id="2377" w:name="_Toc382242006"/>
      <w:bookmarkStart w:id="2378" w:name="_Toc382407434"/>
      <w:bookmarkStart w:id="2379" w:name="_Toc382408319"/>
      <w:bookmarkStart w:id="2380" w:name="_Toc382409206"/>
      <w:bookmarkStart w:id="2381" w:name="_Toc382410761"/>
      <w:bookmarkStart w:id="2382" w:name="_Toc382469436"/>
      <w:bookmarkStart w:id="2383" w:name="_Toc382470322"/>
      <w:bookmarkStart w:id="2384" w:name="_Toc382471211"/>
      <w:bookmarkStart w:id="2385" w:name="_Toc382472100"/>
      <w:bookmarkStart w:id="2386" w:name="_Toc382225027"/>
      <w:bookmarkStart w:id="2387" w:name="_Toc382225918"/>
      <w:bookmarkStart w:id="2388" w:name="_Toc382226808"/>
      <w:bookmarkStart w:id="2389" w:name="_Toc382241108"/>
      <w:bookmarkStart w:id="2390" w:name="_Toc382242007"/>
      <w:bookmarkStart w:id="2391" w:name="_Toc382407435"/>
      <w:bookmarkStart w:id="2392" w:name="_Toc382408320"/>
      <w:bookmarkStart w:id="2393" w:name="_Toc382409207"/>
      <w:bookmarkStart w:id="2394" w:name="_Toc382410762"/>
      <w:bookmarkStart w:id="2395" w:name="_Toc382469437"/>
      <w:bookmarkStart w:id="2396" w:name="_Toc382470323"/>
      <w:bookmarkStart w:id="2397" w:name="_Toc382471212"/>
      <w:bookmarkStart w:id="2398" w:name="_Toc382472101"/>
      <w:bookmarkStart w:id="2399" w:name="_Toc382225028"/>
      <w:bookmarkStart w:id="2400" w:name="_Toc382225919"/>
      <w:bookmarkStart w:id="2401" w:name="_Toc382226809"/>
      <w:bookmarkStart w:id="2402" w:name="_Toc382241109"/>
      <w:bookmarkStart w:id="2403" w:name="_Toc382242008"/>
      <w:bookmarkStart w:id="2404" w:name="_Toc382407436"/>
      <w:bookmarkStart w:id="2405" w:name="_Toc382408321"/>
      <w:bookmarkStart w:id="2406" w:name="_Toc382409208"/>
      <w:bookmarkStart w:id="2407" w:name="_Toc382410763"/>
      <w:bookmarkStart w:id="2408" w:name="_Toc382469438"/>
      <w:bookmarkStart w:id="2409" w:name="_Toc382470324"/>
      <w:bookmarkStart w:id="2410" w:name="_Toc382471213"/>
      <w:bookmarkStart w:id="2411" w:name="_Toc382472102"/>
      <w:bookmarkStart w:id="2412" w:name="_Toc382225029"/>
      <w:bookmarkStart w:id="2413" w:name="_Toc382225920"/>
      <w:bookmarkStart w:id="2414" w:name="_Toc382226810"/>
      <w:bookmarkStart w:id="2415" w:name="_Toc382241110"/>
      <w:bookmarkStart w:id="2416" w:name="_Toc382242009"/>
      <w:bookmarkStart w:id="2417" w:name="_Toc382407437"/>
      <w:bookmarkStart w:id="2418" w:name="_Toc382408322"/>
      <w:bookmarkStart w:id="2419" w:name="_Toc382409209"/>
      <w:bookmarkStart w:id="2420" w:name="_Toc382410764"/>
      <w:bookmarkStart w:id="2421" w:name="_Toc382469439"/>
      <w:bookmarkStart w:id="2422" w:name="_Toc382470325"/>
      <w:bookmarkStart w:id="2423" w:name="_Toc382471214"/>
      <w:bookmarkStart w:id="2424" w:name="_Toc382472103"/>
      <w:bookmarkStart w:id="2425" w:name="_Toc382225030"/>
      <w:bookmarkStart w:id="2426" w:name="_Toc382225921"/>
      <w:bookmarkStart w:id="2427" w:name="_Toc382226811"/>
      <w:bookmarkStart w:id="2428" w:name="_Toc382241111"/>
      <w:bookmarkStart w:id="2429" w:name="_Toc382242010"/>
      <w:bookmarkStart w:id="2430" w:name="_Toc382407438"/>
      <w:bookmarkStart w:id="2431" w:name="_Toc382408323"/>
      <w:bookmarkStart w:id="2432" w:name="_Toc382409210"/>
      <w:bookmarkStart w:id="2433" w:name="_Toc382410765"/>
      <w:bookmarkStart w:id="2434" w:name="_Toc382469440"/>
      <w:bookmarkStart w:id="2435" w:name="_Toc382470326"/>
      <w:bookmarkStart w:id="2436" w:name="_Toc382471215"/>
      <w:bookmarkStart w:id="2437" w:name="_Toc382472104"/>
      <w:bookmarkStart w:id="2438" w:name="_Toc382225031"/>
      <w:bookmarkStart w:id="2439" w:name="_Toc382225922"/>
      <w:bookmarkStart w:id="2440" w:name="_Toc382226812"/>
      <w:bookmarkStart w:id="2441" w:name="_Toc382241112"/>
      <w:bookmarkStart w:id="2442" w:name="_Toc382242011"/>
      <w:bookmarkStart w:id="2443" w:name="_Toc382407439"/>
      <w:bookmarkStart w:id="2444" w:name="_Toc382408324"/>
      <w:bookmarkStart w:id="2445" w:name="_Toc382409211"/>
      <w:bookmarkStart w:id="2446" w:name="_Toc382410766"/>
      <w:bookmarkStart w:id="2447" w:name="_Toc382469441"/>
      <w:bookmarkStart w:id="2448" w:name="_Toc382470327"/>
      <w:bookmarkStart w:id="2449" w:name="_Toc382471216"/>
      <w:bookmarkStart w:id="2450" w:name="_Toc382472105"/>
      <w:bookmarkStart w:id="2451" w:name="_Toc382225032"/>
      <w:bookmarkStart w:id="2452" w:name="_Toc382225923"/>
      <w:bookmarkStart w:id="2453" w:name="_Toc382226813"/>
      <w:bookmarkStart w:id="2454" w:name="_Toc382241113"/>
      <w:bookmarkStart w:id="2455" w:name="_Toc382242012"/>
      <w:bookmarkStart w:id="2456" w:name="_Toc382407440"/>
      <w:bookmarkStart w:id="2457" w:name="_Toc382408325"/>
      <w:bookmarkStart w:id="2458" w:name="_Toc382409212"/>
      <w:bookmarkStart w:id="2459" w:name="_Toc382410767"/>
      <w:bookmarkStart w:id="2460" w:name="_Toc382469442"/>
      <w:bookmarkStart w:id="2461" w:name="_Toc382470328"/>
      <w:bookmarkStart w:id="2462" w:name="_Toc382471217"/>
      <w:bookmarkStart w:id="2463" w:name="_Toc382472106"/>
      <w:bookmarkStart w:id="2464" w:name="_Toc382225033"/>
      <w:bookmarkStart w:id="2465" w:name="_Toc382225924"/>
      <w:bookmarkStart w:id="2466" w:name="_Toc382226814"/>
      <w:bookmarkStart w:id="2467" w:name="_Toc382241114"/>
      <w:bookmarkStart w:id="2468" w:name="_Toc382242013"/>
      <w:bookmarkStart w:id="2469" w:name="_Toc382407441"/>
      <w:bookmarkStart w:id="2470" w:name="_Toc382408326"/>
      <w:bookmarkStart w:id="2471" w:name="_Toc382409213"/>
      <w:bookmarkStart w:id="2472" w:name="_Toc382410768"/>
      <w:bookmarkStart w:id="2473" w:name="_Toc382469443"/>
      <w:bookmarkStart w:id="2474" w:name="_Toc382470329"/>
      <w:bookmarkStart w:id="2475" w:name="_Toc382471218"/>
      <w:bookmarkStart w:id="2476" w:name="_Toc382472107"/>
      <w:bookmarkStart w:id="2477" w:name="_Toc382225034"/>
      <w:bookmarkStart w:id="2478" w:name="_Toc382225925"/>
      <w:bookmarkStart w:id="2479" w:name="_Toc382226815"/>
      <w:bookmarkStart w:id="2480" w:name="_Toc382241115"/>
      <w:bookmarkStart w:id="2481" w:name="_Toc382242014"/>
      <w:bookmarkStart w:id="2482" w:name="_Toc382407442"/>
      <w:bookmarkStart w:id="2483" w:name="_Toc382408327"/>
      <w:bookmarkStart w:id="2484" w:name="_Toc382409214"/>
      <w:bookmarkStart w:id="2485" w:name="_Toc382410769"/>
      <w:bookmarkStart w:id="2486" w:name="_Toc382469444"/>
      <w:bookmarkStart w:id="2487" w:name="_Toc382470330"/>
      <w:bookmarkStart w:id="2488" w:name="_Toc382471219"/>
      <w:bookmarkStart w:id="2489" w:name="_Toc382472108"/>
      <w:bookmarkStart w:id="2490" w:name="_Toc382225035"/>
      <w:bookmarkStart w:id="2491" w:name="_Toc382225926"/>
      <w:bookmarkStart w:id="2492" w:name="_Toc382226816"/>
      <w:bookmarkStart w:id="2493" w:name="_Toc382241116"/>
      <w:bookmarkStart w:id="2494" w:name="_Toc382242015"/>
      <w:bookmarkStart w:id="2495" w:name="_Toc382407443"/>
      <w:bookmarkStart w:id="2496" w:name="_Toc382408328"/>
      <w:bookmarkStart w:id="2497" w:name="_Toc382409215"/>
      <w:bookmarkStart w:id="2498" w:name="_Toc382410770"/>
      <w:bookmarkStart w:id="2499" w:name="_Toc382469445"/>
      <w:bookmarkStart w:id="2500" w:name="_Toc382470331"/>
      <w:bookmarkStart w:id="2501" w:name="_Toc382471220"/>
      <w:bookmarkStart w:id="2502" w:name="_Toc382472109"/>
      <w:bookmarkStart w:id="2503" w:name="_Toc382225036"/>
      <w:bookmarkStart w:id="2504" w:name="_Toc382225927"/>
      <w:bookmarkStart w:id="2505" w:name="_Toc382226817"/>
      <w:bookmarkStart w:id="2506" w:name="_Toc382241117"/>
      <w:bookmarkStart w:id="2507" w:name="_Toc382242016"/>
      <w:bookmarkStart w:id="2508" w:name="_Toc382407444"/>
      <w:bookmarkStart w:id="2509" w:name="_Toc382408329"/>
      <w:bookmarkStart w:id="2510" w:name="_Toc382409216"/>
      <w:bookmarkStart w:id="2511" w:name="_Toc382410771"/>
      <w:bookmarkStart w:id="2512" w:name="_Toc382469446"/>
      <w:bookmarkStart w:id="2513" w:name="_Toc382470332"/>
      <w:bookmarkStart w:id="2514" w:name="_Toc382471221"/>
      <w:bookmarkStart w:id="2515" w:name="_Toc382472110"/>
      <w:bookmarkStart w:id="2516" w:name="_Toc382225037"/>
      <w:bookmarkStart w:id="2517" w:name="_Toc382225928"/>
      <w:bookmarkStart w:id="2518" w:name="_Toc382226818"/>
      <w:bookmarkStart w:id="2519" w:name="_Toc382241118"/>
      <w:bookmarkStart w:id="2520" w:name="_Toc382242017"/>
      <w:bookmarkStart w:id="2521" w:name="_Toc382407445"/>
      <w:bookmarkStart w:id="2522" w:name="_Toc382408330"/>
      <w:bookmarkStart w:id="2523" w:name="_Toc382409217"/>
      <w:bookmarkStart w:id="2524" w:name="_Toc382410772"/>
      <w:bookmarkStart w:id="2525" w:name="_Toc382469447"/>
      <w:bookmarkStart w:id="2526" w:name="_Toc382470333"/>
      <w:bookmarkStart w:id="2527" w:name="_Toc382471222"/>
      <w:bookmarkStart w:id="2528" w:name="_Toc382472111"/>
      <w:bookmarkStart w:id="2529" w:name="_Toc382225038"/>
      <w:bookmarkStart w:id="2530" w:name="_Toc382225929"/>
      <w:bookmarkStart w:id="2531" w:name="_Toc382226819"/>
      <w:bookmarkStart w:id="2532" w:name="_Toc382241119"/>
      <w:bookmarkStart w:id="2533" w:name="_Toc382242018"/>
      <w:bookmarkStart w:id="2534" w:name="_Toc382407446"/>
      <w:bookmarkStart w:id="2535" w:name="_Toc382408331"/>
      <w:bookmarkStart w:id="2536" w:name="_Toc382409218"/>
      <w:bookmarkStart w:id="2537" w:name="_Toc382410773"/>
      <w:bookmarkStart w:id="2538" w:name="_Toc382469448"/>
      <w:bookmarkStart w:id="2539" w:name="_Toc382470334"/>
      <w:bookmarkStart w:id="2540" w:name="_Toc382471223"/>
      <w:bookmarkStart w:id="2541" w:name="_Toc382472112"/>
      <w:bookmarkStart w:id="2542" w:name="_Toc382225039"/>
      <w:bookmarkStart w:id="2543" w:name="_Toc382225930"/>
      <w:bookmarkStart w:id="2544" w:name="_Toc382226820"/>
      <w:bookmarkStart w:id="2545" w:name="_Toc382241120"/>
      <w:bookmarkStart w:id="2546" w:name="_Toc382242019"/>
      <w:bookmarkStart w:id="2547" w:name="_Toc382407447"/>
      <w:bookmarkStart w:id="2548" w:name="_Toc382408332"/>
      <w:bookmarkStart w:id="2549" w:name="_Toc382409219"/>
      <w:bookmarkStart w:id="2550" w:name="_Toc382410774"/>
      <w:bookmarkStart w:id="2551" w:name="_Toc382469449"/>
      <w:bookmarkStart w:id="2552" w:name="_Toc382470335"/>
      <w:bookmarkStart w:id="2553" w:name="_Toc382471224"/>
      <w:bookmarkStart w:id="2554" w:name="_Toc382472113"/>
      <w:bookmarkStart w:id="2555" w:name="_Toc382225040"/>
      <w:bookmarkStart w:id="2556" w:name="_Toc382225931"/>
      <w:bookmarkStart w:id="2557" w:name="_Toc382226821"/>
      <w:bookmarkStart w:id="2558" w:name="_Toc382241121"/>
      <w:bookmarkStart w:id="2559" w:name="_Toc382242020"/>
      <w:bookmarkStart w:id="2560" w:name="_Toc382407448"/>
      <w:bookmarkStart w:id="2561" w:name="_Toc382408333"/>
      <w:bookmarkStart w:id="2562" w:name="_Toc382409220"/>
      <w:bookmarkStart w:id="2563" w:name="_Toc382410775"/>
      <w:bookmarkStart w:id="2564" w:name="_Toc382469450"/>
      <w:bookmarkStart w:id="2565" w:name="_Toc382470336"/>
      <w:bookmarkStart w:id="2566" w:name="_Toc382471225"/>
      <w:bookmarkStart w:id="2567" w:name="_Toc382472114"/>
      <w:bookmarkStart w:id="2568" w:name="_Toc382225041"/>
      <w:bookmarkStart w:id="2569" w:name="_Toc382225932"/>
      <w:bookmarkStart w:id="2570" w:name="_Toc382226822"/>
      <w:bookmarkStart w:id="2571" w:name="_Toc382241122"/>
      <w:bookmarkStart w:id="2572" w:name="_Toc382242021"/>
      <w:bookmarkStart w:id="2573" w:name="_Toc382407449"/>
      <w:bookmarkStart w:id="2574" w:name="_Toc382408334"/>
      <w:bookmarkStart w:id="2575" w:name="_Toc382409221"/>
      <w:bookmarkStart w:id="2576" w:name="_Toc382410776"/>
      <w:bookmarkStart w:id="2577" w:name="_Toc382469451"/>
      <w:bookmarkStart w:id="2578" w:name="_Toc382470337"/>
      <w:bookmarkStart w:id="2579" w:name="_Toc382471226"/>
      <w:bookmarkStart w:id="2580" w:name="_Toc382472115"/>
      <w:bookmarkStart w:id="2581" w:name="_Toc382225042"/>
      <w:bookmarkStart w:id="2582" w:name="_Toc382225933"/>
      <w:bookmarkStart w:id="2583" w:name="_Toc382226823"/>
      <w:bookmarkStart w:id="2584" w:name="_Toc382241123"/>
      <w:bookmarkStart w:id="2585" w:name="_Toc382242022"/>
      <w:bookmarkStart w:id="2586" w:name="_Toc382407450"/>
      <w:bookmarkStart w:id="2587" w:name="_Toc382408335"/>
      <w:bookmarkStart w:id="2588" w:name="_Toc382409222"/>
      <w:bookmarkStart w:id="2589" w:name="_Toc382410777"/>
      <w:bookmarkStart w:id="2590" w:name="_Toc382469452"/>
      <w:bookmarkStart w:id="2591" w:name="_Toc382470338"/>
      <w:bookmarkStart w:id="2592" w:name="_Toc382471227"/>
      <w:bookmarkStart w:id="2593" w:name="_Toc382472116"/>
      <w:bookmarkStart w:id="2594" w:name="_Toc382225043"/>
      <w:bookmarkStart w:id="2595" w:name="_Toc382225934"/>
      <w:bookmarkStart w:id="2596" w:name="_Toc382226824"/>
      <w:bookmarkStart w:id="2597" w:name="_Toc382241124"/>
      <w:bookmarkStart w:id="2598" w:name="_Toc382242023"/>
      <w:bookmarkStart w:id="2599" w:name="_Toc382407451"/>
      <w:bookmarkStart w:id="2600" w:name="_Toc382408336"/>
      <w:bookmarkStart w:id="2601" w:name="_Toc382409223"/>
      <w:bookmarkStart w:id="2602" w:name="_Toc382410778"/>
      <w:bookmarkStart w:id="2603" w:name="_Toc382469453"/>
      <w:bookmarkStart w:id="2604" w:name="_Toc382470339"/>
      <w:bookmarkStart w:id="2605" w:name="_Toc382471228"/>
      <w:bookmarkStart w:id="2606" w:name="_Toc382472117"/>
      <w:bookmarkStart w:id="2607" w:name="_Toc382225044"/>
      <w:bookmarkStart w:id="2608" w:name="_Toc382225935"/>
      <w:bookmarkStart w:id="2609" w:name="_Toc382226825"/>
      <w:bookmarkStart w:id="2610" w:name="_Toc382241125"/>
      <w:bookmarkStart w:id="2611" w:name="_Toc382242024"/>
      <w:bookmarkStart w:id="2612" w:name="_Toc382407452"/>
      <w:bookmarkStart w:id="2613" w:name="_Toc382408337"/>
      <w:bookmarkStart w:id="2614" w:name="_Toc382409224"/>
      <w:bookmarkStart w:id="2615" w:name="_Toc382410779"/>
      <w:bookmarkStart w:id="2616" w:name="_Toc382469454"/>
      <w:bookmarkStart w:id="2617" w:name="_Toc382470340"/>
      <w:bookmarkStart w:id="2618" w:name="_Toc382471229"/>
      <w:bookmarkStart w:id="2619" w:name="_Toc382472118"/>
      <w:bookmarkStart w:id="2620" w:name="_Toc382225045"/>
      <w:bookmarkStart w:id="2621" w:name="_Toc382225936"/>
      <w:bookmarkStart w:id="2622" w:name="_Toc382226826"/>
      <w:bookmarkStart w:id="2623" w:name="_Toc382241126"/>
      <w:bookmarkStart w:id="2624" w:name="_Toc382242025"/>
      <w:bookmarkStart w:id="2625" w:name="_Toc382407453"/>
      <w:bookmarkStart w:id="2626" w:name="_Toc382408338"/>
      <w:bookmarkStart w:id="2627" w:name="_Toc382409225"/>
      <w:bookmarkStart w:id="2628" w:name="_Toc382410780"/>
      <w:bookmarkStart w:id="2629" w:name="_Toc382469455"/>
      <w:bookmarkStart w:id="2630" w:name="_Toc382470341"/>
      <w:bookmarkStart w:id="2631" w:name="_Toc382471230"/>
      <w:bookmarkStart w:id="2632" w:name="_Toc382472119"/>
      <w:bookmarkStart w:id="2633" w:name="_Toc382225046"/>
      <w:bookmarkStart w:id="2634" w:name="_Toc382225937"/>
      <w:bookmarkStart w:id="2635" w:name="_Toc382226827"/>
      <w:bookmarkStart w:id="2636" w:name="_Toc382241127"/>
      <w:bookmarkStart w:id="2637" w:name="_Toc382242026"/>
      <w:bookmarkStart w:id="2638" w:name="_Toc382407454"/>
      <w:bookmarkStart w:id="2639" w:name="_Toc382408339"/>
      <w:bookmarkStart w:id="2640" w:name="_Toc382409226"/>
      <w:bookmarkStart w:id="2641" w:name="_Toc382410781"/>
      <w:bookmarkStart w:id="2642" w:name="_Toc382469456"/>
      <w:bookmarkStart w:id="2643" w:name="_Toc382470342"/>
      <w:bookmarkStart w:id="2644" w:name="_Toc382471231"/>
      <w:bookmarkStart w:id="2645" w:name="_Toc382472120"/>
      <w:bookmarkStart w:id="2646" w:name="_Toc382225047"/>
      <w:bookmarkStart w:id="2647" w:name="_Toc382225938"/>
      <w:bookmarkStart w:id="2648" w:name="_Toc382226828"/>
      <w:bookmarkStart w:id="2649" w:name="_Toc382241128"/>
      <w:bookmarkStart w:id="2650" w:name="_Toc382242027"/>
      <w:bookmarkStart w:id="2651" w:name="_Toc382407455"/>
      <w:bookmarkStart w:id="2652" w:name="_Toc382408340"/>
      <w:bookmarkStart w:id="2653" w:name="_Toc382409227"/>
      <w:bookmarkStart w:id="2654" w:name="_Toc382410782"/>
      <w:bookmarkStart w:id="2655" w:name="_Toc382469457"/>
      <w:bookmarkStart w:id="2656" w:name="_Toc382470343"/>
      <w:bookmarkStart w:id="2657" w:name="_Toc382471232"/>
      <w:bookmarkStart w:id="2658" w:name="_Toc382472121"/>
      <w:bookmarkStart w:id="2659" w:name="_Toc382225048"/>
      <w:bookmarkStart w:id="2660" w:name="_Toc382225939"/>
      <w:bookmarkStart w:id="2661" w:name="_Toc382226829"/>
      <w:bookmarkStart w:id="2662" w:name="_Toc382241129"/>
      <w:bookmarkStart w:id="2663" w:name="_Toc382242028"/>
      <w:bookmarkStart w:id="2664" w:name="_Toc382407456"/>
      <w:bookmarkStart w:id="2665" w:name="_Toc382408341"/>
      <w:bookmarkStart w:id="2666" w:name="_Toc382409228"/>
      <w:bookmarkStart w:id="2667" w:name="_Toc382410783"/>
      <w:bookmarkStart w:id="2668" w:name="_Toc382469458"/>
      <w:bookmarkStart w:id="2669" w:name="_Toc382470344"/>
      <w:bookmarkStart w:id="2670" w:name="_Toc382471233"/>
      <w:bookmarkStart w:id="2671" w:name="_Toc382472122"/>
      <w:bookmarkStart w:id="2672" w:name="_Toc382225049"/>
      <w:bookmarkStart w:id="2673" w:name="_Toc382225940"/>
      <w:bookmarkStart w:id="2674" w:name="_Toc382226830"/>
      <w:bookmarkStart w:id="2675" w:name="_Toc382241130"/>
      <w:bookmarkStart w:id="2676" w:name="_Toc382242029"/>
      <w:bookmarkStart w:id="2677" w:name="_Toc382407457"/>
      <w:bookmarkStart w:id="2678" w:name="_Toc382408342"/>
      <w:bookmarkStart w:id="2679" w:name="_Toc382409229"/>
      <w:bookmarkStart w:id="2680" w:name="_Toc382410784"/>
      <w:bookmarkStart w:id="2681" w:name="_Toc382469459"/>
      <w:bookmarkStart w:id="2682" w:name="_Toc382470345"/>
      <w:bookmarkStart w:id="2683" w:name="_Toc382471234"/>
      <w:bookmarkStart w:id="2684" w:name="_Toc382472123"/>
      <w:bookmarkStart w:id="2685" w:name="_Toc382225050"/>
      <w:bookmarkStart w:id="2686" w:name="_Toc382225941"/>
      <w:bookmarkStart w:id="2687" w:name="_Toc382226831"/>
      <w:bookmarkStart w:id="2688" w:name="_Toc382241131"/>
      <w:bookmarkStart w:id="2689" w:name="_Toc382242030"/>
      <w:bookmarkStart w:id="2690" w:name="_Toc382407458"/>
      <w:bookmarkStart w:id="2691" w:name="_Toc382408343"/>
      <w:bookmarkStart w:id="2692" w:name="_Toc382409230"/>
      <w:bookmarkStart w:id="2693" w:name="_Toc382410785"/>
      <w:bookmarkStart w:id="2694" w:name="_Toc382469460"/>
      <w:bookmarkStart w:id="2695" w:name="_Toc382470346"/>
      <w:bookmarkStart w:id="2696" w:name="_Toc382471235"/>
      <w:bookmarkStart w:id="2697" w:name="_Toc382472124"/>
      <w:bookmarkStart w:id="2698" w:name="_Toc382225051"/>
      <w:bookmarkStart w:id="2699" w:name="_Toc382225942"/>
      <w:bookmarkStart w:id="2700" w:name="_Toc382226832"/>
      <w:bookmarkStart w:id="2701" w:name="_Toc382241132"/>
      <w:bookmarkStart w:id="2702" w:name="_Toc382242031"/>
      <w:bookmarkStart w:id="2703" w:name="_Toc382407459"/>
      <w:bookmarkStart w:id="2704" w:name="_Toc382408344"/>
      <w:bookmarkStart w:id="2705" w:name="_Toc382409231"/>
      <w:bookmarkStart w:id="2706" w:name="_Toc382410786"/>
      <w:bookmarkStart w:id="2707" w:name="_Toc382469461"/>
      <w:bookmarkStart w:id="2708" w:name="_Toc382470347"/>
      <w:bookmarkStart w:id="2709" w:name="_Toc382471236"/>
      <w:bookmarkStart w:id="2710" w:name="_Toc382472125"/>
      <w:bookmarkStart w:id="2711" w:name="_Toc382225052"/>
      <w:bookmarkStart w:id="2712" w:name="_Toc382225943"/>
      <w:bookmarkStart w:id="2713" w:name="_Toc382226833"/>
      <w:bookmarkStart w:id="2714" w:name="_Toc382241133"/>
      <w:bookmarkStart w:id="2715" w:name="_Toc382242032"/>
      <w:bookmarkStart w:id="2716" w:name="_Toc382407460"/>
      <w:bookmarkStart w:id="2717" w:name="_Toc382408345"/>
      <w:bookmarkStart w:id="2718" w:name="_Toc382409232"/>
      <w:bookmarkStart w:id="2719" w:name="_Toc382410787"/>
      <w:bookmarkStart w:id="2720" w:name="_Toc382469462"/>
      <w:bookmarkStart w:id="2721" w:name="_Toc382470348"/>
      <w:bookmarkStart w:id="2722" w:name="_Toc382471237"/>
      <w:bookmarkStart w:id="2723" w:name="_Toc382472126"/>
      <w:bookmarkStart w:id="2724" w:name="_Toc382225053"/>
      <w:bookmarkStart w:id="2725" w:name="_Toc382225944"/>
      <w:bookmarkStart w:id="2726" w:name="_Toc382226834"/>
      <w:bookmarkStart w:id="2727" w:name="_Toc382241134"/>
      <w:bookmarkStart w:id="2728" w:name="_Toc382242033"/>
      <w:bookmarkStart w:id="2729" w:name="_Toc382407461"/>
      <w:bookmarkStart w:id="2730" w:name="_Toc382408346"/>
      <w:bookmarkStart w:id="2731" w:name="_Toc382409233"/>
      <w:bookmarkStart w:id="2732" w:name="_Toc382410788"/>
      <w:bookmarkStart w:id="2733" w:name="_Toc382469463"/>
      <w:bookmarkStart w:id="2734" w:name="_Toc382470349"/>
      <w:bookmarkStart w:id="2735" w:name="_Toc382471238"/>
      <w:bookmarkStart w:id="2736" w:name="_Toc382472127"/>
      <w:bookmarkStart w:id="2737" w:name="_Toc382225054"/>
      <w:bookmarkStart w:id="2738" w:name="_Toc382225945"/>
      <w:bookmarkStart w:id="2739" w:name="_Toc382226835"/>
      <w:bookmarkStart w:id="2740" w:name="_Toc382241135"/>
      <w:bookmarkStart w:id="2741" w:name="_Toc382242034"/>
      <w:bookmarkStart w:id="2742" w:name="_Toc382407462"/>
      <w:bookmarkStart w:id="2743" w:name="_Toc382408347"/>
      <w:bookmarkStart w:id="2744" w:name="_Toc382409234"/>
      <w:bookmarkStart w:id="2745" w:name="_Toc382410789"/>
      <w:bookmarkStart w:id="2746" w:name="_Toc382469464"/>
      <w:bookmarkStart w:id="2747" w:name="_Toc382470350"/>
      <w:bookmarkStart w:id="2748" w:name="_Toc382471239"/>
      <w:bookmarkStart w:id="2749" w:name="_Toc382472128"/>
      <w:bookmarkStart w:id="2750" w:name="_Toc382225055"/>
      <w:bookmarkStart w:id="2751" w:name="_Toc382225946"/>
      <w:bookmarkStart w:id="2752" w:name="_Toc382226836"/>
      <w:bookmarkStart w:id="2753" w:name="_Toc382241136"/>
      <w:bookmarkStart w:id="2754" w:name="_Toc382242035"/>
      <w:bookmarkStart w:id="2755" w:name="_Toc382407463"/>
      <w:bookmarkStart w:id="2756" w:name="_Toc382408348"/>
      <w:bookmarkStart w:id="2757" w:name="_Toc382409235"/>
      <w:bookmarkStart w:id="2758" w:name="_Toc382410790"/>
      <w:bookmarkStart w:id="2759" w:name="_Toc382469465"/>
      <w:bookmarkStart w:id="2760" w:name="_Toc382470351"/>
      <w:bookmarkStart w:id="2761" w:name="_Toc382471240"/>
      <w:bookmarkStart w:id="2762" w:name="_Toc382472129"/>
      <w:bookmarkStart w:id="2763" w:name="_Toc382225056"/>
      <w:bookmarkStart w:id="2764" w:name="_Toc382225947"/>
      <w:bookmarkStart w:id="2765" w:name="_Toc382226837"/>
      <w:bookmarkStart w:id="2766" w:name="_Toc382241137"/>
      <w:bookmarkStart w:id="2767" w:name="_Toc382242036"/>
      <w:bookmarkStart w:id="2768" w:name="_Toc382407464"/>
      <w:bookmarkStart w:id="2769" w:name="_Toc382408349"/>
      <w:bookmarkStart w:id="2770" w:name="_Toc382409236"/>
      <w:bookmarkStart w:id="2771" w:name="_Toc382410791"/>
      <w:bookmarkStart w:id="2772" w:name="_Toc382469466"/>
      <w:bookmarkStart w:id="2773" w:name="_Toc382470352"/>
      <w:bookmarkStart w:id="2774" w:name="_Toc382471241"/>
      <w:bookmarkStart w:id="2775" w:name="_Toc382472130"/>
      <w:bookmarkStart w:id="2776" w:name="_Toc382225057"/>
      <w:bookmarkStart w:id="2777" w:name="_Toc382225948"/>
      <w:bookmarkStart w:id="2778" w:name="_Toc382226838"/>
      <w:bookmarkStart w:id="2779" w:name="_Toc382241138"/>
      <w:bookmarkStart w:id="2780" w:name="_Toc382242037"/>
      <w:bookmarkStart w:id="2781" w:name="_Toc382407465"/>
      <w:bookmarkStart w:id="2782" w:name="_Toc382408350"/>
      <w:bookmarkStart w:id="2783" w:name="_Toc382409237"/>
      <w:bookmarkStart w:id="2784" w:name="_Toc382410792"/>
      <w:bookmarkStart w:id="2785" w:name="_Toc382469467"/>
      <w:bookmarkStart w:id="2786" w:name="_Toc382470353"/>
      <w:bookmarkStart w:id="2787" w:name="_Toc382471242"/>
      <w:bookmarkStart w:id="2788" w:name="_Toc382472131"/>
      <w:bookmarkStart w:id="2789" w:name="_Toc382225058"/>
      <w:bookmarkStart w:id="2790" w:name="_Toc382225949"/>
      <w:bookmarkStart w:id="2791" w:name="_Toc382226839"/>
      <w:bookmarkStart w:id="2792" w:name="_Toc382241139"/>
      <w:bookmarkStart w:id="2793" w:name="_Toc382242038"/>
      <w:bookmarkStart w:id="2794" w:name="_Toc382407466"/>
      <w:bookmarkStart w:id="2795" w:name="_Toc382408351"/>
      <w:bookmarkStart w:id="2796" w:name="_Toc382409238"/>
      <w:bookmarkStart w:id="2797" w:name="_Toc382410793"/>
      <w:bookmarkStart w:id="2798" w:name="_Toc382469468"/>
      <w:bookmarkStart w:id="2799" w:name="_Toc382470354"/>
      <w:bookmarkStart w:id="2800" w:name="_Toc382471243"/>
      <w:bookmarkStart w:id="2801" w:name="_Toc382472132"/>
      <w:bookmarkStart w:id="2802" w:name="_Toc382225059"/>
      <w:bookmarkStart w:id="2803" w:name="_Toc382225950"/>
      <w:bookmarkStart w:id="2804" w:name="_Toc382226840"/>
      <w:bookmarkStart w:id="2805" w:name="_Toc382241140"/>
      <w:bookmarkStart w:id="2806" w:name="_Toc382242039"/>
      <w:bookmarkStart w:id="2807" w:name="_Toc382407467"/>
      <w:bookmarkStart w:id="2808" w:name="_Toc382408352"/>
      <w:bookmarkStart w:id="2809" w:name="_Toc382409239"/>
      <w:bookmarkStart w:id="2810" w:name="_Toc382410794"/>
      <w:bookmarkStart w:id="2811" w:name="_Toc382469469"/>
      <w:bookmarkStart w:id="2812" w:name="_Toc382470355"/>
      <w:bookmarkStart w:id="2813" w:name="_Toc382471244"/>
      <w:bookmarkStart w:id="2814" w:name="_Toc382472133"/>
      <w:bookmarkStart w:id="2815" w:name="_Toc382225060"/>
      <w:bookmarkStart w:id="2816" w:name="_Toc382225951"/>
      <w:bookmarkStart w:id="2817" w:name="_Toc382226841"/>
      <w:bookmarkStart w:id="2818" w:name="_Toc382241141"/>
      <w:bookmarkStart w:id="2819" w:name="_Toc382242040"/>
      <w:bookmarkStart w:id="2820" w:name="_Toc382407468"/>
      <w:bookmarkStart w:id="2821" w:name="_Toc382408353"/>
      <w:bookmarkStart w:id="2822" w:name="_Toc382409240"/>
      <w:bookmarkStart w:id="2823" w:name="_Toc382410795"/>
      <w:bookmarkStart w:id="2824" w:name="_Toc382469470"/>
      <w:bookmarkStart w:id="2825" w:name="_Toc382470356"/>
      <w:bookmarkStart w:id="2826" w:name="_Toc382471245"/>
      <w:bookmarkStart w:id="2827" w:name="_Toc382472134"/>
      <w:bookmarkStart w:id="2828" w:name="_Toc382225061"/>
      <w:bookmarkStart w:id="2829" w:name="_Toc382225952"/>
      <w:bookmarkStart w:id="2830" w:name="_Toc382226842"/>
      <w:bookmarkStart w:id="2831" w:name="_Toc382241142"/>
      <w:bookmarkStart w:id="2832" w:name="_Toc382242041"/>
      <w:bookmarkStart w:id="2833" w:name="_Toc382407469"/>
      <w:bookmarkStart w:id="2834" w:name="_Toc382408354"/>
      <w:bookmarkStart w:id="2835" w:name="_Toc382409241"/>
      <w:bookmarkStart w:id="2836" w:name="_Toc382410796"/>
      <w:bookmarkStart w:id="2837" w:name="_Toc382469471"/>
      <w:bookmarkStart w:id="2838" w:name="_Toc382470357"/>
      <w:bookmarkStart w:id="2839" w:name="_Toc382471246"/>
      <w:bookmarkStart w:id="2840" w:name="_Toc382472135"/>
      <w:bookmarkStart w:id="2841" w:name="_Toc382225062"/>
      <w:bookmarkStart w:id="2842" w:name="_Toc382225953"/>
      <w:bookmarkStart w:id="2843" w:name="_Toc382226843"/>
      <w:bookmarkStart w:id="2844" w:name="_Toc382241143"/>
      <w:bookmarkStart w:id="2845" w:name="_Toc382242042"/>
      <w:bookmarkStart w:id="2846" w:name="_Toc382407470"/>
      <w:bookmarkStart w:id="2847" w:name="_Toc382408355"/>
      <w:bookmarkStart w:id="2848" w:name="_Toc382409242"/>
      <w:bookmarkStart w:id="2849" w:name="_Toc382410797"/>
      <w:bookmarkStart w:id="2850" w:name="_Toc382469472"/>
      <w:bookmarkStart w:id="2851" w:name="_Toc382470358"/>
      <w:bookmarkStart w:id="2852" w:name="_Toc382471247"/>
      <w:bookmarkStart w:id="2853" w:name="_Toc382472136"/>
      <w:bookmarkStart w:id="2854" w:name="_Toc382225063"/>
      <w:bookmarkStart w:id="2855" w:name="_Toc382225954"/>
      <w:bookmarkStart w:id="2856" w:name="_Toc382226844"/>
      <w:bookmarkStart w:id="2857" w:name="_Toc382241144"/>
      <w:bookmarkStart w:id="2858" w:name="_Toc382242043"/>
      <w:bookmarkStart w:id="2859" w:name="_Toc382407471"/>
      <w:bookmarkStart w:id="2860" w:name="_Toc382408356"/>
      <w:bookmarkStart w:id="2861" w:name="_Toc382409243"/>
      <w:bookmarkStart w:id="2862" w:name="_Toc382410798"/>
      <w:bookmarkStart w:id="2863" w:name="_Toc382469473"/>
      <w:bookmarkStart w:id="2864" w:name="_Toc382470359"/>
      <w:bookmarkStart w:id="2865" w:name="_Toc382471248"/>
      <w:bookmarkStart w:id="2866" w:name="_Toc382472137"/>
      <w:bookmarkStart w:id="2867" w:name="_Toc382225064"/>
      <w:bookmarkStart w:id="2868" w:name="_Toc382225955"/>
      <w:bookmarkStart w:id="2869" w:name="_Toc382226845"/>
      <w:bookmarkStart w:id="2870" w:name="_Toc382241145"/>
      <w:bookmarkStart w:id="2871" w:name="_Toc382242044"/>
      <w:bookmarkStart w:id="2872" w:name="_Toc382407472"/>
      <w:bookmarkStart w:id="2873" w:name="_Toc382408357"/>
      <w:bookmarkStart w:id="2874" w:name="_Toc382409244"/>
      <w:bookmarkStart w:id="2875" w:name="_Toc382410799"/>
      <w:bookmarkStart w:id="2876" w:name="_Toc382469474"/>
      <w:bookmarkStart w:id="2877" w:name="_Toc382470360"/>
      <w:bookmarkStart w:id="2878" w:name="_Toc382471249"/>
      <w:bookmarkStart w:id="2879" w:name="_Toc382472138"/>
      <w:bookmarkStart w:id="2880" w:name="_Toc382225065"/>
      <w:bookmarkStart w:id="2881" w:name="_Toc382225956"/>
      <w:bookmarkStart w:id="2882" w:name="_Toc382226846"/>
      <w:bookmarkStart w:id="2883" w:name="_Toc382241146"/>
      <w:bookmarkStart w:id="2884" w:name="_Toc382242045"/>
      <w:bookmarkStart w:id="2885" w:name="_Toc382407473"/>
      <w:bookmarkStart w:id="2886" w:name="_Toc382408358"/>
      <w:bookmarkStart w:id="2887" w:name="_Toc382409245"/>
      <w:bookmarkStart w:id="2888" w:name="_Toc382410800"/>
      <w:bookmarkStart w:id="2889" w:name="_Toc382469475"/>
      <w:bookmarkStart w:id="2890" w:name="_Toc382470361"/>
      <w:bookmarkStart w:id="2891" w:name="_Toc382471250"/>
      <w:bookmarkStart w:id="2892" w:name="_Toc382472139"/>
      <w:bookmarkStart w:id="2893" w:name="_Toc382225066"/>
      <w:bookmarkStart w:id="2894" w:name="_Toc382225957"/>
      <w:bookmarkStart w:id="2895" w:name="_Toc382226847"/>
      <w:bookmarkStart w:id="2896" w:name="_Toc382241147"/>
      <w:bookmarkStart w:id="2897" w:name="_Toc382242046"/>
      <w:bookmarkStart w:id="2898" w:name="_Toc382407474"/>
      <w:bookmarkStart w:id="2899" w:name="_Toc382408359"/>
      <w:bookmarkStart w:id="2900" w:name="_Toc382409246"/>
      <w:bookmarkStart w:id="2901" w:name="_Toc382410801"/>
      <w:bookmarkStart w:id="2902" w:name="_Toc382469476"/>
      <w:bookmarkStart w:id="2903" w:name="_Toc382470362"/>
      <w:bookmarkStart w:id="2904" w:name="_Toc382471251"/>
      <w:bookmarkStart w:id="2905" w:name="_Toc382472140"/>
      <w:bookmarkStart w:id="2906" w:name="_Toc382225067"/>
      <w:bookmarkStart w:id="2907" w:name="_Toc382225958"/>
      <w:bookmarkStart w:id="2908" w:name="_Toc382226848"/>
      <w:bookmarkStart w:id="2909" w:name="_Toc382241148"/>
      <w:bookmarkStart w:id="2910" w:name="_Toc382242047"/>
      <w:bookmarkStart w:id="2911" w:name="_Toc382407475"/>
      <w:bookmarkStart w:id="2912" w:name="_Toc382408360"/>
      <w:bookmarkStart w:id="2913" w:name="_Toc382409247"/>
      <w:bookmarkStart w:id="2914" w:name="_Toc382410802"/>
      <w:bookmarkStart w:id="2915" w:name="_Toc382469477"/>
      <w:bookmarkStart w:id="2916" w:name="_Toc382470363"/>
      <w:bookmarkStart w:id="2917" w:name="_Toc382471252"/>
      <w:bookmarkStart w:id="2918" w:name="_Toc382472141"/>
      <w:bookmarkStart w:id="2919" w:name="_Toc382225068"/>
      <w:bookmarkStart w:id="2920" w:name="_Toc382225959"/>
      <w:bookmarkStart w:id="2921" w:name="_Toc382226849"/>
      <w:bookmarkStart w:id="2922" w:name="_Toc382241149"/>
      <w:bookmarkStart w:id="2923" w:name="_Toc382242048"/>
      <w:bookmarkStart w:id="2924" w:name="_Toc382407476"/>
      <w:bookmarkStart w:id="2925" w:name="_Toc382408361"/>
      <w:bookmarkStart w:id="2926" w:name="_Toc382409248"/>
      <w:bookmarkStart w:id="2927" w:name="_Toc382410803"/>
      <w:bookmarkStart w:id="2928" w:name="_Toc382469478"/>
      <w:bookmarkStart w:id="2929" w:name="_Toc382470364"/>
      <w:bookmarkStart w:id="2930" w:name="_Toc382471253"/>
      <w:bookmarkStart w:id="2931" w:name="_Toc382472142"/>
      <w:bookmarkStart w:id="2932" w:name="_Toc382225069"/>
      <w:bookmarkStart w:id="2933" w:name="_Toc382225960"/>
      <w:bookmarkStart w:id="2934" w:name="_Toc382226850"/>
      <w:bookmarkStart w:id="2935" w:name="_Toc382241150"/>
      <w:bookmarkStart w:id="2936" w:name="_Toc382242049"/>
      <w:bookmarkStart w:id="2937" w:name="_Toc382407477"/>
      <w:bookmarkStart w:id="2938" w:name="_Toc382408362"/>
      <w:bookmarkStart w:id="2939" w:name="_Toc382409249"/>
      <w:bookmarkStart w:id="2940" w:name="_Toc382410804"/>
      <w:bookmarkStart w:id="2941" w:name="_Toc382469479"/>
      <w:bookmarkStart w:id="2942" w:name="_Toc382470365"/>
      <w:bookmarkStart w:id="2943" w:name="_Toc382471254"/>
      <w:bookmarkStart w:id="2944" w:name="_Toc382472143"/>
      <w:bookmarkStart w:id="2945" w:name="_Toc382225070"/>
      <w:bookmarkStart w:id="2946" w:name="_Toc382225961"/>
      <w:bookmarkStart w:id="2947" w:name="_Toc382226851"/>
      <w:bookmarkStart w:id="2948" w:name="_Toc382241151"/>
      <w:bookmarkStart w:id="2949" w:name="_Toc382242050"/>
      <w:bookmarkStart w:id="2950" w:name="_Toc382407478"/>
      <w:bookmarkStart w:id="2951" w:name="_Toc382408363"/>
      <w:bookmarkStart w:id="2952" w:name="_Toc382409250"/>
      <w:bookmarkStart w:id="2953" w:name="_Toc382410805"/>
      <w:bookmarkStart w:id="2954" w:name="_Toc382469480"/>
      <w:bookmarkStart w:id="2955" w:name="_Toc382470366"/>
      <w:bookmarkStart w:id="2956" w:name="_Toc382471255"/>
      <w:bookmarkStart w:id="2957" w:name="_Toc382472144"/>
      <w:bookmarkStart w:id="2958" w:name="_Toc382225071"/>
      <w:bookmarkStart w:id="2959" w:name="_Toc382225962"/>
      <w:bookmarkStart w:id="2960" w:name="_Toc382226852"/>
      <w:bookmarkStart w:id="2961" w:name="_Toc382241152"/>
      <w:bookmarkStart w:id="2962" w:name="_Toc382242051"/>
      <w:bookmarkStart w:id="2963" w:name="_Toc382407479"/>
      <w:bookmarkStart w:id="2964" w:name="_Toc382408364"/>
      <w:bookmarkStart w:id="2965" w:name="_Toc382409251"/>
      <w:bookmarkStart w:id="2966" w:name="_Toc382410806"/>
      <w:bookmarkStart w:id="2967" w:name="_Toc382469481"/>
      <w:bookmarkStart w:id="2968" w:name="_Toc382470367"/>
      <w:bookmarkStart w:id="2969" w:name="_Toc382471256"/>
      <w:bookmarkStart w:id="2970" w:name="_Toc382472145"/>
      <w:bookmarkStart w:id="2971" w:name="_Toc382225072"/>
      <w:bookmarkStart w:id="2972" w:name="_Toc382225963"/>
      <w:bookmarkStart w:id="2973" w:name="_Toc382226853"/>
      <w:bookmarkStart w:id="2974" w:name="_Toc382241153"/>
      <w:bookmarkStart w:id="2975" w:name="_Toc382242052"/>
      <w:bookmarkStart w:id="2976" w:name="_Toc382407480"/>
      <w:bookmarkStart w:id="2977" w:name="_Toc382408365"/>
      <w:bookmarkStart w:id="2978" w:name="_Toc382409252"/>
      <w:bookmarkStart w:id="2979" w:name="_Toc382410807"/>
      <w:bookmarkStart w:id="2980" w:name="_Toc382469482"/>
      <w:bookmarkStart w:id="2981" w:name="_Toc382470368"/>
      <w:bookmarkStart w:id="2982" w:name="_Toc382471257"/>
      <w:bookmarkStart w:id="2983" w:name="_Toc382472146"/>
      <w:bookmarkStart w:id="2984" w:name="_Toc382225073"/>
      <w:bookmarkStart w:id="2985" w:name="_Toc382225964"/>
      <w:bookmarkStart w:id="2986" w:name="_Toc382226854"/>
      <w:bookmarkStart w:id="2987" w:name="_Toc382241154"/>
      <w:bookmarkStart w:id="2988" w:name="_Toc382242053"/>
      <w:bookmarkStart w:id="2989" w:name="_Toc382407481"/>
      <w:bookmarkStart w:id="2990" w:name="_Toc382408366"/>
      <w:bookmarkStart w:id="2991" w:name="_Toc382409253"/>
      <w:bookmarkStart w:id="2992" w:name="_Toc382410808"/>
      <w:bookmarkStart w:id="2993" w:name="_Toc382469483"/>
      <w:bookmarkStart w:id="2994" w:name="_Toc382470369"/>
      <w:bookmarkStart w:id="2995" w:name="_Toc382471258"/>
      <w:bookmarkStart w:id="2996" w:name="_Toc382472147"/>
      <w:bookmarkStart w:id="2997" w:name="_Toc382225074"/>
      <w:bookmarkStart w:id="2998" w:name="_Toc382225965"/>
      <w:bookmarkStart w:id="2999" w:name="_Toc382226855"/>
      <w:bookmarkStart w:id="3000" w:name="_Toc382241155"/>
      <w:bookmarkStart w:id="3001" w:name="_Toc382242054"/>
      <w:bookmarkStart w:id="3002" w:name="_Toc382407482"/>
      <w:bookmarkStart w:id="3003" w:name="_Toc382408367"/>
      <w:bookmarkStart w:id="3004" w:name="_Toc382409254"/>
      <w:bookmarkStart w:id="3005" w:name="_Toc382410809"/>
      <w:bookmarkStart w:id="3006" w:name="_Toc382469484"/>
      <w:bookmarkStart w:id="3007" w:name="_Toc382470370"/>
      <w:bookmarkStart w:id="3008" w:name="_Toc382471259"/>
      <w:bookmarkStart w:id="3009" w:name="_Toc382472148"/>
      <w:bookmarkStart w:id="3010" w:name="_Toc382225075"/>
      <w:bookmarkStart w:id="3011" w:name="_Toc382225966"/>
      <w:bookmarkStart w:id="3012" w:name="_Toc382226856"/>
      <w:bookmarkStart w:id="3013" w:name="_Toc382241156"/>
      <w:bookmarkStart w:id="3014" w:name="_Toc382242055"/>
      <w:bookmarkStart w:id="3015" w:name="_Toc382407483"/>
      <w:bookmarkStart w:id="3016" w:name="_Toc382408368"/>
      <w:bookmarkStart w:id="3017" w:name="_Toc382409255"/>
      <w:bookmarkStart w:id="3018" w:name="_Toc382410810"/>
      <w:bookmarkStart w:id="3019" w:name="_Toc382469485"/>
      <w:bookmarkStart w:id="3020" w:name="_Toc382470371"/>
      <w:bookmarkStart w:id="3021" w:name="_Toc382471260"/>
      <w:bookmarkStart w:id="3022" w:name="_Toc382472149"/>
      <w:bookmarkStart w:id="3023" w:name="_Toc382225076"/>
      <w:bookmarkStart w:id="3024" w:name="_Toc382225967"/>
      <w:bookmarkStart w:id="3025" w:name="_Toc382226857"/>
      <w:bookmarkStart w:id="3026" w:name="_Toc382241157"/>
      <w:bookmarkStart w:id="3027" w:name="_Toc382242056"/>
      <w:bookmarkStart w:id="3028" w:name="_Toc382407484"/>
      <w:bookmarkStart w:id="3029" w:name="_Toc382408369"/>
      <w:bookmarkStart w:id="3030" w:name="_Toc382409256"/>
      <w:bookmarkStart w:id="3031" w:name="_Toc382410811"/>
      <w:bookmarkStart w:id="3032" w:name="_Toc382469486"/>
      <w:bookmarkStart w:id="3033" w:name="_Toc382470372"/>
      <w:bookmarkStart w:id="3034" w:name="_Toc382471261"/>
      <w:bookmarkStart w:id="3035" w:name="_Toc382472150"/>
      <w:bookmarkStart w:id="3036" w:name="_Toc382225077"/>
      <w:bookmarkStart w:id="3037" w:name="_Toc382225968"/>
      <w:bookmarkStart w:id="3038" w:name="_Toc382226858"/>
      <w:bookmarkStart w:id="3039" w:name="_Toc382241158"/>
      <w:bookmarkStart w:id="3040" w:name="_Toc382242057"/>
      <w:bookmarkStart w:id="3041" w:name="_Toc382407485"/>
      <w:bookmarkStart w:id="3042" w:name="_Toc382408370"/>
      <w:bookmarkStart w:id="3043" w:name="_Toc382409257"/>
      <w:bookmarkStart w:id="3044" w:name="_Toc382410812"/>
      <w:bookmarkStart w:id="3045" w:name="_Toc382469487"/>
      <w:bookmarkStart w:id="3046" w:name="_Toc382470373"/>
      <w:bookmarkStart w:id="3047" w:name="_Toc382471262"/>
      <w:bookmarkStart w:id="3048" w:name="_Toc382472151"/>
      <w:bookmarkStart w:id="3049" w:name="_Toc382225078"/>
      <w:bookmarkStart w:id="3050" w:name="_Toc382225969"/>
      <w:bookmarkStart w:id="3051" w:name="_Toc382226859"/>
      <w:bookmarkStart w:id="3052" w:name="_Toc382241159"/>
      <w:bookmarkStart w:id="3053" w:name="_Toc382242058"/>
      <w:bookmarkStart w:id="3054" w:name="_Toc382407486"/>
      <w:bookmarkStart w:id="3055" w:name="_Toc382408371"/>
      <w:bookmarkStart w:id="3056" w:name="_Toc382409258"/>
      <w:bookmarkStart w:id="3057" w:name="_Toc382410813"/>
      <w:bookmarkStart w:id="3058" w:name="_Toc382469488"/>
      <w:bookmarkStart w:id="3059" w:name="_Toc382470374"/>
      <w:bookmarkStart w:id="3060" w:name="_Toc382471263"/>
      <w:bookmarkStart w:id="3061" w:name="_Toc382472152"/>
      <w:bookmarkStart w:id="3062" w:name="_Toc382225079"/>
      <w:bookmarkStart w:id="3063" w:name="_Toc382225970"/>
      <w:bookmarkStart w:id="3064" w:name="_Toc382226860"/>
      <w:bookmarkStart w:id="3065" w:name="_Toc382241160"/>
      <w:bookmarkStart w:id="3066" w:name="_Toc382242059"/>
      <w:bookmarkStart w:id="3067" w:name="_Toc382407487"/>
      <w:bookmarkStart w:id="3068" w:name="_Toc382408372"/>
      <w:bookmarkStart w:id="3069" w:name="_Toc382409259"/>
      <w:bookmarkStart w:id="3070" w:name="_Toc382410814"/>
      <w:bookmarkStart w:id="3071" w:name="_Toc382469489"/>
      <w:bookmarkStart w:id="3072" w:name="_Toc382470375"/>
      <w:bookmarkStart w:id="3073" w:name="_Toc382471264"/>
      <w:bookmarkStart w:id="3074" w:name="_Toc382472153"/>
      <w:bookmarkStart w:id="3075" w:name="_Toc382225080"/>
      <w:bookmarkStart w:id="3076" w:name="_Toc382225971"/>
      <w:bookmarkStart w:id="3077" w:name="_Toc382226861"/>
      <w:bookmarkStart w:id="3078" w:name="_Toc382241161"/>
      <w:bookmarkStart w:id="3079" w:name="_Toc382242060"/>
      <w:bookmarkStart w:id="3080" w:name="_Toc382407488"/>
      <w:bookmarkStart w:id="3081" w:name="_Toc382408373"/>
      <w:bookmarkStart w:id="3082" w:name="_Toc382409260"/>
      <w:bookmarkStart w:id="3083" w:name="_Toc382410815"/>
      <w:bookmarkStart w:id="3084" w:name="_Toc382469490"/>
      <w:bookmarkStart w:id="3085" w:name="_Toc382470376"/>
      <w:bookmarkStart w:id="3086" w:name="_Toc382471265"/>
      <w:bookmarkStart w:id="3087" w:name="_Toc382472154"/>
      <w:bookmarkStart w:id="3088" w:name="_Toc382225081"/>
      <w:bookmarkStart w:id="3089" w:name="_Toc382225972"/>
      <w:bookmarkStart w:id="3090" w:name="_Toc382226862"/>
      <w:bookmarkStart w:id="3091" w:name="_Toc382241162"/>
      <w:bookmarkStart w:id="3092" w:name="_Toc382242061"/>
      <w:bookmarkStart w:id="3093" w:name="_Toc382407489"/>
      <w:bookmarkStart w:id="3094" w:name="_Toc382408374"/>
      <w:bookmarkStart w:id="3095" w:name="_Toc382409261"/>
      <w:bookmarkStart w:id="3096" w:name="_Toc382410816"/>
      <w:bookmarkStart w:id="3097" w:name="_Toc382469491"/>
      <w:bookmarkStart w:id="3098" w:name="_Toc382470377"/>
      <w:bookmarkStart w:id="3099" w:name="_Toc382471266"/>
      <w:bookmarkStart w:id="3100" w:name="_Toc382472155"/>
      <w:bookmarkStart w:id="3101" w:name="_Toc382225082"/>
      <w:bookmarkStart w:id="3102" w:name="_Toc382225973"/>
      <w:bookmarkStart w:id="3103" w:name="_Toc382226863"/>
      <w:bookmarkStart w:id="3104" w:name="_Toc382241163"/>
      <w:bookmarkStart w:id="3105" w:name="_Toc382242062"/>
      <w:bookmarkStart w:id="3106" w:name="_Toc382407490"/>
      <w:bookmarkStart w:id="3107" w:name="_Toc382408375"/>
      <w:bookmarkStart w:id="3108" w:name="_Toc382409262"/>
      <w:bookmarkStart w:id="3109" w:name="_Toc382410817"/>
      <w:bookmarkStart w:id="3110" w:name="_Toc382469492"/>
      <w:bookmarkStart w:id="3111" w:name="_Toc382470378"/>
      <w:bookmarkStart w:id="3112" w:name="_Toc382471267"/>
      <w:bookmarkStart w:id="3113" w:name="_Toc382472156"/>
      <w:bookmarkStart w:id="3114" w:name="_Toc382225083"/>
      <w:bookmarkStart w:id="3115" w:name="_Toc382225974"/>
      <w:bookmarkStart w:id="3116" w:name="_Toc382226864"/>
      <w:bookmarkStart w:id="3117" w:name="_Toc382241164"/>
      <w:bookmarkStart w:id="3118" w:name="_Toc382242063"/>
      <w:bookmarkStart w:id="3119" w:name="_Toc382407491"/>
      <w:bookmarkStart w:id="3120" w:name="_Toc382408376"/>
      <w:bookmarkStart w:id="3121" w:name="_Toc382409263"/>
      <w:bookmarkStart w:id="3122" w:name="_Toc382410818"/>
      <w:bookmarkStart w:id="3123" w:name="_Toc382469493"/>
      <w:bookmarkStart w:id="3124" w:name="_Toc382470379"/>
      <w:bookmarkStart w:id="3125" w:name="_Toc382471268"/>
      <w:bookmarkStart w:id="3126" w:name="_Toc382472157"/>
      <w:bookmarkStart w:id="3127" w:name="_Toc382225084"/>
      <w:bookmarkStart w:id="3128" w:name="_Toc382225975"/>
      <w:bookmarkStart w:id="3129" w:name="_Toc382226865"/>
      <w:bookmarkStart w:id="3130" w:name="_Toc382241165"/>
      <w:bookmarkStart w:id="3131" w:name="_Toc382242064"/>
      <w:bookmarkStart w:id="3132" w:name="_Toc382407492"/>
      <w:bookmarkStart w:id="3133" w:name="_Toc382408377"/>
      <w:bookmarkStart w:id="3134" w:name="_Toc382409264"/>
      <w:bookmarkStart w:id="3135" w:name="_Toc382410819"/>
      <w:bookmarkStart w:id="3136" w:name="_Toc382469494"/>
      <w:bookmarkStart w:id="3137" w:name="_Toc382470380"/>
      <w:bookmarkStart w:id="3138" w:name="_Toc382471269"/>
      <w:bookmarkStart w:id="3139" w:name="_Toc382472158"/>
      <w:bookmarkStart w:id="3140" w:name="_Toc382225085"/>
      <w:bookmarkStart w:id="3141" w:name="_Toc382225976"/>
      <w:bookmarkStart w:id="3142" w:name="_Toc382226866"/>
      <w:bookmarkStart w:id="3143" w:name="_Toc382241166"/>
      <w:bookmarkStart w:id="3144" w:name="_Toc382242065"/>
      <w:bookmarkStart w:id="3145" w:name="_Toc382407493"/>
      <w:bookmarkStart w:id="3146" w:name="_Toc382408378"/>
      <w:bookmarkStart w:id="3147" w:name="_Toc382409265"/>
      <w:bookmarkStart w:id="3148" w:name="_Toc382410820"/>
      <w:bookmarkStart w:id="3149" w:name="_Toc382469495"/>
      <w:bookmarkStart w:id="3150" w:name="_Toc382470381"/>
      <w:bookmarkStart w:id="3151" w:name="_Toc382471270"/>
      <w:bookmarkStart w:id="3152" w:name="_Toc382472159"/>
      <w:bookmarkStart w:id="3153" w:name="_Toc382225086"/>
      <w:bookmarkStart w:id="3154" w:name="_Toc382225977"/>
      <w:bookmarkStart w:id="3155" w:name="_Toc382226867"/>
      <w:bookmarkStart w:id="3156" w:name="_Toc382241167"/>
      <w:bookmarkStart w:id="3157" w:name="_Toc382242066"/>
      <w:bookmarkStart w:id="3158" w:name="_Toc382407494"/>
      <w:bookmarkStart w:id="3159" w:name="_Toc382408379"/>
      <w:bookmarkStart w:id="3160" w:name="_Toc382409266"/>
      <w:bookmarkStart w:id="3161" w:name="_Toc382410821"/>
      <w:bookmarkStart w:id="3162" w:name="_Toc382469496"/>
      <w:bookmarkStart w:id="3163" w:name="_Toc382470382"/>
      <w:bookmarkStart w:id="3164" w:name="_Toc382471271"/>
      <w:bookmarkStart w:id="3165" w:name="_Toc382472160"/>
      <w:bookmarkStart w:id="3166" w:name="_Toc382225087"/>
      <w:bookmarkStart w:id="3167" w:name="_Toc382225978"/>
      <w:bookmarkStart w:id="3168" w:name="_Toc382226868"/>
      <w:bookmarkStart w:id="3169" w:name="_Toc382241168"/>
      <w:bookmarkStart w:id="3170" w:name="_Toc382242067"/>
      <w:bookmarkStart w:id="3171" w:name="_Toc382407495"/>
      <w:bookmarkStart w:id="3172" w:name="_Toc382408380"/>
      <w:bookmarkStart w:id="3173" w:name="_Toc382409267"/>
      <w:bookmarkStart w:id="3174" w:name="_Toc382410822"/>
      <w:bookmarkStart w:id="3175" w:name="_Toc382469497"/>
      <w:bookmarkStart w:id="3176" w:name="_Toc382470383"/>
      <w:bookmarkStart w:id="3177" w:name="_Toc382471272"/>
      <w:bookmarkStart w:id="3178" w:name="_Toc382472161"/>
      <w:bookmarkStart w:id="3179" w:name="_Toc382225088"/>
      <w:bookmarkStart w:id="3180" w:name="_Toc382225979"/>
      <w:bookmarkStart w:id="3181" w:name="_Toc382226869"/>
      <w:bookmarkStart w:id="3182" w:name="_Toc382241169"/>
      <w:bookmarkStart w:id="3183" w:name="_Toc382242068"/>
      <w:bookmarkStart w:id="3184" w:name="_Toc382407496"/>
      <w:bookmarkStart w:id="3185" w:name="_Toc382408381"/>
      <w:bookmarkStart w:id="3186" w:name="_Toc382409268"/>
      <w:bookmarkStart w:id="3187" w:name="_Toc382410823"/>
      <w:bookmarkStart w:id="3188" w:name="_Toc382469498"/>
      <w:bookmarkStart w:id="3189" w:name="_Toc382470384"/>
      <w:bookmarkStart w:id="3190" w:name="_Toc382471273"/>
      <w:bookmarkStart w:id="3191" w:name="_Toc382472162"/>
      <w:bookmarkStart w:id="3192" w:name="_Toc382225089"/>
      <w:bookmarkStart w:id="3193" w:name="_Toc382225980"/>
      <w:bookmarkStart w:id="3194" w:name="_Toc382226870"/>
      <w:bookmarkStart w:id="3195" w:name="_Toc382241170"/>
      <w:bookmarkStart w:id="3196" w:name="_Toc382242069"/>
      <w:bookmarkStart w:id="3197" w:name="_Toc382407497"/>
      <w:bookmarkStart w:id="3198" w:name="_Toc382408382"/>
      <w:bookmarkStart w:id="3199" w:name="_Toc382409269"/>
      <w:bookmarkStart w:id="3200" w:name="_Toc382410824"/>
      <w:bookmarkStart w:id="3201" w:name="_Toc382469499"/>
      <w:bookmarkStart w:id="3202" w:name="_Toc382470385"/>
      <w:bookmarkStart w:id="3203" w:name="_Toc382471274"/>
      <w:bookmarkStart w:id="3204" w:name="_Toc382472163"/>
      <w:bookmarkStart w:id="3205" w:name="_Toc382225090"/>
      <w:bookmarkStart w:id="3206" w:name="_Toc382225981"/>
      <w:bookmarkStart w:id="3207" w:name="_Toc382226871"/>
      <w:bookmarkStart w:id="3208" w:name="_Toc382241171"/>
      <w:bookmarkStart w:id="3209" w:name="_Toc382242070"/>
      <w:bookmarkStart w:id="3210" w:name="_Toc382407498"/>
      <w:bookmarkStart w:id="3211" w:name="_Toc382408383"/>
      <w:bookmarkStart w:id="3212" w:name="_Toc382409270"/>
      <w:bookmarkStart w:id="3213" w:name="_Toc382410825"/>
      <w:bookmarkStart w:id="3214" w:name="_Toc382469500"/>
      <w:bookmarkStart w:id="3215" w:name="_Toc382470386"/>
      <w:bookmarkStart w:id="3216" w:name="_Toc382471275"/>
      <w:bookmarkStart w:id="3217" w:name="_Toc382472164"/>
      <w:bookmarkStart w:id="3218" w:name="_Toc382225091"/>
      <w:bookmarkStart w:id="3219" w:name="_Toc382225982"/>
      <w:bookmarkStart w:id="3220" w:name="_Toc382226872"/>
      <w:bookmarkStart w:id="3221" w:name="_Toc382241172"/>
      <w:bookmarkStart w:id="3222" w:name="_Toc382242071"/>
      <w:bookmarkStart w:id="3223" w:name="_Toc382407499"/>
      <w:bookmarkStart w:id="3224" w:name="_Toc382408384"/>
      <w:bookmarkStart w:id="3225" w:name="_Toc382409271"/>
      <w:bookmarkStart w:id="3226" w:name="_Toc382410826"/>
      <w:bookmarkStart w:id="3227" w:name="_Toc382469501"/>
      <w:bookmarkStart w:id="3228" w:name="_Toc382470387"/>
      <w:bookmarkStart w:id="3229" w:name="_Toc382471276"/>
      <w:bookmarkStart w:id="3230" w:name="_Toc382472165"/>
      <w:bookmarkStart w:id="3231" w:name="_Toc382225092"/>
      <w:bookmarkStart w:id="3232" w:name="_Toc382225983"/>
      <w:bookmarkStart w:id="3233" w:name="_Toc382226873"/>
      <w:bookmarkStart w:id="3234" w:name="_Toc382241173"/>
      <w:bookmarkStart w:id="3235" w:name="_Toc382242072"/>
      <w:bookmarkStart w:id="3236" w:name="_Toc382407500"/>
      <w:bookmarkStart w:id="3237" w:name="_Toc382408385"/>
      <w:bookmarkStart w:id="3238" w:name="_Toc382409272"/>
      <w:bookmarkStart w:id="3239" w:name="_Toc382410827"/>
      <w:bookmarkStart w:id="3240" w:name="_Toc382469502"/>
      <w:bookmarkStart w:id="3241" w:name="_Toc382470388"/>
      <w:bookmarkStart w:id="3242" w:name="_Toc382471277"/>
      <w:bookmarkStart w:id="3243" w:name="_Toc382472166"/>
      <w:bookmarkStart w:id="3244" w:name="_Toc382225093"/>
      <w:bookmarkStart w:id="3245" w:name="_Toc382225984"/>
      <w:bookmarkStart w:id="3246" w:name="_Toc382226874"/>
      <w:bookmarkStart w:id="3247" w:name="_Toc382241174"/>
      <w:bookmarkStart w:id="3248" w:name="_Toc382242073"/>
      <w:bookmarkStart w:id="3249" w:name="_Toc382407501"/>
      <w:bookmarkStart w:id="3250" w:name="_Toc382408386"/>
      <w:bookmarkStart w:id="3251" w:name="_Toc382409273"/>
      <w:bookmarkStart w:id="3252" w:name="_Toc382410828"/>
      <w:bookmarkStart w:id="3253" w:name="_Toc382469503"/>
      <w:bookmarkStart w:id="3254" w:name="_Toc382470389"/>
      <w:bookmarkStart w:id="3255" w:name="_Toc382471278"/>
      <w:bookmarkStart w:id="3256" w:name="_Toc382472167"/>
      <w:bookmarkStart w:id="3257" w:name="_Toc382225094"/>
      <w:bookmarkStart w:id="3258" w:name="_Toc382225985"/>
      <w:bookmarkStart w:id="3259" w:name="_Toc382226875"/>
      <w:bookmarkStart w:id="3260" w:name="_Toc382241175"/>
      <w:bookmarkStart w:id="3261" w:name="_Toc382242074"/>
      <w:bookmarkStart w:id="3262" w:name="_Toc382407502"/>
      <w:bookmarkStart w:id="3263" w:name="_Toc382408387"/>
      <w:bookmarkStart w:id="3264" w:name="_Toc382409274"/>
      <w:bookmarkStart w:id="3265" w:name="_Toc382410829"/>
      <w:bookmarkStart w:id="3266" w:name="_Toc382469504"/>
      <w:bookmarkStart w:id="3267" w:name="_Toc382470390"/>
      <w:bookmarkStart w:id="3268" w:name="_Toc382471279"/>
      <w:bookmarkStart w:id="3269" w:name="_Toc382472168"/>
      <w:bookmarkStart w:id="3270" w:name="_Toc382225095"/>
      <w:bookmarkStart w:id="3271" w:name="_Toc382225986"/>
      <w:bookmarkStart w:id="3272" w:name="_Toc382226876"/>
      <w:bookmarkStart w:id="3273" w:name="_Toc382241176"/>
      <w:bookmarkStart w:id="3274" w:name="_Toc382242075"/>
      <w:bookmarkStart w:id="3275" w:name="_Toc382407503"/>
      <w:bookmarkStart w:id="3276" w:name="_Toc382408388"/>
      <w:bookmarkStart w:id="3277" w:name="_Toc382409275"/>
      <w:bookmarkStart w:id="3278" w:name="_Toc382410830"/>
      <w:bookmarkStart w:id="3279" w:name="_Toc382469505"/>
      <w:bookmarkStart w:id="3280" w:name="_Toc382470391"/>
      <w:bookmarkStart w:id="3281" w:name="_Toc382471280"/>
      <w:bookmarkStart w:id="3282" w:name="_Toc382472169"/>
      <w:bookmarkStart w:id="3283" w:name="_Toc382225096"/>
      <w:bookmarkStart w:id="3284" w:name="_Toc382225987"/>
      <w:bookmarkStart w:id="3285" w:name="_Toc382226877"/>
      <w:bookmarkStart w:id="3286" w:name="_Toc382241177"/>
      <w:bookmarkStart w:id="3287" w:name="_Toc382242076"/>
      <w:bookmarkStart w:id="3288" w:name="_Toc382407504"/>
      <w:bookmarkStart w:id="3289" w:name="_Toc382408389"/>
      <w:bookmarkStart w:id="3290" w:name="_Toc382409276"/>
      <w:bookmarkStart w:id="3291" w:name="_Toc382410831"/>
      <w:bookmarkStart w:id="3292" w:name="_Toc382469506"/>
      <w:bookmarkStart w:id="3293" w:name="_Toc382470392"/>
      <w:bookmarkStart w:id="3294" w:name="_Toc382471281"/>
      <w:bookmarkStart w:id="3295" w:name="_Toc382472170"/>
      <w:bookmarkStart w:id="3296" w:name="_Toc382225097"/>
      <w:bookmarkStart w:id="3297" w:name="_Toc382225988"/>
      <w:bookmarkStart w:id="3298" w:name="_Toc382226878"/>
      <w:bookmarkStart w:id="3299" w:name="_Toc382241178"/>
      <w:bookmarkStart w:id="3300" w:name="_Toc382242077"/>
      <w:bookmarkStart w:id="3301" w:name="_Toc382407505"/>
      <w:bookmarkStart w:id="3302" w:name="_Toc382408390"/>
      <w:bookmarkStart w:id="3303" w:name="_Toc382409277"/>
      <w:bookmarkStart w:id="3304" w:name="_Toc382410832"/>
      <w:bookmarkStart w:id="3305" w:name="_Toc382469507"/>
      <w:bookmarkStart w:id="3306" w:name="_Toc382470393"/>
      <w:bookmarkStart w:id="3307" w:name="_Toc382471282"/>
      <w:bookmarkStart w:id="3308" w:name="_Toc382472171"/>
      <w:bookmarkStart w:id="3309" w:name="_Toc382225098"/>
      <w:bookmarkStart w:id="3310" w:name="_Toc382225989"/>
      <w:bookmarkStart w:id="3311" w:name="_Toc382226879"/>
      <w:bookmarkStart w:id="3312" w:name="_Toc382241179"/>
      <w:bookmarkStart w:id="3313" w:name="_Toc382242078"/>
      <w:bookmarkStart w:id="3314" w:name="_Toc382407506"/>
      <w:bookmarkStart w:id="3315" w:name="_Toc382408391"/>
      <w:bookmarkStart w:id="3316" w:name="_Toc382409278"/>
      <w:bookmarkStart w:id="3317" w:name="_Toc382410833"/>
      <w:bookmarkStart w:id="3318" w:name="_Toc382469508"/>
      <w:bookmarkStart w:id="3319" w:name="_Toc382470394"/>
      <w:bookmarkStart w:id="3320" w:name="_Toc382471283"/>
      <w:bookmarkStart w:id="3321" w:name="_Toc382472172"/>
      <w:bookmarkStart w:id="3322" w:name="_Toc382225099"/>
      <w:bookmarkStart w:id="3323" w:name="_Toc382225990"/>
      <w:bookmarkStart w:id="3324" w:name="_Toc382226880"/>
      <w:bookmarkStart w:id="3325" w:name="_Toc382241180"/>
      <w:bookmarkStart w:id="3326" w:name="_Toc382242079"/>
      <w:bookmarkStart w:id="3327" w:name="_Toc382407507"/>
      <w:bookmarkStart w:id="3328" w:name="_Toc382408392"/>
      <w:bookmarkStart w:id="3329" w:name="_Toc382409279"/>
      <w:bookmarkStart w:id="3330" w:name="_Toc382410834"/>
      <w:bookmarkStart w:id="3331" w:name="_Toc382469509"/>
      <w:bookmarkStart w:id="3332" w:name="_Toc382470395"/>
      <w:bookmarkStart w:id="3333" w:name="_Toc382471284"/>
      <w:bookmarkStart w:id="3334" w:name="_Toc382472173"/>
      <w:bookmarkStart w:id="3335" w:name="_Toc382225100"/>
      <w:bookmarkStart w:id="3336" w:name="_Toc382225991"/>
      <w:bookmarkStart w:id="3337" w:name="_Toc382226881"/>
      <w:bookmarkStart w:id="3338" w:name="_Toc382241181"/>
      <w:bookmarkStart w:id="3339" w:name="_Toc382242080"/>
      <w:bookmarkStart w:id="3340" w:name="_Toc382407508"/>
      <w:bookmarkStart w:id="3341" w:name="_Toc382408393"/>
      <w:bookmarkStart w:id="3342" w:name="_Toc382409280"/>
      <w:bookmarkStart w:id="3343" w:name="_Toc382410835"/>
      <w:bookmarkStart w:id="3344" w:name="_Toc382469510"/>
      <w:bookmarkStart w:id="3345" w:name="_Toc382470396"/>
      <w:bookmarkStart w:id="3346" w:name="_Toc382471285"/>
      <w:bookmarkStart w:id="3347" w:name="_Toc382472174"/>
      <w:bookmarkStart w:id="3348" w:name="_Toc382225101"/>
      <w:bookmarkStart w:id="3349" w:name="_Toc382225992"/>
      <w:bookmarkStart w:id="3350" w:name="_Toc382226882"/>
      <w:bookmarkStart w:id="3351" w:name="_Toc382241182"/>
      <w:bookmarkStart w:id="3352" w:name="_Toc382242081"/>
      <w:bookmarkStart w:id="3353" w:name="_Toc382407509"/>
      <w:bookmarkStart w:id="3354" w:name="_Toc382408394"/>
      <w:bookmarkStart w:id="3355" w:name="_Toc382409281"/>
      <w:bookmarkStart w:id="3356" w:name="_Toc382410836"/>
      <w:bookmarkStart w:id="3357" w:name="_Toc382469511"/>
      <w:bookmarkStart w:id="3358" w:name="_Toc382470397"/>
      <w:bookmarkStart w:id="3359" w:name="_Toc382471286"/>
      <w:bookmarkStart w:id="3360" w:name="_Toc382472175"/>
      <w:bookmarkStart w:id="3361" w:name="_Toc382225102"/>
      <w:bookmarkStart w:id="3362" w:name="_Toc382225993"/>
      <w:bookmarkStart w:id="3363" w:name="_Toc382226883"/>
      <w:bookmarkStart w:id="3364" w:name="_Toc382241183"/>
      <w:bookmarkStart w:id="3365" w:name="_Toc382242082"/>
      <w:bookmarkStart w:id="3366" w:name="_Toc382407510"/>
      <w:bookmarkStart w:id="3367" w:name="_Toc382408395"/>
      <w:bookmarkStart w:id="3368" w:name="_Toc382409282"/>
      <w:bookmarkStart w:id="3369" w:name="_Toc382410837"/>
      <w:bookmarkStart w:id="3370" w:name="_Toc382469512"/>
      <w:bookmarkStart w:id="3371" w:name="_Toc382470398"/>
      <w:bookmarkStart w:id="3372" w:name="_Toc382471287"/>
      <w:bookmarkStart w:id="3373" w:name="_Toc382472176"/>
      <w:bookmarkStart w:id="3374" w:name="_Toc382225103"/>
      <w:bookmarkStart w:id="3375" w:name="_Toc382225994"/>
      <w:bookmarkStart w:id="3376" w:name="_Toc382226884"/>
      <w:bookmarkStart w:id="3377" w:name="_Toc382241184"/>
      <w:bookmarkStart w:id="3378" w:name="_Toc382242083"/>
      <w:bookmarkStart w:id="3379" w:name="_Toc382407511"/>
      <w:bookmarkStart w:id="3380" w:name="_Toc382408396"/>
      <w:bookmarkStart w:id="3381" w:name="_Toc382409283"/>
      <w:bookmarkStart w:id="3382" w:name="_Toc382410838"/>
      <w:bookmarkStart w:id="3383" w:name="_Toc382469513"/>
      <w:bookmarkStart w:id="3384" w:name="_Toc382470399"/>
      <w:bookmarkStart w:id="3385" w:name="_Toc382471288"/>
      <w:bookmarkStart w:id="3386" w:name="_Toc382472177"/>
      <w:bookmarkStart w:id="3387" w:name="_Toc382225104"/>
      <w:bookmarkStart w:id="3388" w:name="_Toc382225995"/>
      <w:bookmarkStart w:id="3389" w:name="_Toc382226885"/>
      <w:bookmarkStart w:id="3390" w:name="_Toc382241185"/>
      <w:bookmarkStart w:id="3391" w:name="_Toc382242084"/>
      <w:bookmarkStart w:id="3392" w:name="_Toc382407512"/>
      <w:bookmarkStart w:id="3393" w:name="_Toc382408397"/>
      <w:bookmarkStart w:id="3394" w:name="_Toc382409284"/>
      <w:bookmarkStart w:id="3395" w:name="_Toc382410839"/>
      <w:bookmarkStart w:id="3396" w:name="_Toc382469514"/>
      <w:bookmarkStart w:id="3397" w:name="_Toc382470400"/>
      <w:bookmarkStart w:id="3398" w:name="_Toc382471289"/>
      <w:bookmarkStart w:id="3399" w:name="_Toc382472178"/>
      <w:bookmarkStart w:id="3400" w:name="_Toc382225105"/>
      <w:bookmarkStart w:id="3401" w:name="_Toc382225996"/>
      <w:bookmarkStart w:id="3402" w:name="_Toc382226886"/>
      <w:bookmarkStart w:id="3403" w:name="_Toc382241186"/>
      <w:bookmarkStart w:id="3404" w:name="_Toc382242085"/>
      <w:bookmarkStart w:id="3405" w:name="_Toc382407513"/>
      <w:bookmarkStart w:id="3406" w:name="_Toc382408398"/>
      <w:bookmarkStart w:id="3407" w:name="_Toc382409285"/>
      <w:bookmarkStart w:id="3408" w:name="_Toc382410840"/>
      <w:bookmarkStart w:id="3409" w:name="_Toc382469515"/>
      <w:bookmarkStart w:id="3410" w:name="_Toc382470401"/>
      <w:bookmarkStart w:id="3411" w:name="_Toc382471290"/>
      <w:bookmarkStart w:id="3412" w:name="_Toc382472179"/>
      <w:bookmarkStart w:id="3413" w:name="_Toc382225106"/>
      <w:bookmarkStart w:id="3414" w:name="_Toc382225997"/>
      <w:bookmarkStart w:id="3415" w:name="_Toc382226887"/>
      <w:bookmarkStart w:id="3416" w:name="_Toc382241187"/>
      <w:bookmarkStart w:id="3417" w:name="_Toc382242086"/>
      <w:bookmarkStart w:id="3418" w:name="_Toc382407514"/>
      <w:bookmarkStart w:id="3419" w:name="_Toc382408399"/>
      <w:bookmarkStart w:id="3420" w:name="_Toc382409286"/>
      <w:bookmarkStart w:id="3421" w:name="_Toc382410841"/>
      <w:bookmarkStart w:id="3422" w:name="_Toc382469516"/>
      <w:bookmarkStart w:id="3423" w:name="_Toc382470402"/>
      <w:bookmarkStart w:id="3424" w:name="_Toc382471291"/>
      <w:bookmarkStart w:id="3425" w:name="_Toc382472180"/>
      <w:bookmarkStart w:id="3426" w:name="_Toc382225107"/>
      <w:bookmarkStart w:id="3427" w:name="_Toc382225998"/>
      <w:bookmarkStart w:id="3428" w:name="_Toc382226888"/>
      <w:bookmarkStart w:id="3429" w:name="_Toc382241188"/>
      <w:bookmarkStart w:id="3430" w:name="_Toc382242087"/>
      <w:bookmarkStart w:id="3431" w:name="_Toc382407515"/>
      <w:bookmarkStart w:id="3432" w:name="_Toc382408400"/>
      <w:bookmarkStart w:id="3433" w:name="_Toc382409287"/>
      <w:bookmarkStart w:id="3434" w:name="_Toc382410842"/>
      <w:bookmarkStart w:id="3435" w:name="_Toc382469517"/>
      <w:bookmarkStart w:id="3436" w:name="_Toc382470403"/>
      <w:bookmarkStart w:id="3437" w:name="_Toc382471292"/>
      <w:bookmarkStart w:id="3438" w:name="_Toc382472181"/>
      <w:bookmarkStart w:id="3439" w:name="_Toc382225108"/>
      <w:bookmarkStart w:id="3440" w:name="_Toc382225999"/>
      <w:bookmarkStart w:id="3441" w:name="_Toc382226889"/>
      <w:bookmarkStart w:id="3442" w:name="_Toc382241189"/>
      <w:bookmarkStart w:id="3443" w:name="_Toc382242088"/>
      <w:bookmarkStart w:id="3444" w:name="_Toc382407516"/>
      <w:bookmarkStart w:id="3445" w:name="_Toc382408401"/>
      <w:bookmarkStart w:id="3446" w:name="_Toc382409288"/>
      <w:bookmarkStart w:id="3447" w:name="_Toc382410843"/>
      <w:bookmarkStart w:id="3448" w:name="_Toc382469518"/>
      <w:bookmarkStart w:id="3449" w:name="_Toc382470404"/>
      <w:bookmarkStart w:id="3450" w:name="_Toc382471293"/>
      <w:bookmarkStart w:id="3451" w:name="_Toc382472182"/>
      <w:bookmarkStart w:id="3452" w:name="_Toc382225109"/>
      <w:bookmarkStart w:id="3453" w:name="_Toc382226000"/>
      <w:bookmarkStart w:id="3454" w:name="_Toc382226890"/>
      <w:bookmarkStart w:id="3455" w:name="_Toc382241190"/>
      <w:bookmarkStart w:id="3456" w:name="_Toc382242089"/>
      <w:bookmarkStart w:id="3457" w:name="_Toc382407517"/>
      <w:bookmarkStart w:id="3458" w:name="_Toc382408402"/>
      <w:bookmarkStart w:id="3459" w:name="_Toc382409289"/>
      <w:bookmarkStart w:id="3460" w:name="_Toc382410844"/>
      <w:bookmarkStart w:id="3461" w:name="_Toc382469519"/>
      <w:bookmarkStart w:id="3462" w:name="_Toc382470405"/>
      <w:bookmarkStart w:id="3463" w:name="_Toc382471294"/>
      <w:bookmarkStart w:id="3464" w:name="_Toc382472183"/>
      <w:bookmarkStart w:id="3465" w:name="_Toc382225110"/>
      <w:bookmarkStart w:id="3466" w:name="_Toc382226001"/>
      <w:bookmarkStart w:id="3467" w:name="_Toc382226891"/>
      <w:bookmarkStart w:id="3468" w:name="_Toc382241191"/>
      <w:bookmarkStart w:id="3469" w:name="_Toc382242090"/>
      <w:bookmarkStart w:id="3470" w:name="_Toc382407518"/>
      <w:bookmarkStart w:id="3471" w:name="_Toc382408403"/>
      <w:bookmarkStart w:id="3472" w:name="_Toc382409290"/>
      <w:bookmarkStart w:id="3473" w:name="_Toc382410845"/>
      <w:bookmarkStart w:id="3474" w:name="_Toc382469520"/>
      <w:bookmarkStart w:id="3475" w:name="_Toc382470406"/>
      <w:bookmarkStart w:id="3476" w:name="_Toc382471295"/>
      <w:bookmarkStart w:id="3477" w:name="_Toc382472184"/>
      <w:bookmarkStart w:id="3478" w:name="_Toc382225111"/>
      <w:bookmarkStart w:id="3479" w:name="_Toc382226002"/>
      <w:bookmarkStart w:id="3480" w:name="_Toc382226892"/>
      <w:bookmarkStart w:id="3481" w:name="_Toc382241192"/>
      <w:bookmarkStart w:id="3482" w:name="_Toc382242091"/>
      <w:bookmarkStart w:id="3483" w:name="_Toc382407519"/>
      <w:bookmarkStart w:id="3484" w:name="_Toc382408404"/>
      <w:bookmarkStart w:id="3485" w:name="_Toc382409291"/>
      <w:bookmarkStart w:id="3486" w:name="_Toc382410846"/>
      <w:bookmarkStart w:id="3487" w:name="_Toc382469521"/>
      <w:bookmarkStart w:id="3488" w:name="_Toc382470407"/>
      <w:bookmarkStart w:id="3489" w:name="_Toc382471296"/>
      <w:bookmarkStart w:id="3490" w:name="_Toc382472185"/>
      <w:bookmarkStart w:id="3491" w:name="_Toc382225112"/>
      <w:bookmarkStart w:id="3492" w:name="_Toc382226003"/>
      <w:bookmarkStart w:id="3493" w:name="_Toc382226893"/>
      <w:bookmarkStart w:id="3494" w:name="_Toc382241193"/>
      <w:bookmarkStart w:id="3495" w:name="_Toc382242092"/>
      <w:bookmarkStart w:id="3496" w:name="_Toc382407520"/>
      <w:bookmarkStart w:id="3497" w:name="_Toc382408405"/>
      <w:bookmarkStart w:id="3498" w:name="_Toc382409292"/>
      <w:bookmarkStart w:id="3499" w:name="_Toc382410847"/>
      <w:bookmarkStart w:id="3500" w:name="_Toc382469522"/>
      <w:bookmarkStart w:id="3501" w:name="_Toc382470408"/>
      <w:bookmarkStart w:id="3502" w:name="_Toc382471297"/>
      <w:bookmarkStart w:id="3503" w:name="_Toc382472186"/>
      <w:bookmarkStart w:id="3504" w:name="_Toc382225113"/>
      <w:bookmarkStart w:id="3505" w:name="_Toc382226004"/>
      <w:bookmarkStart w:id="3506" w:name="_Toc382226894"/>
      <w:bookmarkStart w:id="3507" w:name="_Toc382241194"/>
      <w:bookmarkStart w:id="3508" w:name="_Toc382242093"/>
      <w:bookmarkStart w:id="3509" w:name="_Toc382407521"/>
      <w:bookmarkStart w:id="3510" w:name="_Toc382408406"/>
      <w:bookmarkStart w:id="3511" w:name="_Toc382409293"/>
      <w:bookmarkStart w:id="3512" w:name="_Toc382410848"/>
      <w:bookmarkStart w:id="3513" w:name="_Toc382469523"/>
      <w:bookmarkStart w:id="3514" w:name="_Toc382470409"/>
      <w:bookmarkStart w:id="3515" w:name="_Toc382471298"/>
      <w:bookmarkStart w:id="3516" w:name="_Toc382472187"/>
      <w:bookmarkStart w:id="3517" w:name="_Toc382225114"/>
      <w:bookmarkStart w:id="3518" w:name="_Toc382226005"/>
      <w:bookmarkStart w:id="3519" w:name="_Toc382226895"/>
      <w:bookmarkStart w:id="3520" w:name="_Toc382241195"/>
      <w:bookmarkStart w:id="3521" w:name="_Toc382242094"/>
      <w:bookmarkStart w:id="3522" w:name="_Toc382407522"/>
      <w:bookmarkStart w:id="3523" w:name="_Toc382408407"/>
      <w:bookmarkStart w:id="3524" w:name="_Toc382409294"/>
      <w:bookmarkStart w:id="3525" w:name="_Toc382410849"/>
      <w:bookmarkStart w:id="3526" w:name="_Toc382469524"/>
      <w:bookmarkStart w:id="3527" w:name="_Toc382470410"/>
      <w:bookmarkStart w:id="3528" w:name="_Toc382471299"/>
      <w:bookmarkStart w:id="3529" w:name="_Toc382472188"/>
      <w:bookmarkStart w:id="3530" w:name="_Toc382225115"/>
      <w:bookmarkStart w:id="3531" w:name="_Toc382226006"/>
      <w:bookmarkStart w:id="3532" w:name="_Toc382226896"/>
      <w:bookmarkStart w:id="3533" w:name="_Toc382241196"/>
      <w:bookmarkStart w:id="3534" w:name="_Toc382242095"/>
      <w:bookmarkStart w:id="3535" w:name="_Toc382407523"/>
      <w:bookmarkStart w:id="3536" w:name="_Toc382408408"/>
      <w:bookmarkStart w:id="3537" w:name="_Toc382409295"/>
      <w:bookmarkStart w:id="3538" w:name="_Toc382410850"/>
      <w:bookmarkStart w:id="3539" w:name="_Toc382469525"/>
      <w:bookmarkStart w:id="3540" w:name="_Toc382470411"/>
      <w:bookmarkStart w:id="3541" w:name="_Toc382471300"/>
      <w:bookmarkStart w:id="3542" w:name="_Toc382472189"/>
      <w:bookmarkStart w:id="3543" w:name="_Toc382225116"/>
      <w:bookmarkStart w:id="3544" w:name="_Toc382226007"/>
      <w:bookmarkStart w:id="3545" w:name="_Toc382226897"/>
      <w:bookmarkStart w:id="3546" w:name="_Toc382241197"/>
      <w:bookmarkStart w:id="3547" w:name="_Toc382242096"/>
      <w:bookmarkStart w:id="3548" w:name="_Toc382407524"/>
      <w:bookmarkStart w:id="3549" w:name="_Toc382408409"/>
      <w:bookmarkStart w:id="3550" w:name="_Toc382409296"/>
      <w:bookmarkStart w:id="3551" w:name="_Toc382410851"/>
      <w:bookmarkStart w:id="3552" w:name="_Toc382469526"/>
      <w:bookmarkStart w:id="3553" w:name="_Toc382470412"/>
      <w:bookmarkStart w:id="3554" w:name="_Toc382471301"/>
      <w:bookmarkStart w:id="3555" w:name="_Toc382472190"/>
      <w:bookmarkStart w:id="3556" w:name="_Toc382225117"/>
      <w:bookmarkStart w:id="3557" w:name="_Toc382226008"/>
      <w:bookmarkStart w:id="3558" w:name="_Toc382226898"/>
      <w:bookmarkStart w:id="3559" w:name="_Toc382241198"/>
      <w:bookmarkStart w:id="3560" w:name="_Toc382242097"/>
      <w:bookmarkStart w:id="3561" w:name="_Toc382407525"/>
      <w:bookmarkStart w:id="3562" w:name="_Toc382408410"/>
      <w:bookmarkStart w:id="3563" w:name="_Toc382409297"/>
      <w:bookmarkStart w:id="3564" w:name="_Toc382410852"/>
      <w:bookmarkStart w:id="3565" w:name="_Toc382469527"/>
      <w:bookmarkStart w:id="3566" w:name="_Toc382470413"/>
      <w:bookmarkStart w:id="3567" w:name="_Toc382471302"/>
      <w:bookmarkStart w:id="3568" w:name="_Toc382472191"/>
      <w:bookmarkStart w:id="3569" w:name="_Toc382225118"/>
      <w:bookmarkStart w:id="3570" w:name="_Toc382226009"/>
      <w:bookmarkStart w:id="3571" w:name="_Toc382226899"/>
      <w:bookmarkStart w:id="3572" w:name="_Toc382241199"/>
      <w:bookmarkStart w:id="3573" w:name="_Toc382242098"/>
      <w:bookmarkStart w:id="3574" w:name="_Toc382407526"/>
      <w:bookmarkStart w:id="3575" w:name="_Toc382408411"/>
      <w:bookmarkStart w:id="3576" w:name="_Toc382409298"/>
      <w:bookmarkStart w:id="3577" w:name="_Toc382410853"/>
      <w:bookmarkStart w:id="3578" w:name="_Toc382469528"/>
      <w:bookmarkStart w:id="3579" w:name="_Toc382470414"/>
      <w:bookmarkStart w:id="3580" w:name="_Toc382471303"/>
      <w:bookmarkStart w:id="3581" w:name="_Toc382472192"/>
      <w:bookmarkStart w:id="3582" w:name="_Toc382225119"/>
      <w:bookmarkStart w:id="3583" w:name="_Toc382226010"/>
      <w:bookmarkStart w:id="3584" w:name="_Toc382226900"/>
      <w:bookmarkStart w:id="3585" w:name="_Toc382241200"/>
      <w:bookmarkStart w:id="3586" w:name="_Toc382242099"/>
      <w:bookmarkStart w:id="3587" w:name="_Toc382407527"/>
      <w:bookmarkStart w:id="3588" w:name="_Toc382408412"/>
      <w:bookmarkStart w:id="3589" w:name="_Toc382409299"/>
      <w:bookmarkStart w:id="3590" w:name="_Toc382410854"/>
      <w:bookmarkStart w:id="3591" w:name="_Toc382469529"/>
      <w:bookmarkStart w:id="3592" w:name="_Toc382470415"/>
      <w:bookmarkStart w:id="3593" w:name="_Toc382471304"/>
      <w:bookmarkStart w:id="3594" w:name="_Toc382472193"/>
      <w:bookmarkStart w:id="3595" w:name="_Toc382225120"/>
      <w:bookmarkStart w:id="3596" w:name="_Toc382226011"/>
      <w:bookmarkStart w:id="3597" w:name="_Toc382226901"/>
      <w:bookmarkStart w:id="3598" w:name="_Toc382241201"/>
      <w:bookmarkStart w:id="3599" w:name="_Toc382242100"/>
      <w:bookmarkStart w:id="3600" w:name="_Toc382407528"/>
      <w:bookmarkStart w:id="3601" w:name="_Toc382408413"/>
      <w:bookmarkStart w:id="3602" w:name="_Toc382409300"/>
      <w:bookmarkStart w:id="3603" w:name="_Toc382410855"/>
      <w:bookmarkStart w:id="3604" w:name="_Toc382469530"/>
      <w:bookmarkStart w:id="3605" w:name="_Toc382470416"/>
      <w:bookmarkStart w:id="3606" w:name="_Toc382471305"/>
      <w:bookmarkStart w:id="3607" w:name="_Toc382472194"/>
      <w:bookmarkStart w:id="3608" w:name="_Toc382225121"/>
      <w:bookmarkStart w:id="3609" w:name="_Toc382226012"/>
      <w:bookmarkStart w:id="3610" w:name="_Toc382226902"/>
      <w:bookmarkStart w:id="3611" w:name="_Toc382241202"/>
      <w:bookmarkStart w:id="3612" w:name="_Toc382242101"/>
      <w:bookmarkStart w:id="3613" w:name="_Toc382407529"/>
      <w:bookmarkStart w:id="3614" w:name="_Toc382408414"/>
      <w:bookmarkStart w:id="3615" w:name="_Toc382409301"/>
      <w:bookmarkStart w:id="3616" w:name="_Toc382410856"/>
      <w:bookmarkStart w:id="3617" w:name="_Toc382469531"/>
      <w:bookmarkStart w:id="3618" w:name="_Toc382470417"/>
      <w:bookmarkStart w:id="3619" w:name="_Toc382471306"/>
      <w:bookmarkStart w:id="3620" w:name="_Toc382472195"/>
      <w:bookmarkStart w:id="3621" w:name="_Toc382225122"/>
      <w:bookmarkStart w:id="3622" w:name="_Toc382226013"/>
      <w:bookmarkStart w:id="3623" w:name="_Toc382226903"/>
      <w:bookmarkStart w:id="3624" w:name="_Toc382241203"/>
      <w:bookmarkStart w:id="3625" w:name="_Toc382242102"/>
      <w:bookmarkStart w:id="3626" w:name="_Toc382407530"/>
      <w:bookmarkStart w:id="3627" w:name="_Toc382408415"/>
      <w:bookmarkStart w:id="3628" w:name="_Toc382409302"/>
      <w:bookmarkStart w:id="3629" w:name="_Toc382410857"/>
      <w:bookmarkStart w:id="3630" w:name="_Toc382469532"/>
      <w:bookmarkStart w:id="3631" w:name="_Toc382470418"/>
      <w:bookmarkStart w:id="3632" w:name="_Toc382471307"/>
      <w:bookmarkStart w:id="3633" w:name="_Toc382472196"/>
      <w:bookmarkStart w:id="3634" w:name="_Toc382225123"/>
      <w:bookmarkStart w:id="3635" w:name="_Toc382226014"/>
      <w:bookmarkStart w:id="3636" w:name="_Toc382226904"/>
      <w:bookmarkStart w:id="3637" w:name="_Toc382241204"/>
      <w:bookmarkStart w:id="3638" w:name="_Toc382242103"/>
      <w:bookmarkStart w:id="3639" w:name="_Toc382407531"/>
      <w:bookmarkStart w:id="3640" w:name="_Toc382408416"/>
      <w:bookmarkStart w:id="3641" w:name="_Toc382409303"/>
      <w:bookmarkStart w:id="3642" w:name="_Toc382410858"/>
      <w:bookmarkStart w:id="3643" w:name="_Toc382469533"/>
      <w:bookmarkStart w:id="3644" w:name="_Toc382470419"/>
      <w:bookmarkStart w:id="3645" w:name="_Toc382471308"/>
      <w:bookmarkStart w:id="3646" w:name="_Toc382472197"/>
      <w:bookmarkStart w:id="3647" w:name="_Toc382225124"/>
      <w:bookmarkStart w:id="3648" w:name="_Toc382226015"/>
      <w:bookmarkStart w:id="3649" w:name="_Toc382226905"/>
      <w:bookmarkStart w:id="3650" w:name="_Toc382241205"/>
      <w:bookmarkStart w:id="3651" w:name="_Toc382242104"/>
      <w:bookmarkStart w:id="3652" w:name="_Toc382407532"/>
      <w:bookmarkStart w:id="3653" w:name="_Toc382408417"/>
      <w:bookmarkStart w:id="3654" w:name="_Toc382409304"/>
      <w:bookmarkStart w:id="3655" w:name="_Toc382410859"/>
      <w:bookmarkStart w:id="3656" w:name="_Toc382469534"/>
      <w:bookmarkStart w:id="3657" w:name="_Toc382470420"/>
      <w:bookmarkStart w:id="3658" w:name="_Toc382471309"/>
      <w:bookmarkStart w:id="3659" w:name="_Toc382472198"/>
      <w:bookmarkStart w:id="3660" w:name="_Toc382225125"/>
      <w:bookmarkStart w:id="3661" w:name="_Toc382226016"/>
      <w:bookmarkStart w:id="3662" w:name="_Toc382226906"/>
      <w:bookmarkStart w:id="3663" w:name="_Toc382241206"/>
      <w:bookmarkStart w:id="3664" w:name="_Toc382242105"/>
      <w:bookmarkStart w:id="3665" w:name="_Toc382407533"/>
      <w:bookmarkStart w:id="3666" w:name="_Toc382408418"/>
      <w:bookmarkStart w:id="3667" w:name="_Toc382409305"/>
      <w:bookmarkStart w:id="3668" w:name="_Toc382410860"/>
      <w:bookmarkStart w:id="3669" w:name="_Toc382469535"/>
      <w:bookmarkStart w:id="3670" w:name="_Toc382470421"/>
      <w:bookmarkStart w:id="3671" w:name="_Toc382471310"/>
      <w:bookmarkStart w:id="3672" w:name="_Toc382472199"/>
      <w:bookmarkStart w:id="3673" w:name="_Toc382225126"/>
      <w:bookmarkStart w:id="3674" w:name="_Toc382226017"/>
      <w:bookmarkStart w:id="3675" w:name="_Toc382226907"/>
      <w:bookmarkStart w:id="3676" w:name="_Toc382241207"/>
      <w:bookmarkStart w:id="3677" w:name="_Toc382242106"/>
      <w:bookmarkStart w:id="3678" w:name="_Toc382407534"/>
      <w:bookmarkStart w:id="3679" w:name="_Toc382408419"/>
      <w:bookmarkStart w:id="3680" w:name="_Toc382409306"/>
      <w:bookmarkStart w:id="3681" w:name="_Toc382410861"/>
      <w:bookmarkStart w:id="3682" w:name="_Toc382469536"/>
      <w:bookmarkStart w:id="3683" w:name="_Toc382470422"/>
      <w:bookmarkStart w:id="3684" w:name="_Toc382471311"/>
      <w:bookmarkStart w:id="3685" w:name="_Toc382472200"/>
      <w:bookmarkStart w:id="3686" w:name="_Toc382225127"/>
      <w:bookmarkStart w:id="3687" w:name="_Toc382226018"/>
      <w:bookmarkStart w:id="3688" w:name="_Toc382226908"/>
      <w:bookmarkStart w:id="3689" w:name="_Toc382241208"/>
      <w:bookmarkStart w:id="3690" w:name="_Toc382242107"/>
      <w:bookmarkStart w:id="3691" w:name="_Toc382407535"/>
      <w:bookmarkStart w:id="3692" w:name="_Toc382408420"/>
      <w:bookmarkStart w:id="3693" w:name="_Toc382409307"/>
      <w:bookmarkStart w:id="3694" w:name="_Toc382410862"/>
      <w:bookmarkStart w:id="3695" w:name="_Toc382469537"/>
      <w:bookmarkStart w:id="3696" w:name="_Toc382470423"/>
      <w:bookmarkStart w:id="3697" w:name="_Toc382471312"/>
      <w:bookmarkStart w:id="3698" w:name="_Toc382472201"/>
      <w:bookmarkStart w:id="3699" w:name="_Toc382225128"/>
      <w:bookmarkStart w:id="3700" w:name="_Toc382226019"/>
      <w:bookmarkStart w:id="3701" w:name="_Toc382226909"/>
      <w:bookmarkStart w:id="3702" w:name="_Toc382241209"/>
      <w:bookmarkStart w:id="3703" w:name="_Toc382242108"/>
      <w:bookmarkStart w:id="3704" w:name="_Toc382407536"/>
      <w:bookmarkStart w:id="3705" w:name="_Toc382408421"/>
      <w:bookmarkStart w:id="3706" w:name="_Toc382409308"/>
      <w:bookmarkStart w:id="3707" w:name="_Toc382410863"/>
      <w:bookmarkStart w:id="3708" w:name="_Toc382469538"/>
      <w:bookmarkStart w:id="3709" w:name="_Toc382470424"/>
      <w:bookmarkStart w:id="3710" w:name="_Toc382471313"/>
      <w:bookmarkStart w:id="3711" w:name="_Toc382472202"/>
      <w:bookmarkStart w:id="3712" w:name="_Toc382225129"/>
      <w:bookmarkStart w:id="3713" w:name="_Toc382226020"/>
      <w:bookmarkStart w:id="3714" w:name="_Toc382226910"/>
      <w:bookmarkStart w:id="3715" w:name="_Toc382241210"/>
      <w:bookmarkStart w:id="3716" w:name="_Toc382242109"/>
      <w:bookmarkStart w:id="3717" w:name="_Toc382407537"/>
      <w:bookmarkStart w:id="3718" w:name="_Toc382408422"/>
      <w:bookmarkStart w:id="3719" w:name="_Toc382409309"/>
      <w:bookmarkStart w:id="3720" w:name="_Toc382410864"/>
      <w:bookmarkStart w:id="3721" w:name="_Toc382469539"/>
      <w:bookmarkStart w:id="3722" w:name="_Toc382470425"/>
      <w:bookmarkStart w:id="3723" w:name="_Toc382471314"/>
      <w:bookmarkStart w:id="3724" w:name="_Toc382472203"/>
      <w:bookmarkStart w:id="3725" w:name="_Toc382225130"/>
      <w:bookmarkStart w:id="3726" w:name="_Toc382226021"/>
      <w:bookmarkStart w:id="3727" w:name="_Toc382226911"/>
      <w:bookmarkStart w:id="3728" w:name="_Toc382241211"/>
      <w:bookmarkStart w:id="3729" w:name="_Toc382242110"/>
      <w:bookmarkStart w:id="3730" w:name="_Toc382407538"/>
      <w:bookmarkStart w:id="3731" w:name="_Toc382408423"/>
      <w:bookmarkStart w:id="3732" w:name="_Toc382409310"/>
      <w:bookmarkStart w:id="3733" w:name="_Toc382410865"/>
      <w:bookmarkStart w:id="3734" w:name="_Toc382469540"/>
      <w:bookmarkStart w:id="3735" w:name="_Toc382470426"/>
      <w:bookmarkStart w:id="3736" w:name="_Toc382471315"/>
      <w:bookmarkStart w:id="3737" w:name="_Toc382472204"/>
      <w:bookmarkStart w:id="3738" w:name="_Toc382225131"/>
      <w:bookmarkStart w:id="3739" w:name="_Toc382226022"/>
      <w:bookmarkStart w:id="3740" w:name="_Toc382226912"/>
      <w:bookmarkStart w:id="3741" w:name="_Toc382241212"/>
      <w:bookmarkStart w:id="3742" w:name="_Toc382242111"/>
      <w:bookmarkStart w:id="3743" w:name="_Toc382407539"/>
      <w:bookmarkStart w:id="3744" w:name="_Toc382408424"/>
      <w:bookmarkStart w:id="3745" w:name="_Toc382409311"/>
      <w:bookmarkStart w:id="3746" w:name="_Toc382410866"/>
      <w:bookmarkStart w:id="3747" w:name="_Toc382469541"/>
      <w:bookmarkStart w:id="3748" w:name="_Toc382470427"/>
      <w:bookmarkStart w:id="3749" w:name="_Toc382471316"/>
      <w:bookmarkStart w:id="3750" w:name="_Toc382472205"/>
      <w:bookmarkStart w:id="3751" w:name="_Toc382225132"/>
      <w:bookmarkStart w:id="3752" w:name="_Toc382226023"/>
      <w:bookmarkStart w:id="3753" w:name="_Toc382226913"/>
      <w:bookmarkStart w:id="3754" w:name="_Toc382241213"/>
      <w:bookmarkStart w:id="3755" w:name="_Toc382242112"/>
      <w:bookmarkStart w:id="3756" w:name="_Toc382407540"/>
      <w:bookmarkStart w:id="3757" w:name="_Toc382408425"/>
      <w:bookmarkStart w:id="3758" w:name="_Toc382409312"/>
      <w:bookmarkStart w:id="3759" w:name="_Toc382410867"/>
      <w:bookmarkStart w:id="3760" w:name="_Toc382469542"/>
      <w:bookmarkStart w:id="3761" w:name="_Toc382470428"/>
      <w:bookmarkStart w:id="3762" w:name="_Toc382471317"/>
      <w:bookmarkStart w:id="3763" w:name="_Toc382472206"/>
      <w:bookmarkStart w:id="3764" w:name="_Toc382225133"/>
      <w:bookmarkStart w:id="3765" w:name="_Toc382226024"/>
      <w:bookmarkStart w:id="3766" w:name="_Toc382226914"/>
      <w:bookmarkStart w:id="3767" w:name="_Toc382241214"/>
      <w:bookmarkStart w:id="3768" w:name="_Toc382242113"/>
      <w:bookmarkStart w:id="3769" w:name="_Toc382407541"/>
      <w:bookmarkStart w:id="3770" w:name="_Toc382408426"/>
      <w:bookmarkStart w:id="3771" w:name="_Toc382409313"/>
      <w:bookmarkStart w:id="3772" w:name="_Toc382410868"/>
      <w:bookmarkStart w:id="3773" w:name="_Toc382469543"/>
      <w:bookmarkStart w:id="3774" w:name="_Toc382470429"/>
      <w:bookmarkStart w:id="3775" w:name="_Toc382471318"/>
      <w:bookmarkStart w:id="3776" w:name="_Toc382472207"/>
      <w:bookmarkStart w:id="3777" w:name="_Toc382225134"/>
      <w:bookmarkStart w:id="3778" w:name="_Toc382226025"/>
      <w:bookmarkStart w:id="3779" w:name="_Toc382226915"/>
      <w:bookmarkStart w:id="3780" w:name="_Toc382241215"/>
      <w:bookmarkStart w:id="3781" w:name="_Toc382242114"/>
      <w:bookmarkStart w:id="3782" w:name="_Toc382407542"/>
      <w:bookmarkStart w:id="3783" w:name="_Toc382408427"/>
      <w:bookmarkStart w:id="3784" w:name="_Toc382409314"/>
      <w:bookmarkStart w:id="3785" w:name="_Toc382410869"/>
      <w:bookmarkStart w:id="3786" w:name="_Toc382469544"/>
      <w:bookmarkStart w:id="3787" w:name="_Toc382470430"/>
      <w:bookmarkStart w:id="3788" w:name="_Toc382471319"/>
      <w:bookmarkStart w:id="3789" w:name="_Toc382472208"/>
      <w:bookmarkStart w:id="3790" w:name="_Toc382225135"/>
      <w:bookmarkStart w:id="3791" w:name="_Toc382226026"/>
      <w:bookmarkStart w:id="3792" w:name="_Toc382226916"/>
      <w:bookmarkStart w:id="3793" w:name="_Toc382241216"/>
      <w:bookmarkStart w:id="3794" w:name="_Toc382242115"/>
      <w:bookmarkStart w:id="3795" w:name="_Toc382407543"/>
      <w:bookmarkStart w:id="3796" w:name="_Toc382408428"/>
      <w:bookmarkStart w:id="3797" w:name="_Toc382409315"/>
      <w:bookmarkStart w:id="3798" w:name="_Toc382410870"/>
      <w:bookmarkStart w:id="3799" w:name="_Toc382469545"/>
      <w:bookmarkStart w:id="3800" w:name="_Toc382470431"/>
      <w:bookmarkStart w:id="3801" w:name="_Toc382471320"/>
      <w:bookmarkStart w:id="3802" w:name="_Toc382472209"/>
      <w:bookmarkStart w:id="3803" w:name="_Toc382225136"/>
      <w:bookmarkStart w:id="3804" w:name="_Toc382226027"/>
      <w:bookmarkStart w:id="3805" w:name="_Toc382226917"/>
      <w:bookmarkStart w:id="3806" w:name="_Toc382241217"/>
      <w:bookmarkStart w:id="3807" w:name="_Toc382242116"/>
      <w:bookmarkStart w:id="3808" w:name="_Toc382407544"/>
      <w:bookmarkStart w:id="3809" w:name="_Toc382408429"/>
      <w:bookmarkStart w:id="3810" w:name="_Toc382409316"/>
      <w:bookmarkStart w:id="3811" w:name="_Toc382410871"/>
      <w:bookmarkStart w:id="3812" w:name="_Toc382469546"/>
      <w:bookmarkStart w:id="3813" w:name="_Toc382470432"/>
      <w:bookmarkStart w:id="3814" w:name="_Toc382471321"/>
      <w:bookmarkStart w:id="3815" w:name="_Toc382472210"/>
      <w:bookmarkStart w:id="3816" w:name="_Toc382225137"/>
      <w:bookmarkStart w:id="3817" w:name="_Toc382226028"/>
      <w:bookmarkStart w:id="3818" w:name="_Toc382226918"/>
      <w:bookmarkStart w:id="3819" w:name="_Toc382241218"/>
      <w:bookmarkStart w:id="3820" w:name="_Toc382242117"/>
      <w:bookmarkStart w:id="3821" w:name="_Toc382407545"/>
      <w:bookmarkStart w:id="3822" w:name="_Toc382408430"/>
      <w:bookmarkStart w:id="3823" w:name="_Toc382409317"/>
      <w:bookmarkStart w:id="3824" w:name="_Toc382410872"/>
      <w:bookmarkStart w:id="3825" w:name="_Toc382469547"/>
      <w:bookmarkStart w:id="3826" w:name="_Toc382470433"/>
      <w:bookmarkStart w:id="3827" w:name="_Toc382471322"/>
      <w:bookmarkStart w:id="3828" w:name="_Toc382472211"/>
      <w:bookmarkStart w:id="3829" w:name="_Toc382225138"/>
      <w:bookmarkStart w:id="3830" w:name="_Toc382226029"/>
      <w:bookmarkStart w:id="3831" w:name="_Toc382226919"/>
      <w:bookmarkStart w:id="3832" w:name="_Toc382241219"/>
      <w:bookmarkStart w:id="3833" w:name="_Toc382242118"/>
      <w:bookmarkStart w:id="3834" w:name="_Toc382407546"/>
      <w:bookmarkStart w:id="3835" w:name="_Toc382408431"/>
      <w:bookmarkStart w:id="3836" w:name="_Toc382409318"/>
      <w:bookmarkStart w:id="3837" w:name="_Toc382410873"/>
      <w:bookmarkStart w:id="3838" w:name="_Toc382469548"/>
      <w:bookmarkStart w:id="3839" w:name="_Toc382470434"/>
      <w:bookmarkStart w:id="3840" w:name="_Toc382471323"/>
      <w:bookmarkStart w:id="3841" w:name="_Toc382472212"/>
      <w:bookmarkStart w:id="3842" w:name="_Toc382225139"/>
      <w:bookmarkStart w:id="3843" w:name="_Toc382226030"/>
      <w:bookmarkStart w:id="3844" w:name="_Toc382226920"/>
      <w:bookmarkStart w:id="3845" w:name="_Toc382241220"/>
      <w:bookmarkStart w:id="3846" w:name="_Toc382242119"/>
      <w:bookmarkStart w:id="3847" w:name="_Toc382407547"/>
      <w:bookmarkStart w:id="3848" w:name="_Toc382408432"/>
      <w:bookmarkStart w:id="3849" w:name="_Toc382409319"/>
      <w:bookmarkStart w:id="3850" w:name="_Toc382410874"/>
      <w:bookmarkStart w:id="3851" w:name="_Toc382469549"/>
      <w:bookmarkStart w:id="3852" w:name="_Toc382470435"/>
      <w:bookmarkStart w:id="3853" w:name="_Toc382471324"/>
      <w:bookmarkStart w:id="3854" w:name="_Toc382472213"/>
      <w:bookmarkStart w:id="3855" w:name="_Toc382225140"/>
      <w:bookmarkStart w:id="3856" w:name="_Toc382226031"/>
      <w:bookmarkStart w:id="3857" w:name="_Toc382226921"/>
      <w:bookmarkStart w:id="3858" w:name="_Toc382241221"/>
      <w:bookmarkStart w:id="3859" w:name="_Toc382242120"/>
      <w:bookmarkStart w:id="3860" w:name="_Toc382407548"/>
      <w:bookmarkStart w:id="3861" w:name="_Toc382408433"/>
      <w:bookmarkStart w:id="3862" w:name="_Toc382409320"/>
      <w:bookmarkStart w:id="3863" w:name="_Toc382410875"/>
      <w:bookmarkStart w:id="3864" w:name="_Toc382469550"/>
      <w:bookmarkStart w:id="3865" w:name="_Toc382470436"/>
      <w:bookmarkStart w:id="3866" w:name="_Toc382471325"/>
      <w:bookmarkStart w:id="3867" w:name="_Toc382472214"/>
      <w:bookmarkStart w:id="3868" w:name="_Toc382225141"/>
      <w:bookmarkStart w:id="3869" w:name="_Toc382226032"/>
      <w:bookmarkStart w:id="3870" w:name="_Toc382226922"/>
      <w:bookmarkStart w:id="3871" w:name="_Toc382241222"/>
      <w:bookmarkStart w:id="3872" w:name="_Toc382242121"/>
      <w:bookmarkStart w:id="3873" w:name="_Toc382407549"/>
      <w:bookmarkStart w:id="3874" w:name="_Toc382408434"/>
      <w:bookmarkStart w:id="3875" w:name="_Toc382409321"/>
      <w:bookmarkStart w:id="3876" w:name="_Toc382410876"/>
      <w:bookmarkStart w:id="3877" w:name="_Toc382469551"/>
      <w:bookmarkStart w:id="3878" w:name="_Toc382470437"/>
      <w:bookmarkStart w:id="3879" w:name="_Toc382471326"/>
      <w:bookmarkStart w:id="3880" w:name="_Toc382472215"/>
      <w:bookmarkStart w:id="3881" w:name="_Toc382225142"/>
      <w:bookmarkStart w:id="3882" w:name="_Toc382226033"/>
      <w:bookmarkStart w:id="3883" w:name="_Toc382226923"/>
      <w:bookmarkStart w:id="3884" w:name="_Toc382241223"/>
      <w:bookmarkStart w:id="3885" w:name="_Toc382242122"/>
      <w:bookmarkStart w:id="3886" w:name="_Toc382407550"/>
      <w:bookmarkStart w:id="3887" w:name="_Toc382408435"/>
      <w:bookmarkStart w:id="3888" w:name="_Toc382409322"/>
      <w:bookmarkStart w:id="3889" w:name="_Toc382410877"/>
      <w:bookmarkStart w:id="3890" w:name="_Toc382469552"/>
      <w:bookmarkStart w:id="3891" w:name="_Toc382470438"/>
      <w:bookmarkStart w:id="3892" w:name="_Toc382471327"/>
      <w:bookmarkStart w:id="3893" w:name="_Toc382472216"/>
      <w:bookmarkStart w:id="3894" w:name="_Toc382225143"/>
      <w:bookmarkStart w:id="3895" w:name="_Toc382226034"/>
      <w:bookmarkStart w:id="3896" w:name="_Toc382226924"/>
      <w:bookmarkStart w:id="3897" w:name="_Toc382241224"/>
      <w:bookmarkStart w:id="3898" w:name="_Toc382242123"/>
      <w:bookmarkStart w:id="3899" w:name="_Toc382407551"/>
      <w:bookmarkStart w:id="3900" w:name="_Toc382408436"/>
      <w:bookmarkStart w:id="3901" w:name="_Toc382409323"/>
      <w:bookmarkStart w:id="3902" w:name="_Toc382410878"/>
      <w:bookmarkStart w:id="3903" w:name="_Toc382469553"/>
      <w:bookmarkStart w:id="3904" w:name="_Toc382470439"/>
      <w:bookmarkStart w:id="3905" w:name="_Toc382471328"/>
      <w:bookmarkStart w:id="3906" w:name="_Toc382472217"/>
      <w:bookmarkStart w:id="3907" w:name="_Toc382225144"/>
      <w:bookmarkStart w:id="3908" w:name="_Toc382226035"/>
      <w:bookmarkStart w:id="3909" w:name="_Toc382226925"/>
      <w:bookmarkStart w:id="3910" w:name="_Toc382241225"/>
      <w:bookmarkStart w:id="3911" w:name="_Toc382242124"/>
      <w:bookmarkStart w:id="3912" w:name="_Toc382407552"/>
      <w:bookmarkStart w:id="3913" w:name="_Toc382408437"/>
      <w:bookmarkStart w:id="3914" w:name="_Toc382409324"/>
      <w:bookmarkStart w:id="3915" w:name="_Toc382410879"/>
      <w:bookmarkStart w:id="3916" w:name="_Toc382469554"/>
      <w:bookmarkStart w:id="3917" w:name="_Toc382470440"/>
      <w:bookmarkStart w:id="3918" w:name="_Toc382471329"/>
      <w:bookmarkStart w:id="3919" w:name="_Toc382472218"/>
      <w:bookmarkStart w:id="3920" w:name="_Toc382225145"/>
      <w:bookmarkStart w:id="3921" w:name="_Toc382226036"/>
      <w:bookmarkStart w:id="3922" w:name="_Toc382226926"/>
      <w:bookmarkStart w:id="3923" w:name="_Toc382241226"/>
      <w:bookmarkStart w:id="3924" w:name="_Toc382242125"/>
      <w:bookmarkStart w:id="3925" w:name="_Toc382407553"/>
      <w:bookmarkStart w:id="3926" w:name="_Toc382408438"/>
      <w:bookmarkStart w:id="3927" w:name="_Toc382409325"/>
      <w:bookmarkStart w:id="3928" w:name="_Toc382410880"/>
      <w:bookmarkStart w:id="3929" w:name="_Toc382469555"/>
      <w:bookmarkStart w:id="3930" w:name="_Toc382470441"/>
      <w:bookmarkStart w:id="3931" w:name="_Toc382471330"/>
      <w:bookmarkStart w:id="3932" w:name="_Toc382472219"/>
      <w:bookmarkStart w:id="3933" w:name="_Toc382225146"/>
      <w:bookmarkStart w:id="3934" w:name="_Toc382226037"/>
      <w:bookmarkStart w:id="3935" w:name="_Toc382226927"/>
      <w:bookmarkStart w:id="3936" w:name="_Toc382241227"/>
      <w:bookmarkStart w:id="3937" w:name="_Toc382242126"/>
      <w:bookmarkStart w:id="3938" w:name="_Toc382407554"/>
      <w:bookmarkStart w:id="3939" w:name="_Toc382408439"/>
      <w:bookmarkStart w:id="3940" w:name="_Toc382409326"/>
      <w:bookmarkStart w:id="3941" w:name="_Toc382410881"/>
      <w:bookmarkStart w:id="3942" w:name="_Toc382469556"/>
      <w:bookmarkStart w:id="3943" w:name="_Toc382470442"/>
      <w:bookmarkStart w:id="3944" w:name="_Toc382471331"/>
      <w:bookmarkStart w:id="3945" w:name="_Toc382472220"/>
      <w:bookmarkStart w:id="3946" w:name="_Toc382225147"/>
      <w:bookmarkStart w:id="3947" w:name="_Toc382226038"/>
      <w:bookmarkStart w:id="3948" w:name="_Toc382226928"/>
      <w:bookmarkStart w:id="3949" w:name="_Toc382241228"/>
      <w:bookmarkStart w:id="3950" w:name="_Toc382242127"/>
      <w:bookmarkStart w:id="3951" w:name="_Toc382407555"/>
      <w:bookmarkStart w:id="3952" w:name="_Toc382408440"/>
      <w:bookmarkStart w:id="3953" w:name="_Toc382409327"/>
      <w:bookmarkStart w:id="3954" w:name="_Toc382410882"/>
      <w:bookmarkStart w:id="3955" w:name="_Toc382469557"/>
      <w:bookmarkStart w:id="3956" w:name="_Toc382470443"/>
      <w:bookmarkStart w:id="3957" w:name="_Toc382471332"/>
      <w:bookmarkStart w:id="3958" w:name="_Toc382472221"/>
      <w:bookmarkStart w:id="3959" w:name="_Toc382225148"/>
      <w:bookmarkStart w:id="3960" w:name="_Toc382226039"/>
      <w:bookmarkStart w:id="3961" w:name="_Toc382226929"/>
      <w:bookmarkStart w:id="3962" w:name="_Toc382241229"/>
      <w:bookmarkStart w:id="3963" w:name="_Toc382242128"/>
      <w:bookmarkStart w:id="3964" w:name="_Toc382407556"/>
      <w:bookmarkStart w:id="3965" w:name="_Toc382408441"/>
      <w:bookmarkStart w:id="3966" w:name="_Toc382409328"/>
      <w:bookmarkStart w:id="3967" w:name="_Toc382410883"/>
      <w:bookmarkStart w:id="3968" w:name="_Toc382469558"/>
      <w:bookmarkStart w:id="3969" w:name="_Toc382470444"/>
      <w:bookmarkStart w:id="3970" w:name="_Toc382471333"/>
      <w:bookmarkStart w:id="3971" w:name="_Toc382472222"/>
      <w:bookmarkStart w:id="3972" w:name="_Toc382225149"/>
      <w:bookmarkStart w:id="3973" w:name="_Toc382226040"/>
      <w:bookmarkStart w:id="3974" w:name="_Toc382226930"/>
      <w:bookmarkStart w:id="3975" w:name="_Toc382241230"/>
      <w:bookmarkStart w:id="3976" w:name="_Toc382242129"/>
      <w:bookmarkStart w:id="3977" w:name="_Toc382407557"/>
      <w:bookmarkStart w:id="3978" w:name="_Toc382408442"/>
      <w:bookmarkStart w:id="3979" w:name="_Toc382409329"/>
      <w:bookmarkStart w:id="3980" w:name="_Toc382410884"/>
      <w:bookmarkStart w:id="3981" w:name="_Toc382469559"/>
      <w:bookmarkStart w:id="3982" w:name="_Toc382470445"/>
      <w:bookmarkStart w:id="3983" w:name="_Toc382471334"/>
      <w:bookmarkStart w:id="3984" w:name="_Toc382472223"/>
      <w:bookmarkStart w:id="3985" w:name="_Toc382225150"/>
      <w:bookmarkStart w:id="3986" w:name="_Toc382226041"/>
      <w:bookmarkStart w:id="3987" w:name="_Toc382226931"/>
      <w:bookmarkStart w:id="3988" w:name="_Toc382241231"/>
      <w:bookmarkStart w:id="3989" w:name="_Toc382242130"/>
      <w:bookmarkStart w:id="3990" w:name="_Toc382407558"/>
      <w:bookmarkStart w:id="3991" w:name="_Toc382408443"/>
      <w:bookmarkStart w:id="3992" w:name="_Toc382409330"/>
      <w:bookmarkStart w:id="3993" w:name="_Toc382410885"/>
      <w:bookmarkStart w:id="3994" w:name="_Toc382469560"/>
      <w:bookmarkStart w:id="3995" w:name="_Toc382470446"/>
      <w:bookmarkStart w:id="3996" w:name="_Toc382471335"/>
      <w:bookmarkStart w:id="3997" w:name="_Toc382472224"/>
      <w:bookmarkStart w:id="3998" w:name="_Toc382225151"/>
      <w:bookmarkStart w:id="3999" w:name="_Toc382226042"/>
      <w:bookmarkStart w:id="4000" w:name="_Toc382226932"/>
      <w:bookmarkStart w:id="4001" w:name="_Toc382241232"/>
      <w:bookmarkStart w:id="4002" w:name="_Toc382242131"/>
      <w:bookmarkStart w:id="4003" w:name="_Toc382407559"/>
      <w:bookmarkStart w:id="4004" w:name="_Toc382408444"/>
      <w:bookmarkStart w:id="4005" w:name="_Toc382409331"/>
      <w:bookmarkStart w:id="4006" w:name="_Toc382410886"/>
      <w:bookmarkStart w:id="4007" w:name="_Toc382469561"/>
      <w:bookmarkStart w:id="4008" w:name="_Toc382470447"/>
      <w:bookmarkStart w:id="4009" w:name="_Toc382471336"/>
      <w:bookmarkStart w:id="4010" w:name="_Toc382472225"/>
      <w:bookmarkStart w:id="4011" w:name="_Toc382225152"/>
      <w:bookmarkStart w:id="4012" w:name="_Toc382226043"/>
      <w:bookmarkStart w:id="4013" w:name="_Toc382226933"/>
      <w:bookmarkStart w:id="4014" w:name="_Toc382241233"/>
      <w:bookmarkStart w:id="4015" w:name="_Toc382242132"/>
      <w:bookmarkStart w:id="4016" w:name="_Toc382407560"/>
      <w:bookmarkStart w:id="4017" w:name="_Toc382408445"/>
      <w:bookmarkStart w:id="4018" w:name="_Toc382409332"/>
      <w:bookmarkStart w:id="4019" w:name="_Toc382410887"/>
      <w:bookmarkStart w:id="4020" w:name="_Toc382469562"/>
      <w:bookmarkStart w:id="4021" w:name="_Toc382470448"/>
      <w:bookmarkStart w:id="4022" w:name="_Toc382471337"/>
      <w:bookmarkStart w:id="4023" w:name="_Toc382472226"/>
      <w:bookmarkStart w:id="4024" w:name="_Toc382225153"/>
      <w:bookmarkStart w:id="4025" w:name="_Toc382226044"/>
      <w:bookmarkStart w:id="4026" w:name="_Toc382226934"/>
      <w:bookmarkStart w:id="4027" w:name="_Toc382241234"/>
      <w:bookmarkStart w:id="4028" w:name="_Toc382242133"/>
      <w:bookmarkStart w:id="4029" w:name="_Toc382407561"/>
      <w:bookmarkStart w:id="4030" w:name="_Toc382408446"/>
      <w:bookmarkStart w:id="4031" w:name="_Toc382409333"/>
      <w:bookmarkStart w:id="4032" w:name="_Toc382410888"/>
      <w:bookmarkStart w:id="4033" w:name="_Toc382469563"/>
      <w:bookmarkStart w:id="4034" w:name="_Toc382470449"/>
      <w:bookmarkStart w:id="4035" w:name="_Toc382471338"/>
      <w:bookmarkStart w:id="4036" w:name="_Toc382472227"/>
      <w:bookmarkStart w:id="4037" w:name="_Toc382225154"/>
      <w:bookmarkStart w:id="4038" w:name="_Toc382226045"/>
      <w:bookmarkStart w:id="4039" w:name="_Toc382226935"/>
      <w:bookmarkStart w:id="4040" w:name="_Toc382241235"/>
      <w:bookmarkStart w:id="4041" w:name="_Toc382242134"/>
      <w:bookmarkStart w:id="4042" w:name="_Toc382407562"/>
      <w:bookmarkStart w:id="4043" w:name="_Toc382408447"/>
      <w:bookmarkStart w:id="4044" w:name="_Toc382409334"/>
      <w:bookmarkStart w:id="4045" w:name="_Toc382410889"/>
      <w:bookmarkStart w:id="4046" w:name="_Toc382469564"/>
      <w:bookmarkStart w:id="4047" w:name="_Toc382470450"/>
      <w:bookmarkStart w:id="4048" w:name="_Toc382471339"/>
      <w:bookmarkStart w:id="4049" w:name="_Toc382472228"/>
      <w:bookmarkStart w:id="4050" w:name="_Toc382225155"/>
      <w:bookmarkStart w:id="4051" w:name="_Toc382226046"/>
      <w:bookmarkStart w:id="4052" w:name="_Toc382226936"/>
      <w:bookmarkStart w:id="4053" w:name="_Toc382241236"/>
      <w:bookmarkStart w:id="4054" w:name="_Toc382242135"/>
      <w:bookmarkStart w:id="4055" w:name="_Toc382407563"/>
      <w:bookmarkStart w:id="4056" w:name="_Toc382408448"/>
      <w:bookmarkStart w:id="4057" w:name="_Toc382409335"/>
      <w:bookmarkStart w:id="4058" w:name="_Toc382410890"/>
      <w:bookmarkStart w:id="4059" w:name="_Toc382469565"/>
      <w:bookmarkStart w:id="4060" w:name="_Toc382470451"/>
      <w:bookmarkStart w:id="4061" w:name="_Toc382471340"/>
      <w:bookmarkStart w:id="4062" w:name="_Toc382472229"/>
      <w:bookmarkStart w:id="4063" w:name="_Toc382225156"/>
      <w:bookmarkStart w:id="4064" w:name="_Toc382226047"/>
      <w:bookmarkStart w:id="4065" w:name="_Toc382226937"/>
      <w:bookmarkStart w:id="4066" w:name="_Toc382241237"/>
      <w:bookmarkStart w:id="4067" w:name="_Toc382242136"/>
      <w:bookmarkStart w:id="4068" w:name="_Toc382407564"/>
      <w:bookmarkStart w:id="4069" w:name="_Toc382408449"/>
      <w:bookmarkStart w:id="4070" w:name="_Toc382409336"/>
      <w:bookmarkStart w:id="4071" w:name="_Toc382410891"/>
      <w:bookmarkStart w:id="4072" w:name="_Toc382469566"/>
      <w:bookmarkStart w:id="4073" w:name="_Toc382470452"/>
      <w:bookmarkStart w:id="4074" w:name="_Toc382471341"/>
      <w:bookmarkStart w:id="4075" w:name="_Toc382472230"/>
      <w:bookmarkStart w:id="4076" w:name="_Toc382225157"/>
      <w:bookmarkStart w:id="4077" w:name="_Toc382226048"/>
      <w:bookmarkStart w:id="4078" w:name="_Toc382226938"/>
      <w:bookmarkStart w:id="4079" w:name="_Toc382241238"/>
      <w:bookmarkStart w:id="4080" w:name="_Toc382242137"/>
      <w:bookmarkStart w:id="4081" w:name="_Toc382407565"/>
      <w:bookmarkStart w:id="4082" w:name="_Toc382408450"/>
      <w:bookmarkStart w:id="4083" w:name="_Toc382409337"/>
      <w:bookmarkStart w:id="4084" w:name="_Toc382410892"/>
      <w:bookmarkStart w:id="4085" w:name="_Toc382469567"/>
      <w:bookmarkStart w:id="4086" w:name="_Toc382470453"/>
      <w:bookmarkStart w:id="4087" w:name="_Toc382471342"/>
      <w:bookmarkStart w:id="4088" w:name="_Toc382472231"/>
      <w:bookmarkStart w:id="4089" w:name="_Toc382225158"/>
      <w:bookmarkStart w:id="4090" w:name="_Toc382226049"/>
      <w:bookmarkStart w:id="4091" w:name="_Toc382226939"/>
      <w:bookmarkStart w:id="4092" w:name="_Toc382241239"/>
      <w:bookmarkStart w:id="4093" w:name="_Toc382242138"/>
      <w:bookmarkStart w:id="4094" w:name="_Toc382407566"/>
      <w:bookmarkStart w:id="4095" w:name="_Toc382408451"/>
      <w:bookmarkStart w:id="4096" w:name="_Toc382409338"/>
      <w:bookmarkStart w:id="4097" w:name="_Toc382410893"/>
      <w:bookmarkStart w:id="4098" w:name="_Toc382469568"/>
      <w:bookmarkStart w:id="4099" w:name="_Toc382470454"/>
      <w:bookmarkStart w:id="4100" w:name="_Toc382471343"/>
      <w:bookmarkStart w:id="4101" w:name="_Toc382472232"/>
      <w:bookmarkStart w:id="4102" w:name="_Toc382225159"/>
      <w:bookmarkStart w:id="4103" w:name="_Toc382226050"/>
      <w:bookmarkStart w:id="4104" w:name="_Toc382226940"/>
      <w:bookmarkStart w:id="4105" w:name="_Toc382241240"/>
      <w:bookmarkStart w:id="4106" w:name="_Toc382242139"/>
      <w:bookmarkStart w:id="4107" w:name="_Toc382407567"/>
      <w:bookmarkStart w:id="4108" w:name="_Toc382408452"/>
      <w:bookmarkStart w:id="4109" w:name="_Toc382409339"/>
      <w:bookmarkStart w:id="4110" w:name="_Toc382410894"/>
      <w:bookmarkStart w:id="4111" w:name="_Toc382469569"/>
      <w:bookmarkStart w:id="4112" w:name="_Toc382470455"/>
      <w:bookmarkStart w:id="4113" w:name="_Toc382471344"/>
      <w:bookmarkStart w:id="4114" w:name="_Toc382472233"/>
      <w:bookmarkStart w:id="4115" w:name="_Toc382225160"/>
      <w:bookmarkStart w:id="4116" w:name="_Toc382226051"/>
      <w:bookmarkStart w:id="4117" w:name="_Toc382226941"/>
      <w:bookmarkStart w:id="4118" w:name="_Toc382241241"/>
      <w:bookmarkStart w:id="4119" w:name="_Toc382242140"/>
      <w:bookmarkStart w:id="4120" w:name="_Toc382407568"/>
      <w:bookmarkStart w:id="4121" w:name="_Toc382408453"/>
      <w:bookmarkStart w:id="4122" w:name="_Toc382409340"/>
      <w:bookmarkStart w:id="4123" w:name="_Toc382410895"/>
      <w:bookmarkStart w:id="4124" w:name="_Toc382469570"/>
      <w:bookmarkStart w:id="4125" w:name="_Toc382470456"/>
      <w:bookmarkStart w:id="4126" w:name="_Toc382471345"/>
      <w:bookmarkStart w:id="4127" w:name="_Toc382472234"/>
      <w:bookmarkStart w:id="4128" w:name="_Toc382225161"/>
      <w:bookmarkStart w:id="4129" w:name="_Toc382226052"/>
      <w:bookmarkStart w:id="4130" w:name="_Toc382226942"/>
      <w:bookmarkStart w:id="4131" w:name="_Toc382241242"/>
      <w:bookmarkStart w:id="4132" w:name="_Toc382242141"/>
      <w:bookmarkStart w:id="4133" w:name="_Toc382407569"/>
      <w:bookmarkStart w:id="4134" w:name="_Toc382408454"/>
      <w:bookmarkStart w:id="4135" w:name="_Toc382409341"/>
      <w:bookmarkStart w:id="4136" w:name="_Toc382410896"/>
      <w:bookmarkStart w:id="4137" w:name="_Toc382469571"/>
      <w:bookmarkStart w:id="4138" w:name="_Toc382470457"/>
      <w:bookmarkStart w:id="4139" w:name="_Toc382471346"/>
      <w:bookmarkStart w:id="4140" w:name="_Toc382472235"/>
      <w:bookmarkStart w:id="4141" w:name="_Toc382225162"/>
      <w:bookmarkStart w:id="4142" w:name="_Toc382226053"/>
      <w:bookmarkStart w:id="4143" w:name="_Toc382226943"/>
      <w:bookmarkStart w:id="4144" w:name="_Toc382241243"/>
      <w:bookmarkStart w:id="4145" w:name="_Toc382242142"/>
      <w:bookmarkStart w:id="4146" w:name="_Toc382407570"/>
      <w:bookmarkStart w:id="4147" w:name="_Toc382408455"/>
      <w:bookmarkStart w:id="4148" w:name="_Toc382409342"/>
      <w:bookmarkStart w:id="4149" w:name="_Toc382410897"/>
      <w:bookmarkStart w:id="4150" w:name="_Toc382469572"/>
      <w:bookmarkStart w:id="4151" w:name="_Toc382470458"/>
      <w:bookmarkStart w:id="4152" w:name="_Toc382471347"/>
      <w:bookmarkStart w:id="4153" w:name="_Toc382472236"/>
      <w:bookmarkStart w:id="4154" w:name="_Toc382225163"/>
      <w:bookmarkStart w:id="4155" w:name="_Toc382226054"/>
      <w:bookmarkStart w:id="4156" w:name="_Toc382226944"/>
      <w:bookmarkStart w:id="4157" w:name="_Toc382241244"/>
      <w:bookmarkStart w:id="4158" w:name="_Toc382242143"/>
      <w:bookmarkStart w:id="4159" w:name="_Toc382407571"/>
      <w:bookmarkStart w:id="4160" w:name="_Toc382408456"/>
      <w:bookmarkStart w:id="4161" w:name="_Toc382409343"/>
      <w:bookmarkStart w:id="4162" w:name="_Toc382410898"/>
      <w:bookmarkStart w:id="4163" w:name="_Toc382469573"/>
      <w:bookmarkStart w:id="4164" w:name="_Toc382470459"/>
      <w:bookmarkStart w:id="4165" w:name="_Toc382471348"/>
      <w:bookmarkStart w:id="4166" w:name="_Toc382472237"/>
      <w:bookmarkStart w:id="4167" w:name="_Toc382225164"/>
      <w:bookmarkStart w:id="4168" w:name="_Toc382226055"/>
      <w:bookmarkStart w:id="4169" w:name="_Toc382226945"/>
      <w:bookmarkStart w:id="4170" w:name="_Toc382241245"/>
      <w:bookmarkStart w:id="4171" w:name="_Toc382242144"/>
      <w:bookmarkStart w:id="4172" w:name="_Toc382407572"/>
      <w:bookmarkStart w:id="4173" w:name="_Toc382408457"/>
      <w:bookmarkStart w:id="4174" w:name="_Toc382409344"/>
      <w:bookmarkStart w:id="4175" w:name="_Toc382410899"/>
      <w:bookmarkStart w:id="4176" w:name="_Toc382469574"/>
      <w:bookmarkStart w:id="4177" w:name="_Toc382470460"/>
      <w:bookmarkStart w:id="4178" w:name="_Toc382471349"/>
      <w:bookmarkStart w:id="4179" w:name="_Toc382472238"/>
      <w:bookmarkStart w:id="4180" w:name="_Toc382225165"/>
      <w:bookmarkStart w:id="4181" w:name="_Toc382226056"/>
      <w:bookmarkStart w:id="4182" w:name="_Toc382226946"/>
      <w:bookmarkStart w:id="4183" w:name="_Toc382241246"/>
      <w:bookmarkStart w:id="4184" w:name="_Toc382242145"/>
      <w:bookmarkStart w:id="4185" w:name="_Toc382407573"/>
      <w:bookmarkStart w:id="4186" w:name="_Toc382408458"/>
      <w:bookmarkStart w:id="4187" w:name="_Toc382409345"/>
      <w:bookmarkStart w:id="4188" w:name="_Toc382410900"/>
      <w:bookmarkStart w:id="4189" w:name="_Toc382469575"/>
      <w:bookmarkStart w:id="4190" w:name="_Toc382470461"/>
      <w:bookmarkStart w:id="4191" w:name="_Toc382471350"/>
      <w:bookmarkStart w:id="4192" w:name="_Toc382472239"/>
      <w:bookmarkStart w:id="4193" w:name="_Toc382225166"/>
      <w:bookmarkStart w:id="4194" w:name="_Toc382226057"/>
      <w:bookmarkStart w:id="4195" w:name="_Toc382226947"/>
      <w:bookmarkStart w:id="4196" w:name="_Toc382241247"/>
      <w:bookmarkStart w:id="4197" w:name="_Toc382242146"/>
      <w:bookmarkStart w:id="4198" w:name="_Toc382407574"/>
      <w:bookmarkStart w:id="4199" w:name="_Toc382408459"/>
      <w:bookmarkStart w:id="4200" w:name="_Toc382409346"/>
      <w:bookmarkStart w:id="4201" w:name="_Toc382410901"/>
      <w:bookmarkStart w:id="4202" w:name="_Toc382469576"/>
      <w:bookmarkStart w:id="4203" w:name="_Toc382470462"/>
      <w:bookmarkStart w:id="4204" w:name="_Toc382471351"/>
      <w:bookmarkStart w:id="4205" w:name="_Toc382472240"/>
      <w:bookmarkStart w:id="4206" w:name="_Toc382225167"/>
      <w:bookmarkStart w:id="4207" w:name="_Toc382226058"/>
      <w:bookmarkStart w:id="4208" w:name="_Toc382226948"/>
      <w:bookmarkStart w:id="4209" w:name="_Toc382241248"/>
      <w:bookmarkStart w:id="4210" w:name="_Toc382242147"/>
      <w:bookmarkStart w:id="4211" w:name="_Toc382407575"/>
      <w:bookmarkStart w:id="4212" w:name="_Toc382408460"/>
      <w:bookmarkStart w:id="4213" w:name="_Toc382409347"/>
      <w:bookmarkStart w:id="4214" w:name="_Toc382410902"/>
      <w:bookmarkStart w:id="4215" w:name="_Toc382469577"/>
      <w:bookmarkStart w:id="4216" w:name="_Toc382470463"/>
      <w:bookmarkStart w:id="4217" w:name="_Toc382471352"/>
      <w:bookmarkStart w:id="4218" w:name="_Toc382472241"/>
      <w:bookmarkStart w:id="4219" w:name="_Toc382225168"/>
      <w:bookmarkStart w:id="4220" w:name="_Toc382226059"/>
      <w:bookmarkStart w:id="4221" w:name="_Toc382226949"/>
      <w:bookmarkStart w:id="4222" w:name="_Toc382241249"/>
      <w:bookmarkStart w:id="4223" w:name="_Toc382242148"/>
      <w:bookmarkStart w:id="4224" w:name="_Toc382407576"/>
      <w:bookmarkStart w:id="4225" w:name="_Toc382408461"/>
      <w:bookmarkStart w:id="4226" w:name="_Toc382409348"/>
      <w:bookmarkStart w:id="4227" w:name="_Toc382410903"/>
      <w:bookmarkStart w:id="4228" w:name="_Toc382469578"/>
      <w:bookmarkStart w:id="4229" w:name="_Toc382470464"/>
      <w:bookmarkStart w:id="4230" w:name="_Toc382471353"/>
      <w:bookmarkStart w:id="4231" w:name="_Toc382472242"/>
      <w:bookmarkStart w:id="4232" w:name="_Toc382225169"/>
      <w:bookmarkStart w:id="4233" w:name="_Toc382226060"/>
      <w:bookmarkStart w:id="4234" w:name="_Toc382226950"/>
      <w:bookmarkStart w:id="4235" w:name="_Toc382241250"/>
      <w:bookmarkStart w:id="4236" w:name="_Toc382242149"/>
      <w:bookmarkStart w:id="4237" w:name="_Toc382407577"/>
      <w:bookmarkStart w:id="4238" w:name="_Toc382408462"/>
      <w:bookmarkStart w:id="4239" w:name="_Toc382409349"/>
      <w:bookmarkStart w:id="4240" w:name="_Toc382410904"/>
      <w:bookmarkStart w:id="4241" w:name="_Toc382469579"/>
      <w:bookmarkStart w:id="4242" w:name="_Toc382470465"/>
      <w:bookmarkStart w:id="4243" w:name="_Toc382471354"/>
      <w:bookmarkStart w:id="4244" w:name="_Toc382472243"/>
      <w:bookmarkStart w:id="4245" w:name="_Toc382225170"/>
      <w:bookmarkStart w:id="4246" w:name="_Toc382226061"/>
      <w:bookmarkStart w:id="4247" w:name="_Toc382226951"/>
      <w:bookmarkStart w:id="4248" w:name="_Toc382241251"/>
      <w:bookmarkStart w:id="4249" w:name="_Toc382242150"/>
      <w:bookmarkStart w:id="4250" w:name="_Toc382407578"/>
      <w:bookmarkStart w:id="4251" w:name="_Toc382408463"/>
      <w:bookmarkStart w:id="4252" w:name="_Toc382409350"/>
      <w:bookmarkStart w:id="4253" w:name="_Toc382410905"/>
      <w:bookmarkStart w:id="4254" w:name="_Toc382469580"/>
      <w:bookmarkStart w:id="4255" w:name="_Toc382470466"/>
      <w:bookmarkStart w:id="4256" w:name="_Toc382471355"/>
      <w:bookmarkStart w:id="4257" w:name="_Toc382472244"/>
      <w:bookmarkStart w:id="4258" w:name="_Toc382225171"/>
      <w:bookmarkStart w:id="4259" w:name="_Toc382226062"/>
      <w:bookmarkStart w:id="4260" w:name="_Toc382226952"/>
      <w:bookmarkStart w:id="4261" w:name="_Toc382241252"/>
      <w:bookmarkStart w:id="4262" w:name="_Toc382242151"/>
      <w:bookmarkStart w:id="4263" w:name="_Toc382407579"/>
      <w:bookmarkStart w:id="4264" w:name="_Toc382408464"/>
      <w:bookmarkStart w:id="4265" w:name="_Toc382409351"/>
      <w:bookmarkStart w:id="4266" w:name="_Toc382410906"/>
      <w:bookmarkStart w:id="4267" w:name="_Toc382469581"/>
      <w:bookmarkStart w:id="4268" w:name="_Toc382470467"/>
      <w:bookmarkStart w:id="4269" w:name="_Toc382471356"/>
      <w:bookmarkStart w:id="4270" w:name="_Toc382472245"/>
      <w:bookmarkStart w:id="4271" w:name="_Toc382225172"/>
      <w:bookmarkStart w:id="4272" w:name="_Toc382226063"/>
      <w:bookmarkStart w:id="4273" w:name="_Toc382226953"/>
      <w:bookmarkStart w:id="4274" w:name="_Toc382241253"/>
      <w:bookmarkStart w:id="4275" w:name="_Toc382242152"/>
      <w:bookmarkStart w:id="4276" w:name="_Toc382407580"/>
      <w:bookmarkStart w:id="4277" w:name="_Toc382408465"/>
      <w:bookmarkStart w:id="4278" w:name="_Toc382409352"/>
      <w:bookmarkStart w:id="4279" w:name="_Toc382410907"/>
      <w:bookmarkStart w:id="4280" w:name="_Toc382469582"/>
      <w:bookmarkStart w:id="4281" w:name="_Toc382470468"/>
      <w:bookmarkStart w:id="4282" w:name="_Toc382471357"/>
      <w:bookmarkStart w:id="4283" w:name="_Toc382472246"/>
      <w:bookmarkStart w:id="4284" w:name="_Toc382225173"/>
      <w:bookmarkStart w:id="4285" w:name="_Toc382226064"/>
      <w:bookmarkStart w:id="4286" w:name="_Toc382226954"/>
      <w:bookmarkStart w:id="4287" w:name="_Toc382241254"/>
      <w:bookmarkStart w:id="4288" w:name="_Toc382242153"/>
      <w:bookmarkStart w:id="4289" w:name="_Toc382407581"/>
      <w:bookmarkStart w:id="4290" w:name="_Toc382408466"/>
      <w:bookmarkStart w:id="4291" w:name="_Toc382409353"/>
      <w:bookmarkStart w:id="4292" w:name="_Toc382410908"/>
      <w:bookmarkStart w:id="4293" w:name="_Toc382469583"/>
      <w:bookmarkStart w:id="4294" w:name="_Toc382470469"/>
      <w:bookmarkStart w:id="4295" w:name="_Toc382471358"/>
      <w:bookmarkStart w:id="4296" w:name="_Toc382472247"/>
      <w:bookmarkStart w:id="4297" w:name="_Toc382225174"/>
      <w:bookmarkStart w:id="4298" w:name="_Toc382226065"/>
      <w:bookmarkStart w:id="4299" w:name="_Toc382226955"/>
      <w:bookmarkStart w:id="4300" w:name="_Toc382241255"/>
      <w:bookmarkStart w:id="4301" w:name="_Toc382242154"/>
      <w:bookmarkStart w:id="4302" w:name="_Toc382407582"/>
      <w:bookmarkStart w:id="4303" w:name="_Toc382408467"/>
      <w:bookmarkStart w:id="4304" w:name="_Toc382409354"/>
      <w:bookmarkStart w:id="4305" w:name="_Toc382410909"/>
      <w:bookmarkStart w:id="4306" w:name="_Toc382469584"/>
      <w:bookmarkStart w:id="4307" w:name="_Toc382470470"/>
      <w:bookmarkStart w:id="4308" w:name="_Toc382471359"/>
      <w:bookmarkStart w:id="4309" w:name="_Toc382472248"/>
      <w:bookmarkStart w:id="4310" w:name="_Toc382225175"/>
      <w:bookmarkStart w:id="4311" w:name="_Toc382226066"/>
      <w:bookmarkStart w:id="4312" w:name="_Toc382226956"/>
      <w:bookmarkStart w:id="4313" w:name="_Toc382241256"/>
      <w:bookmarkStart w:id="4314" w:name="_Toc382242155"/>
      <w:bookmarkStart w:id="4315" w:name="_Toc382407583"/>
      <w:bookmarkStart w:id="4316" w:name="_Toc382408468"/>
      <w:bookmarkStart w:id="4317" w:name="_Toc382409355"/>
      <w:bookmarkStart w:id="4318" w:name="_Toc382410910"/>
      <w:bookmarkStart w:id="4319" w:name="_Toc382469585"/>
      <w:bookmarkStart w:id="4320" w:name="_Toc382470471"/>
      <w:bookmarkStart w:id="4321" w:name="_Toc382471360"/>
      <w:bookmarkStart w:id="4322" w:name="_Toc382472249"/>
      <w:bookmarkStart w:id="4323" w:name="_Toc382225176"/>
      <w:bookmarkStart w:id="4324" w:name="_Toc382226067"/>
      <w:bookmarkStart w:id="4325" w:name="_Toc382226957"/>
      <w:bookmarkStart w:id="4326" w:name="_Toc382241257"/>
      <w:bookmarkStart w:id="4327" w:name="_Toc382242156"/>
      <w:bookmarkStart w:id="4328" w:name="_Toc382407584"/>
      <w:bookmarkStart w:id="4329" w:name="_Toc382408469"/>
      <w:bookmarkStart w:id="4330" w:name="_Toc382409356"/>
      <w:bookmarkStart w:id="4331" w:name="_Toc382410911"/>
      <w:bookmarkStart w:id="4332" w:name="_Toc382469586"/>
      <w:bookmarkStart w:id="4333" w:name="_Toc382470472"/>
      <w:bookmarkStart w:id="4334" w:name="_Toc382471361"/>
      <w:bookmarkStart w:id="4335" w:name="_Toc382472250"/>
      <w:bookmarkStart w:id="4336" w:name="_Toc382225177"/>
      <w:bookmarkStart w:id="4337" w:name="_Toc382226068"/>
      <w:bookmarkStart w:id="4338" w:name="_Toc382226958"/>
      <w:bookmarkStart w:id="4339" w:name="_Toc382241258"/>
      <w:bookmarkStart w:id="4340" w:name="_Toc382242157"/>
      <w:bookmarkStart w:id="4341" w:name="_Toc382407585"/>
      <w:bookmarkStart w:id="4342" w:name="_Toc382408470"/>
      <w:bookmarkStart w:id="4343" w:name="_Toc382409357"/>
      <w:bookmarkStart w:id="4344" w:name="_Toc382410912"/>
      <w:bookmarkStart w:id="4345" w:name="_Toc382469587"/>
      <w:bookmarkStart w:id="4346" w:name="_Toc382470473"/>
      <w:bookmarkStart w:id="4347" w:name="_Toc382471362"/>
      <w:bookmarkStart w:id="4348" w:name="_Toc382472251"/>
      <w:bookmarkStart w:id="4349" w:name="_Toc382225178"/>
      <w:bookmarkStart w:id="4350" w:name="_Toc382226069"/>
      <w:bookmarkStart w:id="4351" w:name="_Toc382226959"/>
      <w:bookmarkStart w:id="4352" w:name="_Toc382241259"/>
      <w:bookmarkStart w:id="4353" w:name="_Toc382242158"/>
      <w:bookmarkStart w:id="4354" w:name="_Toc382407586"/>
      <w:bookmarkStart w:id="4355" w:name="_Toc382408471"/>
      <w:bookmarkStart w:id="4356" w:name="_Toc382409358"/>
      <w:bookmarkStart w:id="4357" w:name="_Toc382410913"/>
      <w:bookmarkStart w:id="4358" w:name="_Toc382469588"/>
      <w:bookmarkStart w:id="4359" w:name="_Toc382470474"/>
      <w:bookmarkStart w:id="4360" w:name="_Toc382471363"/>
      <w:bookmarkStart w:id="4361" w:name="_Toc382472252"/>
      <w:bookmarkStart w:id="4362" w:name="_Toc382225179"/>
      <w:bookmarkStart w:id="4363" w:name="_Toc382226070"/>
      <w:bookmarkStart w:id="4364" w:name="_Toc382226960"/>
      <w:bookmarkStart w:id="4365" w:name="_Toc382241260"/>
      <w:bookmarkStart w:id="4366" w:name="_Toc382242159"/>
      <w:bookmarkStart w:id="4367" w:name="_Toc382407587"/>
      <w:bookmarkStart w:id="4368" w:name="_Toc382408472"/>
      <w:bookmarkStart w:id="4369" w:name="_Toc382409359"/>
      <w:bookmarkStart w:id="4370" w:name="_Toc382410914"/>
      <w:bookmarkStart w:id="4371" w:name="_Toc382469589"/>
      <w:bookmarkStart w:id="4372" w:name="_Toc382470475"/>
      <w:bookmarkStart w:id="4373" w:name="_Toc382471364"/>
      <w:bookmarkStart w:id="4374" w:name="_Toc382472253"/>
      <w:bookmarkStart w:id="4375" w:name="_Toc382225180"/>
      <w:bookmarkStart w:id="4376" w:name="_Toc382226071"/>
      <w:bookmarkStart w:id="4377" w:name="_Toc382226961"/>
      <w:bookmarkStart w:id="4378" w:name="_Toc382241261"/>
      <w:bookmarkStart w:id="4379" w:name="_Toc382242160"/>
      <w:bookmarkStart w:id="4380" w:name="_Toc382407588"/>
      <w:bookmarkStart w:id="4381" w:name="_Toc382408473"/>
      <w:bookmarkStart w:id="4382" w:name="_Toc382409360"/>
      <w:bookmarkStart w:id="4383" w:name="_Toc382410915"/>
      <w:bookmarkStart w:id="4384" w:name="_Toc382469590"/>
      <w:bookmarkStart w:id="4385" w:name="_Toc382470476"/>
      <w:bookmarkStart w:id="4386" w:name="_Toc382471365"/>
      <w:bookmarkStart w:id="4387" w:name="_Toc382472254"/>
      <w:bookmarkStart w:id="4388" w:name="_Toc382225181"/>
      <w:bookmarkStart w:id="4389" w:name="_Toc382226072"/>
      <w:bookmarkStart w:id="4390" w:name="_Toc382226962"/>
      <w:bookmarkStart w:id="4391" w:name="_Toc382241262"/>
      <w:bookmarkStart w:id="4392" w:name="_Toc382242161"/>
      <w:bookmarkStart w:id="4393" w:name="_Toc382407589"/>
      <w:bookmarkStart w:id="4394" w:name="_Toc382408474"/>
      <w:bookmarkStart w:id="4395" w:name="_Toc382409361"/>
      <w:bookmarkStart w:id="4396" w:name="_Toc382410916"/>
      <w:bookmarkStart w:id="4397" w:name="_Toc382469591"/>
      <w:bookmarkStart w:id="4398" w:name="_Toc382470477"/>
      <w:bookmarkStart w:id="4399" w:name="_Toc382471366"/>
      <w:bookmarkStart w:id="4400" w:name="_Toc382472255"/>
      <w:bookmarkStart w:id="4401" w:name="_Toc382225182"/>
      <w:bookmarkStart w:id="4402" w:name="_Toc382226073"/>
      <w:bookmarkStart w:id="4403" w:name="_Toc382226963"/>
      <w:bookmarkStart w:id="4404" w:name="_Toc382241263"/>
      <w:bookmarkStart w:id="4405" w:name="_Toc382242162"/>
      <w:bookmarkStart w:id="4406" w:name="_Toc382407590"/>
      <w:bookmarkStart w:id="4407" w:name="_Toc382408475"/>
      <w:bookmarkStart w:id="4408" w:name="_Toc382409362"/>
      <w:bookmarkStart w:id="4409" w:name="_Toc382410917"/>
      <w:bookmarkStart w:id="4410" w:name="_Toc382469592"/>
      <w:bookmarkStart w:id="4411" w:name="_Toc382470478"/>
      <w:bookmarkStart w:id="4412" w:name="_Toc382471367"/>
      <w:bookmarkStart w:id="4413" w:name="_Toc382472256"/>
      <w:bookmarkStart w:id="4414" w:name="_Toc382225183"/>
      <w:bookmarkStart w:id="4415" w:name="_Toc382226074"/>
      <w:bookmarkStart w:id="4416" w:name="_Toc382226964"/>
      <w:bookmarkStart w:id="4417" w:name="_Toc382241264"/>
      <w:bookmarkStart w:id="4418" w:name="_Toc382242163"/>
      <w:bookmarkStart w:id="4419" w:name="_Toc382407591"/>
      <w:bookmarkStart w:id="4420" w:name="_Toc382408476"/>
      <w:bookmarkStart w:id="4421" w:name="_Toc382409363"/>
      <w:bookmarkStart w:id="4422" w:name="_Toc382410918"/>
      <w:bookmarkStart w:id="4423" w:name="_Toc382469593"/>
      <w:bookmarkStart w:id="4424" w:name="_Toc382470479"/>
      <w:bookmarkStart w:id="4425" w:name="_Toc382471368"/>
      <w:bookmarkStart w:id="4426" w:name="_Toc382472257"/>
      <w:bookmarkStart w:id="4427" w:name="_Toc382225184"/>
      <w:bookmarkStart w:id="4428" w:name="_Toc382226075"/>
      <w:bookmarkStart w:id="4429" w:name="_Toc382226965"/>
      <w:bookmarkStart w:id="4430" w:name="_Toc382241265"/>
      <w:bookmarkStart w:id="4431" w:name="_Toc382242164"/>
      <w:bookmarkStart w:id="4432" w:name="_Toc382407592"/>
      <w:bookmarkStart w:id="4433" w:name="_Toc382408477"/>
      <w:bookmarkStart w:id="4434" w:name="_Toc382409364"/>
      <w:bookmarkStart w:id="4435" w:name="_Toc382410919"/>
      <w:bookmarkStart w:id="4436" w:name="_Toc382469594"/>
      <w:bookmarkStart w:id="4437" w:name="_Toc382470480"/>
      <w:bookmarkStart w:id="4438" w:name="_Toc382471369"/>
      <w:bookmarkStart w:id="4439" w:name="_Toc382472258"/>
      <w:bookmarkStart w:id="4440" w:name="_Toc382225185"/>
      <w:bookmarkStart w:id="4441" w:name="_Toc382226076"/>
      <w:bookmarkStart w:id="4442" w:name="_Toc382226966"/>
      <w:bookmarkStart w:id="4443" w:name="_Toc382241266"/>
      <w:bookmarkStart w:id="4444" w:name="_Toc382242165"/>
      <w:bookmarkStart w:id="4445" w:name="_Toc382407593"/>
      <w:bookmarkStart w:id="4446" w:name="_Toc382408478"/>
      <w:bookmarkStart w:id="4447" w:name="_Toc382409365"/>
      <w:bookmarkStart w:id="4448" w:name="_Toc382410920"/>
      <w:bookmarkStart w:id="4449" w:name="_Toc382469595"/>
      <w:bookmarkStart w:id="4450" w:name="_Toc382470481"/>
      <w:bookmarkStart w:id="4451" w:name="_Toc382471370"/>
      <w:bookmarkStart w:id="4452" w:name="_Toc382472259"/>
      <w:bookmarkStart w:id="4453" w:name="_Toc382225186"/>
      <w:bookmarkStart w:id="4454" w:name="_Toc382226077"/>
      <w:bookmarkStart w:id="4455" w:name="_Toc382226967"/>
      <w:bookmarkStart w:id="4456" w:name="_Toc382241267"/>
      <w:bookmarkStart w:id="4457" w:name="_Toc382242166"/>
      <w:bookmarkStart w:id="4458" w:name="_Toc382407594"/>
      <w:bookmarkStart w:id="4459" w:name="_Toc382408479"/>
      <w:bookmarkStart w:id="4460" w:name="_Toc382409366"/>
      <w:bookmarkStart w:id="4461" w:name="_Toc382410921"/>
      <w:bookmarkStart w:id="4462" w:name="_Toc382469596"/>
      <w:bookmarkStart w:id="4463" w:name="_Toc382470482"/>
      <w:bookmarkStart w:id="4464" w:name="_Toc382471371"/>
      <w:bookmarkStart w:id="4465" w:name="_Toc382472260"/>
      <w:bookmarkStart w:id="4466" w:name="_Toc382225187"/>
      <w:bookmarkStart w:id="4467" w:name="_Toc382226078"/>
      <w:bookmarkStart w:id="4468" w:name="_Toc382226968"/>
      <w:bookmarkStart w:id="4469" w:name="_Toc382241268"/>
      <w:bookmarkStart w:id="4470" w:name="_Toc382242167"/>
      <w:bookmarkStart w:id="4471" w:name="_Toc382407595"/>
      <w:bookmarkStart w:id="4472" w:name="_Toc382408480"/>
      <w:bookmarkStart w:id="4473" w:name="_Toc382409367"/>
      <w:bookmarkStart w:id="4474" w:name="_Toc382410922"/>
      <w:bookmarkStart w:id="4475" w:name="_Toc382469597"/>
      <w:bookmarkStart w:id="4476" w:name="_Toc382470483"/>
      <w:bookmarkStart w:id="4477" w:name="_Toc382471372"/>
      <w:bookmarkStart w:id="4478" w:name="_Toc382472261"/>
      <w:bookmarkStart w:id="4479" w:name="_Toc382225188"/>
      <w:bookmarkStart w:id="4480" w:name="_Toc382226079"/>
      <w:bookmarkStart w:id="4481" w:name="_Toc382226969"/>
      <w:bookmarkStart w:id="4482" w:name="_Toc382241269"/>
      <w:bookmarkStart w:id="4483" w:name="_Toc382242168"/>
      <w:bookmarkStart w:id="4484" w:name="_Toc382407596"/>
      <w:bookmarkStart w:id="4485" w:name="_Toc382408481"/>
      <w:bookmarkStart w:id="4486" w:name="_Toc382409368"/>
      <w:bookmarkStart w:id="4487" w:name="_Toc382410923"/>
      <w:bookmarkStart w:id="4488" w:name="_Toc382469598"/>
      <w:bookmarkStart w:id="4489" w:name="_Toc382470484"/>
      <w:bookmarkStart w:id="4490" w:name="_Toc382471373"/>
      <w:bookmarkStart w:id="4491" w:name="_Toc382472262"/>
      <w:bookmarkStart w:id="4492" w:name="_Toc382225189"/>
      <w:bookmarkStart w:id="4493" w:name="_Toc382226080"/>
      <w:bookmarkStart w:id="4494" w:name="_Toc382226970"/>
      <w:bookmarkStart w:id="4495" w:name="_Toc382241270"/>
      <w:bookmarkStart w:id="4496" w:name="_Toc382242169"/>
      <w:bookmarkStart w:id="4497" w:name="_Toc382407597"/>
      <w:bookmarkStart w:id="4498" w:name="_Toc382408482"/>
      <w:bookmarkStart w:id="4499" w:name="_Toc382409369"/>
      <w:bookmarkStart w:id="4500" w:name="_Toc382410924"/>
      <w:bookmarkStart w:id="4501" w:name="_Toc382469599"/>
      <w:bookmarkStart w:id="4502" w:name="_Toc382470485"/>
      <w:bookmarkStart w:id="4503" w:name="_Toc382471374"/>
      <w:bookmarkStart w:id="4504" w:name="_Toc382472263"/>
      <w:bookmarkStart w:id="4505" w:name="_Toc382225190"/>
      <w:bookmarkStart w:id="4506" w:name="_Toc382226081"/>
      <w:bookmarkStart w:id="4507" w:name="_Toc382226971"/>
      <w:bookmarkStart w:id="4508" w:name="_Toc382241271"/>
      <w:bookmarkStart w:id="4509" w:name="_Toc382242170"/>
      <w:bookmarkStart w:id="4510" w:name="_Toc382407598"/>
      <w:bookmarkStart w:id="4511" w:name="_Toc382408483"/>
      <w:bookmarkStart w:id="4512" w:name="_Toc382409370"/>
      <w:bookmarkStart w:id="4513" w:name="_Toc382410925"/>
      <w:bookmarkStart w:id="4514" w:name="_Toc382469600"/>
      <w:bookmarkStart w:id="4515" w:name="_Toc382470486"/>
      <w:bookmarkStart w:id="4516" w:name="_Toc382471375"/>
      <w:bookmarkStart w:id="4517" w:name="_Toc382472264"/>
      <w:bookmarkStart w:id="4518" w:name="_Toc382225191"/>
      <w:bookmarkStart w:id="4519" w:name="_Toc382226082"/>
      <w:bookmarkStart w:id="4520" w:name="_Toc382226972"/>
      <w:bookmarkStart w:id="4521" w:name="_Toc382241272"/>
      <w:bookmarkStart w:id="4522" w:name="_Toc382242171"/>
      <w:bookmarkStart w:id="4523" w:name="_Toc382407599"/>
      <w:bookmarkStart w:id="4524" w:name="_Toc382408484"/>
      <w:bookmarkStart w:id="4525" w:name="_Toc382409371"/>
      <w:bookmarkStart w:id="4526" w:name="_Toc382410926"/>
      <w:bookmarkStart w:id="4527" w:name="_Toc382469601"/>
      <w:bookmarkStart w:id="4528" w:name="_Toc382470487"/>
      <w:bookmarkStart w:id="4529" w:name="_Toc382471376"/>
      <w:bookmarkStart w:id="4530" w:name="_Toc382472265"/>
      <w:bookmarkStart w:id="4531" w:name="_Toc382225192"/>
      <w:bookmarkStart w:id="4532" w:name="_Toc382226083"/>
      <w:bookmarkStart w:id="4533" w:name="_Toc382226973"/>
      <w:bookmarkStart w:id="4534" w:name="_Toc382241273"/>
      <w:bookmarkStart w:id="4535" w:name="_Toc382242172"/>
      <w:bookmarkStart w:id="4536" w:name="_Toc382407600"/>
      <w:bookmarkStart w:id="4537" w:name="_Toc382408485"/>
      <w:bookmarkStart w:id="4538" w:name="_Toc382409372"/>
      <w:bookmarkStart w:id="4539" w:name="_Toc382410927"/>
      <w:bookmarkStart w:id="4540" w:name="_Toc382469602"/>
      <w:bookmarkStart w:id="4541" w:name="_Toc382470488"/>
      <w:bookmarkStart w:id="4542" w:name="_Toc382471377"/>
      <w:bookmarkStart w:id="4543" w:name="_Toc382472266"/>
      <w:bookmarkStart w:id="4544" w:name="_Toc382225193"/>
      <w:bookmarkStart w:id="4545" w:name="_Toc382226084"/>
      <w:bookmarkStart w:id="4546" w:name="_Toc382226974"/>
      <w:bookmarkStart w:id="4547" w:name="_Toc382241274"/>
      <w:bookmarkStart w:id="4548" w:name="_Toc382242173"/>
      <w:bookmarkStart w:id="4549" w:name="_Toc382407601"/>
      <w:bookmarkStart w:id="4550" w:name="_Toc382408486"/>
      <w:bookmarkStart w:id="4551" w:name="_Toc382409373"/>
      <w:bookmarkStart w:id="4552" w:name="_Toc382410928"/>
      <w:bookmarkStart w:id="4553" w:name="_Toc382469603"/>
      <w:bookmarkStart w:id="4554" w:name="_Toc382470489"/>
      <w:bookmarkStart w:id="4555" w:name="_Toc382471378"/>
      <w:bookmarkStart w:id="4556" w:name="_Toc382472267"/>
      <w:bookmarkStart w:id="4557" w:name="_Toc382225194"/>
      <w:bookmarkStart w:id="4558" w:name="_Toc382226085"/>
      <w:bookmarkStart w:id="4559" w:name="_Toc382226975"/>
      <w:bookmarkStart w:id="4560" w:name="_Toc382241275"/>
      <w:bookmarkStart w:id="4561" w:name="_Toc382242174"/>
      <w:bookmarkStart w:id="4562" w:name="_Toc382407602"/>
      <w:bookmarkStart w:id="4563" w:name="_Toc382408487"/>
      <w:bookmarkStart w:id="4564" w:name="_Toc382409374"/>
      <w:bookmarkStart w:id="4565" w:name="_Toc382410929"/>
      <w:bookmarkStart w:id="4566" w:name="_Toc382469604"/>
      <w:bookmarkStart w:id="4567" w:name="_Toc382470490"/>
      <w:bookmarkStart w:id="4568" w:name="_Toc382471379"/>
      <w:bookmarkStart w:id="4569" w:name="_Toc382472268"/>
      <w:bookmarkStart w:id="4570" w:name="_Toc382225195"/>
      <w:bookmarkStart w:id="4571" w:name="_Toc382226086"/>
      <w:bookmarkStart w:id="4572" w:name="_Toc382226976"/>
      <w:bookmarkStart w:id="4573" w:name="_Toc382241276"/>
      <w:bookmarkStart w:id="4574" w:name="_Toc382242175"/>
      <w:bookmarkStart w:id="4575" w:name="_Toc382407603"/>
      <w:bookmarkStart w:id="4576" w:name="_Toc382408488"/>
      <w:bookmarkStart w:id="4577" w:name="_Toc382409375"/>
      <w:bookmarkStart w:id="4578" w:name="_Toc382410930"/>
      <w:bookmarkStart w:id="4579" w:name="_Toc382469605"/>
      <w:bookmarkStart w:id="4580" w:name="_Toc382470491"/>
      <w:bookmarkStart w:id="4581" w:name="_Toc382471380"/>
      <w:bookmarkStart w:id="4582" w:name="_Toc382472269"/>
      <w:bookmarkStart w:id="4583" w:name="_Toc382225196"/>
      <w:bookmarkStart w:id="4584" w:name="_Toc382226087"/>
      <w:bookmarkStart w:id="4585" w:name="_Toc382226977"/>
      <w:bookmarkStart w:id="4586" w:name="_Toc382241277"/>
      <w:bookmarkStart w:id="4587" w:name="_Toc382242176"/>
      <w:bookmarkStart w:id="4588" w:name="_Toc382407604"/>
      <w:bookmarkStart w:id="4589" w:name="_Toc382408489"/>
      <w:bookmarkStart w:id="4590" w:name="_Toc382409376"/>
      <w:bookmarkStart w:id="4591" w:name="_Toc382410931"/>
      <w:bookmarkStart w:id="4592" w:name="_Toc382469606"/>
      <w:bookmarkStart w:id="4593" w:name="_Toc382470492"/>
      <w:bookmarkStart w:id="4594" w:name="_Toc382471381"/>
      <w:bookmarkStart w:id="4595" w:name="_Toc382472270"/>
      <w:bookmarkStart w:id="4596" w:name="_Toc382225197"/>
      <w:bookmarkStart w:id="4597" w:name="_Toc382226088"/>
      <w:bookmarkStart w:id="4598" w:name="_Toc382226978"/>
      <w:bookmarkStart w:id="4599" w:name="_Toc382241278"/>
      <w:bookmarkStart w:id="4600" w:name="_Toc382242177"/>
      <w:bookmarkStart w:id="4601" w:name="_Toc382407605"/>
      <w:bookmarkStart w:id="4602" w:name="_Toc382408490"/>
      <w:bookmarkStart w:id="4603" w:name="_Toc382409377"/>
      <w:bookmarkStart w:id="4604" w:name="_Toc382410932"/>
      <w:bookmarkStart w:id="4605" w:name="_Toc382469607"/>
      <w:bookmarkStart w:id="4606" w:name="_Toc382470493"/>
      <w:bookmarkStart w:id="4607" w:name="_Toc382471382"/>
      <w:bookmarkStart w:id="4608" w:name="_Toc382472271"/>
      <w:bookmarkStart w:id="4609" w:name="_Toc382225198"/>
      <w:bookmarkStart w:id="4610" w:name="_Toc382226089"/>
      <w:bookmarkStart w:id="4611" w:name="_Toc382226979"/>
      <w:bookmarkStart w:id="4612" w:name="_Toc382241279"/>
      <w:bookmarkStart w:id="4613" w:name="_Toc382242178"/>
      <w:bookmarkStart w:id="4614" w:name="_Toc382407606"/>
      <w:bookmarkStart w:id="4615" w:name="_Toc382408491"/>
      <w:bookmarkStart w:id="4616" w:name="_Toc382409378"/>
      <w:bookmarkStart w:id="4617" w:name="_Toc382410933"/>
      <w:bookmarkStart w:id="4618" w:name="_Toc382469608"/>
      <w:bookmarkStart w:id="4619" w:name="_Toc382470494"/>
      <w:bookmarkStart w:id="4620" w:name="_Toc382471383"/>
      <w:bookmarkStart w:id="4621" w:name="_Toc382472272"/>
      <w:bookmarkStart w:id="4622" w:name="_Toc382225199"/>
      <w:bookmarkStart w:id="4623" w:name="_Toc382226090"/>
      <w:bookmarkStart w:id="4624" w:name="_Toc382226980"/>
      <w:bookmarkStart w:id="4625" w:name="_Toc382241280"/>
      <w:bookmarkStart w:id="4626" w:name="_Toc382242179"/>
      <w:bookmarkStart w:id="4627" w:name="_Toc382407607"/>
      <w:bookmarkStart w:id="4628" w:name="_Toc382408492"/>
      <w:bookmarkStart w:id="4629" w:name="_Toc382409379"/>
      <w:bookmarkStart w:id="4630" w:name="_Toc382410934"/>
      <w:bookmarkStart w:id="4631" w:name="_Toc382469609"/>
      <w:bookmarkStart w:id="4632" w:name="_Toc382470495"/>
      <w:bookmarkStart w:id="4633" w:name="_Toc382471384"/>
      <w:bookmarkStart w:id="4634" w:name="_Toc382472273"/>
      <w:bookmarkStart w:id="4635" w:name="_Toc382225200"/>
      <w:bookmarkStart w:id="4636" w:name="_Toc382226091"/>
      <w:bookmarkStart w:id="4637" w:name="_Toc382226981"/>
      <w:bookmarkStart w:id="4638" w:name="_Toc382241281"/>
      <w:bookmarkStart w:id="4639" w:name="_Toc382242180"/>
      <w:bookmarkStart w:id="4640" w:name="_Toc382407608"/>
      <w:bookmarkStart w:id="4641" w:name="_Toc382408493"/>
      <w:bookmarkStart w:id="4642" w:name="_Toc382409380"/>
      <w:bookmarkStart w:id="4643" w:name="_Toc382410935"/>
      <w:bookmarkStart w:id="4644" w:name="_Toc382469610"/>
      <w:bookmarkStart w:id="4645" w:name="_Toc382470496"/>
      <w:bookmarkStart w:id="4646" w:name="_Toc382471385"/>
      <w:bookmarkStart w:id="4647" w:name="_Toc382472274"/>
      <w:bookmarkStart w:id="4648" w:name="_Toc382225201"/>
      <w:bookmarkStart w:id="4649" w:name="_Toc382226092"/>
      <w:bookmarkStart w:id="4650" w:name="_Toc382226982"/>
      <w:bookmarkStart w:id="4651" w:name="_Toc382241282"/>
      <w:bookmarkStart w:id="4652" w:name="_Toc382242181"/>
      <w:bookmarkStart w:id="4653" w:name="_Toc382407609"/>
      <w:bookmarkStart w:id="4654" w:name="_Toc382408494"/>
      <w:bookmarkStart w:id="4655" w:name="_Toc382409381"/>
      <w:bookmarkStart w:id="4656" w:name="_Toc382410936"/>
      <w:bookmarkStart w:id="4657" w:name="_Toc382469611"/>
      <w:bookmarkStart w:id="4658" w:name="_Toc382470497"/>
      <w:bookmarkStart w:id="4659" w:name="_Toc382471386"/>
      <w:bookmarkStart w:id="4660" w:name="_Toc382472275"/>
      <w:bookmarkStart w:id="4661" w:name="_Toc382225202"/>
      <w:bookmarkStart w:id="4662" w:name="_Toc382226093"/>
      <w:bookmarkStart w:id="4663" w:name="_Toc382226983"/>
      <w:bookmarkStart w:id="4664" w:name="_Toc382241283"/>
      <w:bookmarkStart w:id="4665" w:name="_Toc382242182"/>
      <w:bookmarkStart w:id="4666" w:name="_Toc382407610"/>
      <w:bookmarkStart w:id="4667" w:name="_Toc382408495"/>
      <w:bookmarkStart w:id="4668" w:name="_Toc382409382"/>
      <w:bookmarkStart w:id="4669" w:name="_Toc382410937"/>
      <w:bookmarkStart w:id="4670" w:name="_Toc382469612"/>
      <w:bookmarkStart w:id="4671" w:name="_Toc382470498"/>
      <w:bookmarkStart w:id="4672" w:name="_Toc382471387"/>
      <w:bookmarkStart w:id="4673" w:name="_Toc382472276"/>
      <w:bookmarkStart w:id="4674" w:name="_Toc382225203"/>
      <w:bookmarkStart w:id="4675" w:name="_Toc382226094"/>
      <w:bookmarkStart w:id="4676" w:name="_Toc382226984"/>
      <w:bookmarkStart w:id="4677" w:name="_Toc382241284"/>
      <w:bookmarkStart w:id="4678" w:name="_Toc382242183"/>
      <w:bookmarkStart w:id="4679" w:name="_Toc382407611"/>
      <w:bookmarkStart w:id="4680" w:name="_Toc382408496"/>
      <w:bookmarkStart w:id="4681" w:name="_Toc382409383"/>
      <w:bookmarkStart w:id="4682" w:name="_Toc382410938"/>
      <w:bookmarkStart w:id="4683" w:name="_Toc382469613"/>
      <w:bookmarkStart w:id="4684" w:name="_Toc382470499"/>
      <w:bookmarkStart w:id="4685" w:name="_Toc382471388"/>
      <w:bookmarkStart w:id="4686" w:name="_Toc382472277"/>
      <w:bookmarkStart w:id="4687" w:name="_Toc382225204"/>
      <w:bookmarkStart w:id="4688" w:name="_Toc382226095"/>
      <w:bookmarkStart w:id="4689" w:name="_Toc382226985"/>
      <w:bookmarkStart w:id="4690" w:name="_Toc382241285"/>
      <w:bookmarkStart w:id="4691" w:name="_Toc382242184"/>
      <w:bookmarkStart w:id="4692" w:name="_Toc382407612"/>
      <w:bookmarkStart w:id="4693" w:name="_Toc382408497"/>
      <w:bookmarkStart w:id="4694" w:name="_Toc382409384"/>
      <w:bookmarkStart w:id="4695" w:name="_Toc382410939"/>
      <w:bookmarkStart w:id="4696" w:name="_Toc382469614"/>
      <w:bookmarkStart w:id="4697" w:name="_Toc382470500"/>
      <w:bookmarkStart w:id="4698" w:name="_Toc382471389"/>
      <w:bookmarkStart w:id="4699" w:name="_Toc382472278"/>
      <w:bookmarkStart w:id="4700" w:name="_Toc382225205"/>
      <w:bookmarkStart w:id="4701" w:name="_Toc382226096"/>
      <w:bookmarkStart w:id="4702" w:name="_Toc382226986"/>
      <w:bookmarkStart w:id="4703" w:name="_Toc382241286"/>
      <w:bookmarkStart w:id="4704" w:name="_Toc382242185"/>
      <w:bookmarkStart w:id="4705" w:name="_Toc382407613"/>
      <w:bookmarkStart w:id="4706" w:name="_Toc382408498"/>
      <w:bookmarkStart w:id="4707" w:name="_Toc382409385"/>
      <w:bookmarkStart w:id="4708" w:name="_Toc382410940"/>
      <w:bookmarkStart w:id="4709" w:name="_Toc382469615"/>
      <w:bookmarkStart w:id="4710" w:name="_Toc382470501"/>
      <w:bookmarkStart w:id="4711" w:name="_Toc382471390"/>
      <w:bookmarkStart w:id="4712" w:name="_Toc382472279"/>
      <w:bookmarkStart w:id="4713" w:name="_Toc382225206"/>
      <w:bookmarkStart w:id="4714" w:name="_Toc382226097"/>
      <w:bookmarkStart w:id="4715" w:name="_Toc382226987"/>
      <w:bookmarkStart w:id="4716" w:name="_Toc382241287"/>
      <w:bookmarkStart w:id="4717" w:name="_Toc382242186"/>
      <w:bookmarkStart w:id="4718" w:name="_Toc382407614"/>
      <w:bookmarkStart w:id="4719" w:name="_Toc382408499"/>
      <w:bookmarkStart w:id="4720" w:name="_Toc382409386"/>
      <w:bookmarkStart w:id="4721" w:name="_Toc382410941"/>
      <w:bookmarkStart w:id="4722" w:name="_Toc382469616"/>
      <w:bookmarkStart w:id="4723" w:name="_Toc382470502"/>
      <w:bookmarkStart w:id="4724" w:name="_Toc382471391"/>
      <w:bookmarkStart w:id="4725" w:name="_Toc382472280"/>
      <w:bookmarkStart w:id="4726" w:name="_Toc382225207"/>
      <w:bookmarkStart w:id="4727" w:name="_Toc382226098"/>
      <w:bookmarkStart w:id="4728" w:name="_Toc382226988"/>
      <w:bookmarkStart w:id="4729" w:name="_Toc382241288"/>
      <w:bookmarkStart w:id="4730" w:name="_Toc382242187"/>
      <w:bookmarkStart w:id="4731" w:name="_Toc382407615"/>
      <w:bookmarkStart w:id="4732" w:name="_Toc382408500"/>
      <w:bookmarkStart w:id="4733" w:name="_Toc382409387"/>
      <w:bookmarkStart w:id="4734" w:name="_Toc382410942"/>
      <w:bookmarkStart w:id="4735" w:name="_Toc382469617"/>
      <w:bookmarkStart w:id="4736" w:name="_Toc382470503"/>
      <w:bookmarkStart w:id="4737" w:name="_Toc382471392"/>
      <w:bookmarkStart w:id="4738" w:name="_Toc382472281"/>
      <w:bookmarkStart w:id="4739" w:name="_Toc382225208"/>
      <w:bookmarkStart w:id="4740" w:name="_Toc382226099"/>
      <w:bookmarkStart w:id="4741" w:name="_Toc382226989"/>
      <w:bookmarkStart w:id="4742" w:name="_Toc382241289"/>
      <w:bookmarkStart w:id="4743" w:name="_Toc382242188"/>
      <w:bookmarkStart w:id="4744" w:name="_Toc382407616"/>
      <w:bookmarkStart w:id="4745" w:name="_Toc382408501"/>
      <w:bookmarkStart w:id="4746" w:name="_Toc382409388"/>
      <w:bookmarkStart w:id="4747" w:name="_Toc382410943"/>
      <w:bookmarkStart w:id="4748" w:name="_Toc382469618"/>
      <w:bookmarkStart w:id="4749" w:name="_Toc382470504"/>
      <w:bookmarkStart w:id="4750" w:name="_Toc382471393"/>
      <w:bookmarkStart w:id="4751" w:name="_Toc382472282"/>
      <w:bookmarkStart w:id="4752" w:name="_Toc382225209"/>
      <w:bookmarkStart w:id="4753" w:name="_Toc382226100"/>
      <w:bookmarkStart w:id="4754" w:name="_Toc382226990"/>
      <w:bookmarkStart w:id="4755" w:name="_Toc382241290"/>
      <w:bookmarkStart w:id="4756" w:name="_Toc382242189"/>
      <w:bookmarkStart w:id="4757" w:name="_Toc382407617"/>
      <w:bookmarkStart w:id="4758" w:name="_Toc382408502"/>
      <w:bookmarkStart w:id="4759" w:name="_Toc382409389"/>
      <w:bookmarkStart w:id="4760" w:name="_Toc382410944"/>
      <w:bookmarkStart w:id="4761" w:name="_Toc382469619"/>
      <w:bookmarkStart w:id="4762" w:name="_Toc382470505"/>
      <w:bookmarkStart w:id="4763" w:name="_Toc382471394"/>
      <w:bookmarkStart w:id="4764" w:name="_Toc382472283"/>
      <w:bookmarkStart w:id="4765" w:name="_Toc382225210"/>
      <w:bookmarkStart w:id="4766" w:name="_Toc382226101"/>
      <w:bookmarkStart w:id="4767" w:name="_Toc382226991"/>
      <w:bookmarkStart w:id="4768" w:name="_Toc382241291"/>
      <w:bookmarkStart w:id="4769" w:name="_Toc382242190"/>
      <w:bookmarkStart w:id="4770" w:name="_Toc382407618"/>
      <w:bookmarkStart w:id="4771" w:name="_Toc382408503"/>
      <w:bookmarkStart w:id="4772" w:name="_Toc382409390"/>
      <w:bookmarkStart w:id="4773" w:name="_Toc382410945"/>
      <w:bookmarkStart w:id="4774" w:name="_Toc382469620"/>
      <w:bookmarkStart w:id="4775" w:name="_Toc382470506"/>
      <w:bookmarkStart w:id="4776" w:name="_Toc382471395"/>
      <w:bookmarkStart w:id="4777" w:name="_Toc382472284"/>
      <w:bookmarkStart w:id="4778" w:name="_Toc382225211"/>
      <w:bookmarkStart w:id="4779" w:name="_Toc382226102"/>
      <w:bookmarkStart w:id="4780" w:name="_Toc382226992"/>
      <w:bookmarkStart w:id="4781" w:name="_Toc382241292"/>
      <w:bookmarkStart w:id="4782" w:name="_Toc382242191"/>
      <w:bookmarkStart w:id="4783" w:name="_Toc382407619"/>
      <w:bookmarkStart w:id="4784" w:name="_Toc382408504"/>
      <w:bookmarkStart w:id="4785" w:name="_Toc382409391"/>
      <w:bookmarkStart w:id="4786" w:name="_Toc382410946"/>
      <w:bookmarkStart w:id="4787" w:name="_Toc382469621"/>
      <w:bookmarkStart w:id="4788" w:name="_Toc382470507"/>
      <w:bookmarkStart w:id="4789" w:name="_Toc382471396"/>
      <w:bookmarkStart w:id="4790" w:name="_Toc382472285"/>
      <w:bookmarkStart w:id="4791" w:name="_Toc382225212"/>
      <w:bookmarkStart w:id="4792" w:name="_Toc382226103"/>
      <w:bookmarkStart w:id="4793" w:name="_Toc382226993"/>
      <w:bookmarkStart w:id="4794" w:name="_Toc382241293"/>
      <w:bookmarkStart w:id="4795" w:name="_Toc382242192"/>
      <w:bookmarkStart w:id="4796" w:name="_Toc382407620"/>
      <w:bookmarkStart w:id="4797" w:name="_Toc382408505"/>
      <w:bookmarkStart w:id="4798" w:name="_Toc382409392"/>
      <w:bookmarkStart w:id="4799" w:name="_Toc382410947"/>
      <w:bookmarkStart w:id="4800" w:name="_Toc382469622"/>
      <w:bookmarkStart w:id="4801" w:name="_Toc382470508"/>
      <w:bookmarkStart w:id="4802" w:name="_Toc382471397"/>
      <w:bookmarkStart w:id="4803" w:name="_Toc382472286"/>
      <w:bookmarkStart w:id="4804" w:name="_Toc382225213"/>
      <w:bookmarkStart w:id="4805" w:name="_Toc382226104"/>
      <w:bookmarkStart w:id="4806" w:name="_Toc382226994"/>
      <w:bookmarkStart w:id="4807" w:name="_Toc382241294"/>
      <w:bookmarkStart w:id="4808" w:name="_Toc382242193"/>
      <w:bookmarkStart w:id="4809" w:name="_Toc382407621"/>
      <w:bookmarkStart w:id="4810" w:name="_Toc382408506"/>
      <w:bookmarkStart w:id="4811" w:name="_Toc382409393"/>
      <w:bookmarkStart w:id="4812" w:name="_Toc382410948"/>
      <w:bookmarkStart w:id="4813" w:name="_Toc382469623"/>
      <w:bookmarkStart w:id="4814" w:name="_Toc382470509"/>
      <w:bookmarkStart w:id="4815" w:name="_Toc382471398"/>
      <w:bookmarkStart w:id="4816" w:name="_Toc382472287"/>
      <w:bookmarkStart w:id="4817" w:name="_Toc382225214"/>
      <w:bookmarkStart w:id="4818" w:name="_Toc382226105"/>
      <w:bookmarkStart w:id="4819" w:name="_Toc382226995"/>
      <w:bookmarkStart w:id="4820" w:name="_Toc382241295"/>
      <w:bookmarkStart w:id="4821" w:name="_Toc382242194"/>
      <w:bookmarkStart w:id="4822" w:name="_Toc382407622"/>
      <w:bookmarkStart w:id="4823" w:name="_Toc382408507"/>
      <w:bookmarkStart w:id="4824" w:name="_Toc382409394"/>
      <w:bookmarkStart w:id="4825" w:name="_Toc382410949"/>
      <w:bookmarkStart w:id="4826" w:name="_Toc382469624"/>
      <w:bookmarkStart w:id="4827" w:name="_Toc382470510"/>
      <w:bookmarkStart w:id="4828" w:name="_Toc382471399"/>
      <w:bookmarkStart w:id="4829" w:name="_Toc382472288"/>
      <w:bookmarkStart w:id="4830" w:name="_Toc382225215"/>
      <w:bookmarkStart w:id="4831" w:name="_Toc382226106"/>
      <w:bookmarkStart w:id="4832" w:name="_Toc382226996"/>
      <w:bookmarkStart w:id="4833" w:name="_Toc382241296"/>
      <w:bookmarkStart w:id="4834" w:name="_Toc382242195"/>
      <w:bookmarkStart w:id="4835" w:name="_Toc382407623"/>
      <w:bookmarkStart w:id="4836" w:name="_Toc382408508"/>
      <w:bookmarkStart w:id="4837" w:name="_Toc382409395"/>
      <w:bookmarkStart w:id="4838" w:name="_Toc382410950"/>
      <w:bookmarkStart w:id="4839" w:name="_Toc382469625"/>
      <w:bookmarkStart w:id="4840" w:name="_Toc382470511"/>
      <w:bookmarkStart w:id="4841" w:name="_Toc382471400"/>
      <w:bookmarkStart w:id="4842" w:name="_Toc382472289"/>
      <w:bookmarkStart w:id="4843" w:name="_Toc382225216"/>
      <w:bookmarkStart w:id="4844" w:name="_Toc382226107"/>
      <w:bookmarkStart w:id="4845" w:name="_Toc382226997"/>
      <w:bookmarkStart w:id="4846" w:name="_Toc382241297"/>
      <w:bookmarkStart w:id="4847" w:name="_Toc382242196"/>
      <w:bookmarkStart w:id="4848" w:name="_Toc382407624"/>
      <w:bookmarkStart w:id="4849" w:name="_Toc382408509"/>
      <w:bookmarkStart w:id="4850" w:name="_Toc382409396"/>
      <w:bookmarkStart w:id="4851" w:name="_Toc382410951"/>
      <w:bookmarkStart w:id="4852" w:name="_Toc382469626"/>
      <w:bookmarkStart w:id="4853" w:name="_Toc382470512"/>
      <w:bookmarkStart w:id="4854" w:name="_Toc382471401"/>
      <w:bookmarkStart w:id="4855" w:name="_Toc382472290"/>
      <w:bookmarkStart w:id="4856" w:name="_Toc382225217"/>
      <w:bookmarkStart w:id="4857" w:name="_Toc382226108"/>
      <w:bookmarkStart w:id="4858" w:name="_Toc382226998"/>
      <w:bookmarkStart w:id="4859" w:name="_Toc382241298"/>
      <w:bookmarkStart w:id="4860" w:name="_Toc382242197"/>
      <w:bookmarkStart w:id="4861" w:name="_Toc382407625"/>
      <w:bookmarkStart w:id="4862" w:name="_Toc382408510"/>
      <w:bookmarkStart w:id="4863" w:name="_Toc382409397"/>
      <w:bookmarkStart w:id="4864" w:name="_Toc382410952"/>
      <w:bookmarkStart w:id="4865" w:name="_Toc382469627"/>
      <w:bookmarkStart w:id="4866" w:name="_Toc382470513"/>
      <w:bookmarkStart w:id="4867" w:name="_Toc382471402"/>
      <w:bookmarkStart w:id="4868" w:name="_Toc382472291"/>
      <w:bookmarkStart w:id="4869" w:name="_Toc382225218"/>
      <w:bookmarkStart w:id="4870" w:name="_Toc382226109"/>
      <w:bookmarkStart w:id="4871" w:name="_Toc382226999"/>
      <w:bookmarkStart w:id="4872" w:name="_Toc382241299"/>
      <w:bookmarkStart w:id="4873" w:name="_Toc382242198"/>
      <w:bookmarkStart w:id="4874" w:name="_Toc382407626"/>
      <w:bookmarkStart w:id="4875" w:name="_Toc382408511"/>
      <w:bookmarkStart w:id="4876" w:name="_Toc382409398"/>
      <w:bookmarkStart w:id="4877" w:name="_Toc382410953"/>
      <w:bookmarkStart w:id="4878" w:name="_Toc382469628"/>
      <w:bookmarkStart w:id="4879" w:name="_Toc382470514"/>
      <w:bookmarkStart w:id="4880" w:name="_Toc382471403"/>
      <w:bookmarkStart w:id="4881" w:name="_Toc382472292"/>
      <w:bookmarkStart w:id="4882" w:name="_Toc382225219"/>
      <w:bookmarkStart w:id="4883" w:name="_Toc382226110"/>
      <w:bookmarkStart w:id="4884" w:name="_Toc382227000"/>
      <w:bookmarkStart w:id="4885" w:name="_Toc382241300"/>
      <w:bookmarkStart w:id="4886" w:name="_Toc382242199"/>
      <w:bookmarkStart w:id="4887" w:name="_Toc382407627"/>
      <w:bookmarkStart w:id="4888" w:name="_Toc382408512"/>
      <w:bookmarkStart w:id="4889" w:name="_Toc382409399"/>
      <w:bookmarkStart w:id="4890" w:name="_Toc382410954"/>
      <w:bookmarkStart w:id="4891" w:name="_Toc382469629"/>
      <w:bookmarkStart w:id="4892" w:name="_Toc382470515"/>
      <w:bookmarkStart w:id="4893" w:name="_Toc382471404"/>
      <w:bookmarkStart w:id="4894" w:name="_Toc382472293"/>
      <w:bookmarkStart w:id="4895" w:name="_Toc382225220"/>
      <w:bookmarkStart w:id="4896" w:name="_Toc382226111"/>
      <w:bookmarkStart w:id="4897" w:name="_Toc382227001"/>
      <w:bookmarkStart w:id="4898" w:name="_Toc382241301"/>
      <w:bookmarkStart w:id="4899" w:name="_Toc382242200"/>
      <w:bookmarkStart w:id="4900" w:name="_Toc382407628"/>
      <w:bookmarkStart w:id="4901" w:name="_Toc382408513"/>
      <w:bookmarkStart w:id="4902" w:name="_Toc382409400"/>
      <w:bookmarkStart w:id="4903" w:name="_Toc382410955"/>
      <w:bookmarkStart w:id="4904" w:name="_Toc382469630"/>
      <w:bookmarkStart w:id="4905" w:name="_Toc382470516"/>
      <w:bookmarkStart w:id="4906" w:name="_Toc382471405"/>
      <w:bookmarkStart w:id="4907" w:name="_Toc382472294"/>
      <w:bookmarkStart w:id="4908" w:name="_Toc382225221"/>
      <w:bookmarkStart w:id="4909" w:name="_Toc382226112"/>
      <w:bookmarkStart w:id="4910" w:name="_Toc382227002"/>
      <w:bookmarkStart w:id="4911" w:name="_Toc382241302"/>
      <w:bookmarkStart w:id="4912" w:name="_Toc382242201"/>
      <w:bookmarkStart w:id="4913" w:name="_Toc382407629"/>
      <w:bookmarkStart w:id="4914" w:name="_Toc382408514"/>
      <w:bookmarkStart w:id="4915" w:name="_Toc382409401"/>
      <w:bookmarkStart w:id="4916" w:name="_Toc382410956"/>
      <w:bookmarkStart w:id="4917" w:name="_Toc382469631"/>
      <w:bookmarkStart w:id="4918" w:name="_Toc382470517"/>
      <w:bookmarkStart w:id="4919" w:name="_Toc382471406"/>
      <w:bookmarkStart w:id="4920" w:name="_Toc382472295"/>
      <w:bookmarkStart w:id="4921" w:name="_Toc382225222"/>
      <w:bookmarkStart w:id="4922" w:name="_Toc382226113"/>
      <w:bookmarkStart w:id="4923" w:name="_Toc382227003"/>
      <w:bookmarkStart w:id="4924" w:name="_Toc382241303"/>
      <w:bookmarkStart w:id="4925" w:name="_Toc382242202"/>
      <w:bookmarkStart w:id="4926" w:name="_Toc382407630"/>
      <w:bookmarkStart w:id="4927" w:name="_Toc382408515"/>
      <w:bookmarkStart w:id="4928" w:name="_Toc382409402"/>
      <w:bookmarkStart w:id="4929" w:name="_Toc382410957"/>
      <w:bookmarkStart w:id="4930" w:name="_Toc382469632"/>
      <w:bookmarkStart w:id="4931" w:name="_Toc382470518"/>
      <w:bookmarkStart w:id="4932" w:name="_Toc382471407"/>
      <w:bookmarkStart w:id="4933" w:name="_Toc382472296"/>
      <w:bookmarkStart w:id="4934" w:name="_Toc382225223"/>
      <w:bookmarkStart w:id="4935" w:name="_Toc382226114"/>
      <w:bookmarkStart w:id="4936" w:name="_Toc382227004"/>
      <w:bookmarkStart w:id="4937" w:name="_Toc382241304"/>
      <w:bookmarkStart w:id="4938" w:name="_Toc382242203"/>
      <w:bookmarkStart w:id="4939" w:name="_Toc382407631"/>
      <w:bookmarkStart w:id="4940" w:name="_Toc382408516"/>
      <w:bookmarkStart w:id="4941" w:name="_Toc382409403"/>
      <w:bookmarkStart w:id="4942" w:name="_Toc382410958"/>
      <w:bookmarkStart w:id="4943" w:name="_Toc382469633"/>
      <w:bookmarkStart w:id="4944" w:name="_Toc382470519"/>
      <w:bookmarkStart w:id="4945" w:name="_Toc382471408"/>
      <w:bookmarkStart w:id="4946" w:name="_Toc382472297"/>
      <w:bookmarkStart w:id="4947" w:name="_Toc382225224"/>
      <w:bookmarkStart w:id="4948" w:name="_Toc382226115"/>
      <w:bookmarkStart w:id="4949" w:name="_Toc382227005"/>
      <w:bookmarkStart w:id="4950" w:name="_Toc382241305"/>
      <w:bookmarkStart w:id="4951" w:name="_Toc382242204"/>
      <w:bookmarkStart w:id="4952" w:name="_Toc382407632"/>
      <w:bookmarkStart w:id="4953" w:name="_Toc382408517"/>
      <w:bookmarkStart w:id="4954" w:name="_Toc382409404"/>
      <w:bookmarkStart w:id="4955" w:name="_Toc382410959"/>
      <w:bookmarkStart w:id="4956" w:name="_Toc382469634"/>
      <w:bookmarkStart w:id="4957" w:name="_Toc382470520"/>
      <w:bookmarkStart w:id="4958" w:name="_Toc382471409"/>
      <w:bookmarkStart w:id="4959" w:name="_Toc382472298"/>
      <w:bookmarkStart w:id="4960" w:name="_Toc382225225"/>
      <w:bookmarkStart w:id="4961" w:name="_Toc382226116"/>
      <w:bookmarkStart w:id="4962" w:name="_Toc382227006"/>
      <w:bookmarkStart w:id="4963" w:name="_Toc382241306"/>
      <w:bookmarkStart w:id="4964" w:name="_Toc382242205"/>
      <w:bookmarkStart w:id="4965" w:name="_Toc382407633"/>
      <w:bookmarkStart w:id="4966" w:name="_Toc382408518"/>
      <w:bookmarkStart w:id="4967" w:name="_Toc382409405"/>
      <w:bookmarkStart w:id="4968" w:name="_Toc382410960"/>
      <w:bookmarkStart w:id="4969" w:name="_Toc382469635"/>
      <w:bookmarkStart w:id="4970" w:name="_Toc382470521"/>
      <w:bookmarkStart w:id="4971" w:name="_Toc382471410"/>
      <w:bookmarkStart w:id="4972" w:name="_Toc382472299"/>
      <w:bookmarkStart w:id="4973" w:name="_Toc382225226"/>
      <w:bookmarkStart w:id="4974" w:name="_Toc382226117"/>
      <w:bookmarkStart w:id="4975" w:name="_Toc382227007"/>
      <w:bookmarkStart w:id="4976" w:name="_Toc382241307"/>
      <w:bookmarkStart w:id="4977" w:name="_Toc382242206"/>
      <w:bookmarkStart w:id="4978" w:name="_Toc382407634"/>
      <w:bookmarkStart w:id="4979" w:name="_Toc382408519"/>
      <w:bookmarkStart w:id="4980" w:name="_Toc382409406"/>
      <w:bookmarkStart w:id="4981" w:name="_Toc382410961"/>
      <w:bookmarkStart w:id="4982" w:name="_Toc382469636"/>
      <w:bookmarkStart w:id="4983" w:name="_Toc382470522"/>
      <w:bookmarkStart w:id="4984" w:name="_Toc382471411"/>
      <w:bookmarkStart w:id="4985" w:name="_Toc382472300"/>
      <w:bookmarkStart w:id="4986" w:name="_Toc382225227"/>
      <w:bookmarkStart w:id="4987" w:name="_Toc382226118"/>
      <w:bookmarkStart w:id="4988" w:name="_Toc382227008"/>
      <w:bookmarkStart w:id="4989" w:name="_Toc382241308"/>
      <w:bookmarkStart w:id="4990" w:name="_Toc382242207"/>
      <w:bookmarkStart w:id="4991" w:name="_Toc382407635"/>
      <w:bookmarkStart w:id="4992" w:name="_Toc382408520"/>
      <w:bookmarkStart w:id="4993" w:name="_Toc382409407"/>
      <w:bookmarkStart w:id="4994" w:name="_Toc382410962"/>
      <w:bookmarkStart w:id="4995" w:name="_Toc382469637"/>
      <w:bookmarkStart w:id="4996" w:name="_Toc382470523"/>
      <w:bookmarkStart w:id="4997" w:name="_Toc382471412"/>
      <w:bookmarkStart w:id="4998" w:name="_Toc382472301"/>
      <w:bookmarkStart w:id="4999" w:name="_Toc382225228"/>
      <w:bookmarkStart w:id="5000" w:name="_Toc382226119"/>
      <w:bookmarkStart w:id="5001" w:name="_Toc382227009"/>
      <w:bookmarkStart w:id="5002" w:name="_Toc382241309"/>
      <w:bookmarkStart w:id="5003" w:name="_Toc382242208"/>
      <w:bookmarkStart w:id="5004" w:name="_Toc382407636"/>
      <w:bookmarkStart w:id="5005" w:name="_Toc382408521"/>
      <w:bookmarkStart w:id="5006" w:name="_Toc382409408"/>
      <w:bookmarkStart w:id="5007" w:name="_Toc382410963"/>
      <w:bookmarkStart w:id="5008" w:name="_Toc382469638"/>
      <w:bookmarkStart w:id="5009" w:name="_Toc382470524"/>
      <w:bookmarkStart w:id="5010" w:name="_Toc382471413"/>
      <w:bookmarkStart w:id="5011" w:name="_Toc382472302"/>
      <w:bookmarkStart w:id="5012" w:name="_Toc382225229"/>
      <w:bookmarkStart w:id="5013" w:name="_Toc382226120"/>
      <w:bookmarkStart w:id="5014" w:name="_Toc382227010"/>
      <w:bookmarkStart w:id="5015" w:name="_Toc382241310"/>
      <w:bookmarkStart w:id="5016" w:name="_Toc382242209"/>
      <w:bookmarkStart w:id="5017" w:name="_Toc382407637"/>
      <w:bookmarkStart w:id="5018" w:name="_Toc382408522"/>
      <w:bookmarkStart w:id="5019" w:name="_Toc382409409"/>
      <w:bookmarkStart w:id="5020" w:name="_Toc382410964"/>
      <w:bookmarkStart w:id="5021" w:name="_Toc382469639"/>
      <w:bookmarkStart w:id="5022" w:name="_Toc382470525"/>
      <w:bookmarkStart w:id="5023" w:name="_Toc382471414"/>
      <w:bookmarkStart w:id="5024" w:name="_Toc382472303"/>
      <w:bookmarkStart w:id="5025" w:name="_Toc382225230"/>
      <w:bookmarkStart w:id="5026" w:name="_Toc382226121"/>
      <w:bookmarkStart w:id="5027" w:name="_Toc382227011"/>
      <w:bookmarkStart w:id="5028" w:name="_Toc382241311"/>
      <w:bookmarkStart w:id="5029" w:name="_Toc382242210"/>
      <w:bookmarkStart w:id="5030" w:name="_Toc382407638"/>
      <w:bookmarkStart w:id="5031" w:name="_Toc382408523"/>
      <w:bookmarkStart w:id="5032" w:name="_Toc382409410"/>
      <w:bookmarkStart w:id="5033" w:name="_Toc382410965"/>
      <w:bookmarkStart w:id="5034" w:name="_Toc382469640"/>
      <w:bookmarkStart w:id="5035" w:name="_Toc382470526"/>
      <w:bookmarkStart w:id="5036" w:name="_Toc382471415"/>
      <w:bookmarkStart w:id="5037" w:name="_Toc382472304"/>
      <w:bookmarkStart w:id="5038" w:name="_Toc382225231"/>
      <w:bookmarkStart w:id="5039" w:name="_Toc382226122"/>
      <w:bookmarkStart w:id="5040" w:name="_Toc382227012"/>
      <w:bookmarkStart w:id="5041" w:name="_Toc382241312"/>
      <w:bookmarkStart w:id="5042" w:name="_Toc382242211"/>
      <w:bookmarkStart w:id="5043" w:name="_Toc382407639"/>
      <w:bookmarkStart w:id="5044" w:name="_Toc382408524"/>
      <w:bookmarkStart w:id="5045" w:name="_Toc382409411"/>
      <w:bookmarkStart w:id="5046" w:name="_Toc382410966"/>
      <w:bookmarkStart w:id="5047" w:name="_Toc382469641"/>
      <w:bookmarkStart w:id="5048" w:name="_Toc382470527"/>
      <w:bookmarkStart w:id="5049" w:name="_Toc382471416"/>
      <w:bookmarkStart w:id="5050" w:name="_Toc382472305"/>
      <w:bookmarkStart w:id="5051" w:name="_Toc382225232"/>
      <w:bookmarkStart w:id="5052" w:name="_Toc382226123"/>
      <w:bookmarkStart w:id="5053" w:name="_Toc382227013"/>
      <w:bookmarkStart w:id="5054" w:name="_Toc382241313"/>
      <w:bookmarkStart w:id="5055" w:name="_Toc382242212"/>
      <w:bookmarkStart w:id="5056" w:name="_Toc382407640"/>
      <w:bookmarkStart w:id="5057" w:name="_Toc382408525"/>
      <w:bookmarkStart w:id="5058" w:name="_Toc382409412"/>
      <w:bookmarkStart w:id="5059" w:name="_Toc382410967"/>
      <w:bookmarkStart w:id="5060" w:name="_Toc382469642"/>
      <w:bookmarkStart w:id="5061" w:name="_Toc382470528"/>
      <w:bookmarkStart w:id="5062" w:name="_Toc382471417"/>
      <w:bookmarkStart w:id="5063" w:name="_Toc382472306"/>
      <w:bookmarkStart w:id="5064" w:name="_Toc382225233"/>
      <w:bookmarkStart w:id="5065" w:name="_Toc382226124"/>
      <w:bookmarkStart w:id="5066" w:name="_Toc382227014"/>
      <w:bookmarkStart w:id="5067" w:name="_Toc382241314"/>
      <w:bookmarkStart w:id="5068" w:name="_Toc382242213"/>
      <w:bookmarkStart w:id="5069" w:name="_Toc382407641"/>
      <w:bookmarkStart w:id="5070" w:name="_Toc382408526"/>
      <w:bookmarkStart w:id="5071" w:name="_Toc382409413"/>
      <w:bookmarkStart w:id="5072" w:name="_Toc382410968"/>
      <w:bookmarkStart w:id="5073" w:name="_Toc382469643"/>
      <w:bookmarkStart w:id="5074" w:name="_Toc382470529"/>
      <w:bookmarkStart w:id="5075" w:name="_Toc382471418"/>
      <w:bookmarkStart w:id="5076" w:name="_Toc382472307"/>
      <w:bookmarkStart w:id="5077" w:name="_Toc382225234"/>
      <w:bookmarkStart w:id="5078" w:name="_Toc382226125"/>
      <w:bookmarkStart w:id="5079" w:name="_Toc382227015"/>
      <w:bookmarkStart w:id="5080" w:name="_Toc382241315"/>
      <w:bookmarkStart w:id="5081" w:name="_Toc382242214"/>
      <w:bookmarkStart w:id="5082" w:name="_Toc382407642"/>
      <w:bookmarkStart w:id="5083" w:name="_Toc382408527"/>
      <w:bookmarkStart w:id="5084" w:name="_Toc382409414"/>
      <w:bookmarkStart w:id="5085" w:name="_Toc382410969"/>
      <w:bookmarkStart w:id="5086" w:name="_Toc382469644"/>
      <w:bookmarkStart w:id="5087" w:name="_Toc382470530"/>
      <w:bookmarkStart w:id="5088" w:name="_Toc382471419"/>
      <w:bookmarkStart w:id="5089" w:name="_Toc382472308"/>
      <w:bookmarkStart w:id="5090" w:name="_Toc382225235"/>
      <w:bookmarkStart w:id="5091" w:name="_Toc382226126"/>
      <w:bookmarkStart w:id="5092" w:name="_Toc382227016"/>
      <w:bookmarkStart w:id="5093" w:name="_Toc382241316"/>
      <w:bookmarkStart w:id="5094" w:name="_Toc382242215"/>
      <w:bookmarkStart w:id="5095" w:name="_Toc382407643"/>
      <w:bookmarkStart w:id="5096" w:name="_Toc382408528"/>
      <w:bookmarkStart w:id="5097" w:name="_Toc382409415"/>
      <w:bookmarkStart w:id="5098" w:name="_Toc382410970"/>
      <w:bookmarkStart w:id="5099" w:name="_Toc382469645"/>
      <w:bookmarkStart w:id="5100" w:name="_Toc382470531"/>
      <w:bookmarkStart w:id="5101" w:name="_Toc382471420"/>
      <w:bookmarkStart w:id="5102" w:name="_Toc382472309"/>
      <w:bookmarkStart w:id="5103" w:name="_Toc382225236"/>
      <w:bookmarkStart w:id="5104" w:name="_Toc382226127"/>
      <w:bookmarkStart w:id="5105" w:name="_Toc382227017"/>
      <w:bookmarkStart w:id="5106" w:name="_Toc382241317"/>
      <w:bookmarkStart w:id="5107" w:name="_Toc382242216"/>
      <w:bookmarkStart w:id="5108" w:name="_Toc382407644"/>
      <w:bookmarkStart w:id="5109" w:name="_Toc382408529"/>
      <w:bookmarkStart w:id="5110" w:name="_Toc382409416"/>
      <w:bookmarkStart w:id="5111" w:name="_Toc382410971"/>
      <w:bookmarkStart w:id="5112" w:name="_Toc382469646"/>
      <w:bookmarkStart w:id="5113" w:name="_Toc382470532"/>
      <w:bookmarkStart w:id="5114" w:name="_Toc382471421"/>
      <w:bookmarkStart w:id="5115" w:name="_Toc382472310"/>
      <w:bookmarkStart w:id="5116" w:name="_Toc382225237"/>
      <w:bookmarkStart w:id="5117" w:name="_Toc382226128"/>
      <w:bookmarkStart w:id="5118" w:name="_Toc382227018"/>
      <w:bookmarkStart w:id="5119" w:name="_Toc382241318"/>
      <w:bookmarkStart w:id="5120" w:name="_Toc382242217"/>
      <w:bookmarkStart w:id="5121" w:name="_Toc382407645"/>
      <w:bookmarkStart w:id="5122" w:name="_Toc382408530"/>
      <w:bookmarkStart w:id="5123" w:name="_Toc382409417"/>
      <w:bookmarkStart w:id="5124" w:name="_Toc382410972"/>
      <w:bookmarkStart w:id="5125" w:name="_Toc382469647"/>
      <w:bookmarkStart w:id="5126" w:name="_Toc382470533"/>
      <w:bookmarkStart w:id="5127" w:name="_Toc382471422"/>
      <w:bookmarkStart w:id="5128" w:name="_Toc382472311"/>
      <w:bookmarkStart w:id="5129" w:name="_Toc382225238"/>
      <w:bookmarkStart w:id="5130" w:name="_Toc382226129"/>
      <w:bookmarkStart w:id="5131" w:name="_Toc382227019"/>
      <w:bookmarkStart w:id="5132" w:name="_Toc382241319"/>
      <w:bookmarkStart w:id="5133" w:name="_Toc382242218"/>
      <w:bookmarkStart w:id="5134" w:name="_Toc382407646"/>
      <w:bookmarkStart w:id="5135" w:name="_Toc382408531"/>
      <w:bookmarkStart w:id="5136" w:name="_Toc382409418"/>
      <w:bookmarkStart w:id="5137" w:name="_Toc382410973"/>
      <w:bookmarkStart w:id="5138" w:name="_Toc382469648"/>
      <w:bookmarkStart w:id="5139" w:name="_Toc382470534"/>
      <w:bookmarkStart w:id="5140" w:name="_Toc382471423"/>
      <w:bookmarkStart w:id="5141" w:name="_Toc382472312"/>
      <w:bookmarkStart w:id="5142" w:name="_Toc382225239"/>
      <w:bookmarkStart w:id="5143" w:name="_Toc382226130"/>
      <w:bookmarkStart w:id="5144" w:name="_Toc382227020"/>
      <w:bookmarkStart w:id="5145" w:name="_Toc382241320"/>
      <w:bookmarkStart w:id="5146" w:name="_Toc382242219"/>
      <w:bookmarkStart w:id="5147" w:name="_Toc382407647"/>
      <w:bookmarkStart w:id="5148" w:name="_Toc382408532"/>
      <w:bookmarkStart w:id="5149" w:name="_Toc382409419"/>
      <w:bookmarkStart w:id="5150" w:name="_Toc382410974"/>
      <w:bookmarkStart w:id="5151" w:name="_Toc382469649"/>
      <w:bookmarkStart w:id="5152" w:name="_Toc382470535"/>
      <w:bookmarkStart w:id="5153" w:name="_Toc382471424"/>
      <w:bookmarkStart w:id="5154" w:name="_Toc382472313"/>
      <w:bookmarkStart w:id="5155" w:name="_Toc382225240"/>
      <w:bookmarkStart w:id="5156" w:name="_Toc382226131"/>
      <w:bookmarkStart w:id="5157" w:name="_Toc382227021"/>
      <w:bookmarkStart w:id="5158" w:name="_Toc382241321"/>
      <w:bookmarkStart w:id="5159" w:name="_Toc382242220"/>
      <w:bookmarkStart w:id="5160" w:name="_Toc382407648"/>
      <w:bookmarkStart w:id="5161" w:name="_Toc382408533"/>
      <w:bookmarkStart w:id="5162" w:name="_Toc382409420"/>
      <w:bookmarkStart w:id="5163" w:name="_Toc382410975"/>
      <w:bookmarkStart w:id="5164" w:name="_Toc382469650"/>
      <w:bookmarkStart w:id="5165" w:name="_Toc382470536"/>
      <w:bookmarkStart w:id="5166" w:name="_Toc382471425"/>
      <w:bookmarkStart w:id="5167" w:name="_Toc382472314"/>
      <w:bookmarkStart w:id="5168" w:name="_Toc382225241"/>
      <w:bookmarkStart w:id="5169" w:name="_Toc382226132"/>
      <w:bookmarkStart w:id="5170" w:name="_Toc382227022"/>
      <w:bookmarkStart w:id="5171" w:name="_Toc382241322"/>
      <w:bookmarkStart w:id="5172" w:name="_Toc382242221"/>
      <w:bookmarkStart w:id="5173" w:name="_Toc382407649"/>
      <w:bookmarkStart w:id="5174" w:name="_Toc382408534"/>
      <w:bookmarkStart w:id="5175" w:name="_Toc382409421"/>
      <w:bookmarkStart w:id="5176" w:name="_Toc382410976"/>
      <w:bookmarkStart w:id="5177" w:name="_Toc382469651"/>
      <w:bookmarkStart w:id="5178" w:name="_Toc382470537"/>
      <w:bookmarkStart w:id="5179" w:name="_Toc382471426"/>
      <w:bookmarkStart w:id="5180" w:name="_Toc382472315"/>
      <w:bookmarkStart w:id="5181" w:name="_Toc382225242"/>
      <w:bookmarkStart w:id="5182" w:name="_Toc382226133"/>
      <w:bookmarkStart w:id="5183" w:name="_Toc382227023"/>
      <w:bookmarkStart w:id="5184" w:name="_Toc382241323"/>
      <w:bookmarkStart w:id="5185" w:name="_Toc382242222"/>
      <w:bookmarkStart w:id="5186" w:name="_Toc382407650"/>
      <w:bookmarkStart w:id="5187" w:name="_Toc382408535"/>
      <w:bookmarkStart w:id="5188" w:name="_Toc382409422"/>
      <w:bookmarkStart w:id="5189" w:name="_Toc382410977"/>
      <w:bookmarkStart w:id="5190" w:name="_Toc382469652"/>
      <w:bookmarkStart w:id="5191" w:name="_Toc382470538"/>
      <w:bookmarkStart w:id="5192" w:name="_Toc382471427"/>
      <w:bookmarkStart w:id="5193" w:name="_Toc382472316"/>
      <w:bookmarkStart w:id="5194" w:name="_Toc382225243"/>
      <w:bookmarkStart w:id="5195" w:name="_Toc382226134"/>
      <w:bookmarkStart w:id="5196" w:name="_Toc382227024"/>
      <w:bookmarkStart w:id="5197" w:name="_Toc382241324"/>
      <w:bookmarkStart w:id="5198" w:name="_Toc382242223"/>
      <w:bookmarkStart w:id="5199" w:name="_Toc382407651"/>
      <w:bookmarkStart w:id="5200" w:name="_Toc382408536"/>
      <w:bookmarkStart w:id="5201" w:name="_Toc382409423"/>
      <w:bookmarkStart w:id="5202" w:name="_Toc382410978"/>
      <w:bookmarkStart w:id="5203" w:name="_Toc382469653"/>
      <w:bookmarkStart w:id="5204" w:name="_Toc382470539"/>
      <w:bookmarkStart w:id="5205" w:name="_Toc382471428"/>
      <w:bookmarkStart w:id="5206" w:name="_Toc382472317"/>
      <w:bookmarkStart w:id="5207" w:name="_Toc382225244"/>
      <w:bookmarkStart w:id="5208" w:name="_Toc382226135"/>
      <w:bookmarkStart w:id="5209" w:name="_Toc382227025"/>
      <w:bookmarkStart w:id="5210" w:name="_Toc382241325"/>
      <w:bookmarkStart w:id="5211" w:name="_Toc382242224"/>
      <w:bookmarkStart w:id="5212" w:name="_Toc382407652"/>
      <w:bookmarkStart w:id="5213" w:name="_Toc382408537"/>
      <w:bookmarkStart w:id="5214" w:name="_Toc382409424"/>
      <w:bookmarkStart w:id="5215" w:name="_Toc382410979"/>
      <w:bookmarkStart w:id="5216" w:name="_Toc382469654"/>
      <w:bookmarkStart w:id="5217" w:name="_Toc382470540"/>
      <w:bookmarkStart w:id="5218" w:name="_Toc382471429"/>
      <w:bookmarkStart w:id="5219" w:name="_Toc382472318"/>
      <w:bookmarkStart w:id="5220" w:name="_Toc382225245"/>
      <w:bookmarkStart w:id="5221" w:name="_Toc382226136"/>
      <w:bookmarkStart w:id="5222" w:name="_Toc382227026"/>
      <w:bookmarkStart w:id="5223" w:name="_Toc382241326"/>
      <w:bookmarkStart w:id="5224" w:name="_Toc382242225"/>
      <w:bookmarkStart w:id="5225" w:name="_Toc382407653"/>
      <w:bookmarkStart w:id="5226" w:name="_Toc382408538"/>
      <w:bookmarkStart w:id="5227" w:name="_Toc382409425"/>
      <w:bookmarkStart w:id="5228" w:name="_Toc382410980"/>
      <w:bookmarkStart w:id="5229" w:name="_Toc382469655"/>
      <w:bookmarkStart w:id="5230" w:name="_Toc382470541"/>
      <w:bookmarkStart w:id="5231" w:name="_Toc382471430"/>
      <w:bookmarkStart w:id="5232" w:name="_Toc382472319"/>
      <w:bookmarkStart w:id="5233" w:name="_Toc382225246"/>
      <w:bookmarkStart w:id="5234" w:name="_Toc382226137"/>
      <w:bookmarkStart w:id="5235" w:name="_Toc382227027"/>
      <w:bookmarkStart w:id="5236" w:name="_Toc382241327"/>
      <w:bookmarkStart w:id="5237" w:name="_Toc382242226"/>
      <w:bookmarkStart w:id="5238" w:name="_Toc382407654"/>
      <w:bookmarkStart w:id="5239" w:name="_Toc382408539"/>
      <w:bookmarkStart w:id="5240" w:name="_Toc382409426"/>
      <w:bookmarkStart w:id="5241" w:name="_Toc382410981"/>
      <w:bookmarkStart w:id="5242" w:name="_Toc382469656"/>
      <w:bookmarkStart w:id="5243" w:name="_Toc382470542"/>
      <w:bookmarkStart w:id="5244" w:name="_Toc382471431"/>
      <w:bookmarkStart w:id="5245" w:name="_Toc382472320"/>
      <w:bookmarkStart w:id="5246" w:name="_Toc382225247"/>
      <w:bookmarkStart w:id="5247" w:name="_Toc382226138"/>
      <w:bookmarkStart w:id="5248" w:name="_Toc382227028"/>
      <w:bookmarkStart w:id="5249" w:name="_Toc382241328"/>
      <w:bookmarkStart w:id="5250" w:name="_Toc382242227"/>
      <w:bookmarkStart w:id="5251" w:name="_Toc382407655"/>
      <w:bookmarkStart w:id="5252" w:name="_Toc382408540"/>
      <w:bookmarkStart w:id="5253" w:name="_Toc382409427"/>
      <w:bookmarkStart w:id="5254" w:name="_Toc382410982"/>
      <w:bookmarkStart w:id="5255" w:name="_Toc382469657"/>
      <w:bookmarkStart w:id="5256" w:name="_Toc382470543"/>
      <w:bookmarkStart w:id="5257" w:name="_Toc382471432"/>
      <w:bookmarkStart w:id="5258" w:name="_Toc382472321"/>
      <w:bookmarkStart w:id="5259" w:name="_Toc382225248"/>
      <w:bookmarkStart w:id="5260" w:name="_Toc382226139"/>
      <w:bookmarkStart w:id="5261" w:name="_Toc382227029"/>
      <w:bookmarkStart w:id="5262" w:name="_Toc382241329"/>
      <w:bookmarkStart w:id="5263" w:name="_Toc382242228"/>
      <w:bookmarkStart w:id="5264" w:name="_Toc382407656"/>
      <w:bookmarkStart w:id="5265" w:name="_Toc382408541"/>
      <w:bookmarkStart w:id="5266" w:name="_Toc382409428"/>
      <w:bookmarkStart w:id="5267" w:name="_Toc382410983"/>
      <w:bookmarkStart w:id="5268" w:name="_Toc382469658"/>
      <w:bookmarkStart w:id="5269" w:name="_Toc382470544"/>
      <w:bookmarkStart w:id="5270" w:name="_Toc382471433"/>
      <w:bookmarkStart w:id="5271" w:name="_Toc382472322"/>
      <w:bookmarkStart w:id="5272" w:name="_Toc382225249"/>
      <w:bookmarkStart w:id="5273" w:name="_Toc382226140"/>
      <w:bookmarkStart w:id="5274" w:name="_Toc382227030"/>
      <w:bookmarkStart w:id="5275" w:name="_Toc382241330"/>
      <w:bookmarkStart w:id="5276" w:name="_Toc382242229"/>
      <w:bookmarkStart w:id="5277" w:name="_Toc382407657"/>
      <w:bookmarkStart w:id="5278" w:name="_Toc382408542"/>
      <w:bookmarkStart w:id="5279" w:name="_Toc382409429"/>
      <w:bookmarkStart w:id="5280" w:name="_Toc382410984"/>
      <w:bookmarkStart w:id="5281" w:name="_Toc382469659"/>
      <w:bookmarkStart w:id="5282" w:name="_Toc382470545"/>
      <w:bookmarkStart w:id="5283" w:name="_Toc382471434"/>
      <w:bookmarkStart w:id="5284" w:name="_Toc382472323"/>
      <w:bookmarkStart w:id="5285" w:name="_Toc382225250"/>
      <w:bookmarkStart w:id="5286" w:name="_Toc382226141"/>
      <w:bookmarkStart w:id="5287" w:name="_Toc382227031"/>
      <w:bookmarkStart w:id="5288" w:name="_Toc382241331"/>
      <w:bookmarkStart w:id="5289" w:name="_Toc382242230"/>
      <w:bookmarkStart w:id="5290" w:name="_Toc382407658"/>
      <w:bookmarkStart w:id="5291" w:name="_Toc382408543"/>
      <w:bookmarkStart w:id="5292" w:name="_Toc382409430"/>
      <w:bookmarkStart w:id="5293" w:name="_Toc382410985"/>
      <w:bookmarkStart w:id="5294" w:name="_Toc382469660"/>
      <w:bookmarkStart w:id="5295" w:name="_Toc382470546"/>
      <w:bookmarkStart w:id="5296" w:name="_Toc382471435"/>
      <w:bookmarkStart w:id="5297" w:name="_Toc382472324"/>
      <w:bookmarkStart w:id="5298" w:name="_Toc382225251"/>
      <w:bookmarkStart w:id="5299" w:name="_Toc382226142"/>
      <w:bookmarkStart w:id="5300" w:name="_Toc382227032"/>
      <w:bookmarkStart w:id="5301" w:name="_Toc382241332"/>
      <w:bookmarkStart w:id="5302" w:name="_Toc382242231"/>
      <w:bookmarkStart w:id="5303" w:name="_Toc382407659"/>
      <w:bookmarkStart w:id="5304" w:name="_Toc382408544"/>
      <w:bookmarkStart w:id="5305" w:name="_Toc382409431"/>
      <w:bookmarkStart w:id="5306" w:name="_Toc382410986"/>
      <w:bookmarkStart w:id="5307" w:name="_Toc382469661"/>
      <w:bookmarkStart w:id="5308" w:name="_Toc382470547"/>
      <w:bookmarkStart w:id="5309" w:name="_Toc382471436"/>
      <w:bookmarkStart w:id="5310" w:name="_Toc382472325"/>
      <w:bookmarkStart w:id="5311" w:name="_Toc382225252"/>
      <w:bookmarkStart w:id="5312" w:name="_Toc382226143"/>
      <w:bookmarkStart w:id="5313" w:name="_Toc382227033"/>
      <w:bookmarkStart w:id="5314" w:name="_Toc382241333"/>
      <w:bookmarkStart w:id="5315" w:name="_Toc382242232"/>
      <w:bookmarkStart w:id="5316" w:name="_Toc382407660"/>
      <w:bookmarkStart w:id="5317" w:name="_Toc382408545"/>
      <w:bookmarkStart w:id="5318" w:name="_Toc382409432"/>
      <w:bookmarkStart w:id="5319" w:name="_Toc382410987"/>
      <w:bookmarkStart w:id="5320" w:name="_Toc382469662"/>
      <w:bookmarkStart w:id="5321" w:name="_Toc382470548"/>
      <w:bookmarkStart w:id="5322" w:name="_Toc382471437"/>
      <w:bookmarkStart w:id="5323" w:name="_Toc382472326"/>
      <w:bookmarkStart w:id="5324" w:name="_Toc382225253"/>
      <w:bookmarkStart w:id="5325" w:name="_Toc382226144"/>
      <w:bookmarkStart w:id="5326" w:name="_Toc382227034"/>
      <w:bookmarkStart w:id="5327" w:name="_Toc382241334"/>
      <w:bookmarkStart w:id="5328" w:name="_Toc382242233"/>
      <w:bookmarkStart w:id="5329" w:name="_Toc382407661"/>
      <w:bookmarkStart w:id="5330" w:name="_Toc382408546"/>
      <w:bookmarkStart w:id="5331" w:name="_Toc382409433"/>
      <w:bookmarkStart w:id="5332" w:name="_Toc382410988"/>
      <w:bookmarkStart w:id="5333" w:name="_Toc382469663"/>
      <w:bookmarkStart w:id="5334" w:name="_Toc382470549"/>
      <w:bookmarkStart w:id="5335" w:name="_Toc382471438"/>
      <w:bookmarkStart w:id="5336" w:name="_Toc382472327"/>
      <w:bookmarkStart w:id="5337" w:name="_Toc382225254"/>
      <w:bookmarkStart w:id="5338" w:name="_Toc382226145"/>
      <w:bookmarkStart w:id="5339" w:name="_Toc382227035"/>
      <w:bookmarkStart w:id="5340" w:name="_Toc382241335"/>
      <w:bookmarkStart w:id="5341" w:name="_Toc382242234"/>
      <w:bookmarkStart w:id="5342" w:name="_Toc382407662"/>
      <w:bookmarkStart w:id="5343" w:name="_Toc382408547"/>
      <w:bookmarkStart w:id="5344" w:name="_Toc382409434"/>
      <w:bookmarkStart w:id="5345" w:name="_Toc382410989"/>
      <w:bookmarkStart w:id="5346" w:name="_Toc382469664"/>
      <w:bookmarkStart w:id="5347" w:name="_Toc382470550"/>
      <w:bookmarkStart w:id="5348" w:name="_Toc382471439"/>
      <w:bookmarkStart w:id="5349" w:name="_Toc382472328"/>
      <w:bookmarkStart w:id="5350" w:name="_Toc382225255"/>
      <w:bookmarkStart w:id="5351" w:name="_Toc382226146"/>
      <w:bookmarkStart w:id="5352" w:name="_Toc382227036"/>
      <w:bookmarkStart w:id="5353" w:name="_Toc382241336"/>
      <w:bookmarkStart w:id="5354" w:name="_Toc382242235"/>
      <w:bookmarkStart w:id="5355" w:name="_Toc382407663"/>
      <w:bookmarkStart w:id="5356" w:name="_Toc382408548"/>
      <w:bookmarkStart w:id="5357" w:name="_Toc382409435"/>
      <w:bookmarkStart w:id="5358" w:name="_Toc382410990"/>
      <w:bookmarkStart w:id="5359" w:name="_Toc382469665"/>
      <w:bookmarkStart w:id="5360" w:name="_Toc382470551"/>
      <w:bookmarkStart w:id="5361" w:name="_Toc382471440"/>
      <w:bookmarkStart w:id="5362" w:name="_Toc382472329"/>
      <w:bookmarkStart w:id="5363" w:name="_Toc382225256"/>
      <w:bookmarkStart w:id="5364" w:name="_Toc382226147"/>
      <w:bookmarkStart w:id="5365" w:name="_Toc382227037"/>
      <w:bookmarkStart w:id="5366" w:name="_Toc382241337"/>
      <w:bookmarkStart w:id="5367" w:name="_Toc382242236"/>
      <w:bookmarkStart w:id="5368" w:name="_Toc382407664"/>
      <w:bookmarkStart w:id="5369" w:name="_Toc382408549"/>
      <w:bookmarkStart w:id="5370" w:name="_Toc382409436"/>
      <w:bookmarkStart w:id="5371" w:name="_Toc382410991"/>
      <w:bookmarkStart w:id="5372" w:name="_Toc382469666"/>
      <w:bookmarkStart w:id="5373" w:name="_Toc382470552"/>
      <w:bookmarkStart w:id="5374" w:name="_Toc382471441"/>
      <w:bookmarkStart w:id="5375" w:name="_Toc382472330"/>
      <w:bookmarkStart w:id="5376" w:name="_Toc382225257"/>
      <w:bookmarkStart w:id="5377" w:name="_Toc382226148"/>
      <w:bookmarkStart w:id="5378" w:name="_Toc382227038"/>
      <w:bookmarkStart w:id="5379" w:name="_Toc382241338"/>
      <w:bookmarkStart w:id="5380" w:name="_Toc382242237"/>
      <w:bookmarkStart w:id="5381" w:name="_Toc382407665"/>
      <w:bookmarkStart w:id="5382" w:name="_Toc382408550"/>
      <w:bookmarkStart w:id="5383" w:name="_Toc382409437"/>
      <w:bookmarkStart w:id="5384" w:name="_Toc382410992"/>
      <w:bookmarkStart w:id="5385" w:name="_Toc382469667"/>
      <w:bookmarkStart w:id="5386" w:name="_Toc382470553"/>
      <w:bookmarkStart w:id="5387" w:name="_Toc382471442"/>
      <w:bookmarkStart w:id="5388" w:name="_Toc382472331"/>
      <w:bookmarkStart w:id="5389" w:name="_Toc382225258"/>
      <w:bookmarkStart w:id="5390" w:name="_Toc382226149"/>
      <w:bookmarkStart w:id="5391" w:name="_Toc382227039"/>
      <w:bookmarkStart w:id="5392" w:name="_Toc382241339"/>
      <w:bookmarkStart w:id="5393" w:name="_Toc382242238"/>
      <w:bookmarkStart w:id="5394" w:name="_Toc382407666"/>
      <w:bookmarkStart w:id="5395" w:name="_Toc382408551"/>
      <w:bookmarkStart w:id="5396" w:name="_Toc382409438"/>
      <w:bookmarkStart w:id="5397" w:name="_Toc382410993"/>
      <w:bookmarkStart w:id="5398" w:name="_Toc382469668"/>
      <w:bookmarkStart w:id="5399" w:name="_Toc382470554"/>
      <w:bookmarkStart w:id="5400" w:name="_Toc382471443"/>
      <w:bookmarkStart w:id="5401" w:name="_Toc382472332"/>
      <w:bookmarkStart w:id="5402" w:name="_Toc382225259"/>
      <w:bookmarkStart w:id="5403" w:name="_Toc382226150"/>
      <w:bookmarkStart w:id="5404" w:name="_Toc382227040"/>
      <w:bookmarkStart w:id="5405" w:name="_Toc382241340"/>
      <w:bookmarkStart w:id="5406" w:name="_Toc382242239"/>
      <w:bookmarkStart w:id="5407" w:name="_Toc382407667"/>
      <w:bookmarkStart w:id="5408" w:name="_Toc382408552"/>
      <w:bookmarkStart w:id="5409" w:name="_Toc382409439"/>
      <w:bookmarkStart w:id="5410" w:name="_Toc382410994"/>
      <w:bookmarkStart w:id="5411" w:name="_Toc382469669"/>
      <w:bookmarkStart w:id="5412" w:name="_Toc382470555"/>
      <w:bookmarkStart w:id="5413" w:name="_Toc382471444"/>
      <w:bookmarkStart w:id="5414" w:name="_Toc382472333"/>
      <w:bookmarkStart w:id="5415" w:name="_Toc382225260"/>
      <w:bookmarkStart w:id="5416" w:name="_Toc382226151"/>
      <w:bookmarkStart w:id="5417" w:name="_Toc382227041"/>
      <w:bookmarkStart w:id="5418" w:name="_Toc382241341"/>
      <w:bookmarkStart w:id="5419" w:name="_Toc382242240"/>
      <w:bookmarkStart w:id="5420" w:name="_Toc382407668"/>
      <w:bookmarkStart w:id="5421" w:name="_Toc382408553"/>
      <w:bookmarkStart w:id="5422" w:name="_Toc382409440"/>
      <w:bookmarkStart w:id="5423" w:name="_Toc382410995"/>
      <w:bookmarkStart w:id="5424" w:name="_Toc382462523"/>
      <w:bookmarkStart w:id="5425" w:name="_Toc382463391"/>
      <w:bookmarkStart w:id="5426" w:name="_Toc382465773"/>
      <w:bookmarkStart w:id="5427" w:name="_Toc382469670"/>
      <w:bookmarkStart w:id="5428" w:name="_Toc382470556"/>
      <w:bookmarkStart w:id="5429" w:name="_Toc382471445"/>
      <w:bookmarkStart w:id="5430" w:name="_Toc382472334"/>
      <w:bookmarkStart w:id="5431" w:name="_Toc382225261"/>
      <w:bookmarkStart w:id="5432" w:name="_Toc382226152"/>
      <w:bookmarkStart w:id="5433" w:name="_Toc382227042"/>
      <w:bookmarkStart w:id="5434" w:name="_Toc382241342"/>
      <w:bookmarkStart w:id="5435" w:name="_Toc382242241"/>
      <w:bookmarkStart w:id="5436" w:name="_Toc382407669"/>
      <w:bookmarkStart w:id="5437" w:name="_Toc382408554"/>
      <w:bookmarkStart w:id="5438" w:name="_Toc382409441"/>
      <w:bookmarkStart w:id="5439" w:name="_Toc382410996"/>
      <w:bookmarkStart w:id="5440" w:name="_Toc382469671"/>
      <w:bookmarkStart w:id="5441" w:name="_Toc382470557"/>
      <w:bookmarkStart w:id="5442" w:name="_Toc382471446"/>
      <w:bookmarkStart w:id="5443" w:name="_Toc382472335"/>
      <w:bookmarkStart w:id="5444" w:name="_Toc382225262"/>
      <w:bookmarkStart w:id="5445" w:name="_Toc382226153"/>
      <w:bookmarkStart w:id="5446" w:name="_Toc382227043"/>
      <w:bookmarkStart w:id="5447" w:name="_Toc382241343"/>
      <w:bookmarkStart w:id="5448" w:name="_Toc382242242"/>
      <w:bookmarkStart w:id="5449" w:name="_Toc382407670"/>
      <w:bookmarkStart w:id="5450" w:name="_Toc382408555"/>
      <w:bookmarkStart w:id="5451" w:name="_Toc382409442"/>
      <w:bookmarkStart w:id="5452" w:name="_Toc382410997"/>
      <w:bookmarkStart w:id="5453" w:name="_Toc382462525"/>
      <w:bookmarkStart w:id="5454" w:name="_Toc382463393"/>
      <w:bookmarkStart w:id="5455" w:name="_Toc382465775"/>
      <w:bookmarkStart w:id="5456" w:name="_Toc382469672"/>
      <w:bookmarkStart w:id="5457" w:name="_Toc382470558"/>
      <w:bookmarkStart w:id="5458" w:name="_Toc382471447"/>
      <w:bookmarkStart w:id="5459" w:name="_Toc382472336"/>
      <w:bookmarkStart w:id="5460" w:name="_Toc382225263"/>
      <w:bookmarkStart w:id="5461" w:name="_Toc382226154"/>
      <w:bookmarkStart w:id="5462" w:name="_Toc382227044"/>
      <w:bookmarkStart w:id="5463" w:name="_Toc382241344"/>
      <w:bookmarkStart w:id="5464" w:name="_Toc382242243"/>
      <w:bookmarkStart w:id="5465" w:name="_Toc382407671"/>
      <w:bookmarkStart w:id="5466" w:name="_Toc382408556"/>
      <w:bookmarkStart w:id="5467" w:name="_Toc382409443"/>
      <w:bookmarkStart w:id="5468" w:name="_Toc382410998"/>
      <w:bookmarkStart w:id="5469" w:name="_Toc382469673"/>
      <w:bookmarkStart w:id="5470" w:name="_Toc382470559"/>
      <w:bookmarkStart w:id="5471" w:name="_Toc382471448"/>
      <w:bookmarkStart w:id="5472" w:name="_Toc382472337"/>
      <w:bookmarkStart w:id="5473" w:name="_Toc382225264"/>
      <w:bookmarkStart w:id="5474" w:name="_Toc382226155"/>
      <w:bookmarkStart w:id="5475" w:name="_Toc382227045"/>
      <w:bookmarkStart w:id="5476" w:name="_Toc382241345"/>
      <w:bookmarkStart w:id="5477" w:name="_Toc382242244"/>
      <w:bookmarkStart w:id="5478" w:name="_Toc382407672"/>
      <w:bookmarkStart w:id="5479" w:name="_Toc382408557"/>
      <w:bookmarkStart w:id="5480" w:name="_Toc382409444"/>
      <w:bookmarkStart w:id="5481" w:name="_Toc382410999"/>
      <w:bookmarkStart w:id="5482" w:name="_Toc382469674"/>
      <w:bookmarkStart w:id="5483" w:name="_Toc382470560"/>
      <w:bookmarkStart w:id="5484" w:name="_Toc382471449"/>
      <w:bookmarkStart w:id="5485" w:name="_Toc382472338"/>
      <w:bookmarkStart w:id="5486" w:name="_Toc382225265"/>
      <w:bookmarkStart w:id="5487" w:name="_Toc382226156"/>
      <w:bookmarkStart w:id="5488" w:name="_Toc382227046"/>
      <w:bookmarkStart w:id="5489" w:name="_Toc382241346"/>
      <w:bookmarkStart w:id="5490" w:name="_Toc382242245"/>
      <w:bookmarkStart w:id="5491" w:name="_Toc382407673"/>
      <w:bookmarkStart w:id="5492" w:name="_Toc382408558"/>
      <w:bookmarkStart w:id="5493" w:name="_Toc382409445"/>
      <w:bookmarkStart w:id="5494" w:name="_Toc382411000"/>
      <w:bookmarkStart w:id="5495" w:name="_Toc382469675"/>
      <w:bookmarkStart w:id="5496" w:name="_Toc382470561"/>
      <w:bookmarkStart w:id="5497" w:name="_Toc382471450"/>
      <w:bookmarkStart w:id="5498" w:name="_Toc382472339"/>
      <w:bookmarkStart w:id="5499" w:name="_Toc382225266"/>
      <w:bookmarkStart w:id="5500" w:name="_Toc382226157"/>
      <w:bookmarkStart w:id="5501" w:name="_Toc382227047"/>
      <w:bookmarkStart w:id="5502" w:name="_Toc382241347"/>
      <w:bookmarkStart w:id="5503" w:name="_Toc382242246"/>
      <w:bookmarkStart w:id="5504" w:name="_Toc382407674"/>
      <w:bookmarkStart w:id="5505" w:name="_Toc382408559"/>
      <w:bookmarkStart w:id="5506" w:name="_Toc382409446"/>
      <w:bookmarkStart w:id="5507" w:name="_Toc382411001"/>
      <w:bookmarkStart w:id="5508" w:name="_Toc382469676"/>
      <w:bookmarkStart w:id="5509" w:name="_Toc382470562"/>
      <w:bookmarkStart w:id="5510" w:name="_Toc382471451"/>
      <w:bookmarkStart w:id="5511" w:name="_Toc382472340"/>
      <w:bookmarkStart w:id="5512" w:name="_Toc382225267"/>
      <w:bookmarkStart w:id="5513" w:name="_Toc382226158"/>
      <w:bookmarkStart w:id="5514" w:name="_Toc382227048"/>
      <w:bookmarkStart w:id="5515" w:name="_Toc382241348"/>
      <w:bookmarkStart w:id="5516" w:name="_Toc382242247"/>
      <w:bookmarkStart w:id="5517" w:name="_Toc382407675"/>
      <w:bookmarkStart w:id="5518" w:name="_Toc382408560"/>
      <w:bookmarkStart w:id="5519" w:name="_Toc382409447"/>
      <w:bookmarkStart w:id="5520" w:name="_Toc382411002"/>
      <w:bookmarkStart w:id="5521" w:name="_Toc382469677"/>
      <w:bookmarkStart w:id="5522" w:name="_Toc382470563"/>
      <w:bookmarkStart w:id="5523" w:name="_Toc382471452"/>
      <w:bookmarkStart w:id="5524" w:name="_Toc382472341"/>
      <w:bookmarkStart w:id="5525" w:name="_Toc382225268"/>
      <w:bookmarkStart w:id="5526" w:name="_Toc382226159"/>
      <w:bookmarkStart w:id="5527" w:name="_Toc382227049"/>
      <w:bookmarkStart w:id="5528" w:name="_Toc382241349"/>
      <w:bookmarkStart w:id="5529" w:name="_Toc382242248"/>
      <w:bookmarkStart w:id="5530" w:name="_Toc382407676"/>
      <w:bookmarkStart w:id="5531" w:name="_Toc382408561"/>
      <w:bookmarkStart w:id="5532" w:name="_Toc382409448"/>
      <w:bookmarkStart w:id="5533" w:name="_Toc382411003"/>
      <w:bookmarkStart w:id="5534" w:name="_Toc382469678"/>
      <w:bookmarkStart w:id="5535" w:name="_Toc382470564"/>
      <w:bookmarkStart w:id="5536" w:name="_Toc382471453"/>
      <w:bookmarkStart w:id="5537" w:name="_Toc382472342"/>
      <w:bookmarkStart w:id="5538" w:name="_Toc382225269"/>
      <w:bookmarkStart w:id="5539" w:name="_Toc382226160"/>
      <w:bookmarkStart w:id="5540" w:name="_Toc382227050"/>
      <w:bookmarkStart w:id="5541" w:name="_Toc382241350"/>
      <w:bookmarkStart w:id="5542" w:name="_Toc382242249"/>
      <w:bookmarkStart w:id="5543" w:name="_Toc382407677"/>
      <w:bookmarkStart w:id="5544" w:name="_Toc382408562"/>
      <w:bookmarkStart w:id="5545" w:name="_Toc382409449"/>
      <w:bookmarkStart w:id="5546" w:name="_Toc382411004"/>
      <w:bookmarkStart w:id="5547" w:name="_Toc382469679"/>
      <w:bookmarkStart w:id="5548" w:name="_Toc382470565"/>
      <w:bookmarkStart w:id="5549" w:name="_Toc382471454"/>
      <w:bookmarkStart w:id="5550" w:name="_Toc382472343"/>
      <w:bookmarkStart w:id="5551" w:name="_Toc382225270"/>
      <w:bookmarkStart w:id="5552" w:name="_Toc382226161"/>
      <w:bookmarkStart w:id="5553" w:name="_Toc382227051"/>
      <w:bookmarkStart w:id="5554" w:name="_Toc382241351"/>
      <w:bookmarkStart w:id="5555" w:name="_Toc382242250"/>
      <w:bookmarkStart w:id="5556" w:name="_Toc382407678"/>
      <w:bookmarkStart w:id="5557" w:name="_Toc382408563"/>
      <w:bookmarkStart w:id="5558" w:name="_Toc382409450"/>
      <w:bookmarkStart w:id="5559" w:name="_Toc382411005"/>
      <w:bookmarkStart w:id="5560" w:name="_Toc382469680"/>
      <w:bookmarkStart w:id="5561" w:name="_Toc382470566"/>
      <w:bookmarkStart w:id="5562" w:name="_Toc382471455"/>
      <w:bookmarkStart w:id="5563" w:name="_Toc382472344"/>
      <w:bookmarkStart w:id="5564" w:name="_Toc382225271"/>
      <w:bookmarkStart w:id="5565" w:name="_Toc382226162"/>
      <w:bookmarkStart w:id="5566" w:name="_Toc382227052"/>
      <w:bookmarkStart w:id="5567" w:name="_Toc382241352"/>
      <w:bookmarkStart w:id="5568" w:name="_Toc382242251"/>
      <w:bookmarkStart w:id="5569" w:name="_Toc382407679"/>
      <w:bookmarkStart w:id="5570" w:name="_Toc382408564"/>
      <w:bookmarkStart w:id="5571" w:name="_Toc382409451"/>
      <w:bookmarkStart w:id="5572" w:name="_Toc382411006"/>
      <w:bookmarkStart w:id="5573" w:name="_Toc382469681"/>
      <w:bookmarkStart w:id="5574" w:name="_Toc382470567"/>
      <w:bookmarkStart w:id="5575" w:name="_Toc382471456"/>
      <w:bookmarkStart w:id="5576" w:name="_Toc382472345"/>
      <w:bookmarkStart w:id="5577" w:name="_Toc382225272"/>
      <w:bookmarkStart w:id="5578" w:name="_Toc382226163"/>
      <w:bookmarkStart w:id="5579" w:name="_Toc382227053"/>
      <w:bookmarkStart w:id="5580" w:name="_Toc382241353"/>
      <w:bookmarkStart w:id="5581" w:name="_Toc382242252"/>
      <w:bookmarkStart w:id="5582" w:name="_Toc382407680"/>
      <w:bookmarkStart w:id="5583" w:name="_Toc382408565"/>
      <w:bookmarkStart w:id="5584" w:name="_Toc382409452"/>
      <w:bookmarkStart w:id="5585" w:name="_Toc382411007"/>
      <w:bookmarkStart w:id="5586" w:name="_Toc382469682"/>
      <w:bookmarkStart w:id="5587" w:name="_Toc382470568"/>
      <w:bookmarkStart w:id="5588" w:name="_Toc382471457"/>
      <w:bookmarkStart w:id="5589" w:name="_Toc382472346"/>
      <w:bookmarkStart w:id="5590" w:name="_Toc382225273"/>
      <w:bookmarkStart w:id="5591" w:name="_Toc382226164"/>
      <w:bookmarkStart w:id="5592" w:name="_Toc382227054"/>
      <w:bookmarkStart w:id="5593" w:name="_Toc382241354"/>
      <w:bookmarkStart w:id="5594" w:name="_Toc382242253"/>
      <w:bookmarkStart w:id="5595" w:name="_Toc382407681"/>
      <w:bookmarkStart w:id="5596" w:name="_Toc382408566"/>
      <w:bookmarkStart w:id="5597" w:name="_Toc382409453"/>
      <w:bookmarkStart w:id="5598" w:name="_Toc382411008"/>
      <w:bookmarkStart w:id="5599" w:name="_Toc382469683"/>
      <w:bookmarkStart w:id="5600" w:name="_Toc382470569"/>
      <w:bookmarkStart w:id="5601" w:name="_Toc382471458"/>
      <w:bookmarkStart w:id="5602" w:name="_Toc382472347"/>
      <w:bookmarkStart w:id="5603" w:name="_Toc382225274"/>
      <w:bookmarkStart w:id="5604" w:name="_Toc382226165"/>
      <w:bookmarkStart w:id="5605" w:name="_Toc382227055"/>
      <w:bookmarkStart w:id="5606" w:name="_Toc382241355"/>
      <w:bookmarkStart w:id="5607" w:name="_Toc382242254"/>
      <w:bookmarkStart w:id="5608" w:name="_Toc382407682"/>
      <w:bookmarkStart w:id="5609" w:name="_Toc382408567"/>
      <w:bookmarkStart w:id="5610" w:name="_Toc382409454"/>
      <w:bookmarkStart w:id="5611" w:name="_Toc382411009"/>
      <w:bookmarkStart w:id="5612" w:name="_Toc382469684"/>
      <w:bookmarkStart w:id="5613" w:name="_Toc382470570"/>
      <w:bookmarkStart w:id="5614" w:name="_Toc382471459"/>
      <w:bookmarkStart w:id="5615" w:name="_Toc382472348"/>
      <w:bookmarkStart w:id="5616" w:name="_Toc382225275"/>
      <w:bookmarkStart w:id="5617" w:name="_Toc382226166"/>
      <w:bookmarkStart w:id="5618" w:name="_Toc382227056"/>
      <w:bookmarkStart w:id="5619" w:name="_Toc382241356"/>
      <w:bookmarkStart w:id="5620" w:name="_Toc382242255"/>
      <w:bookmarkStart w:id="5621" w:name="_Toc382407683"/>
      <w:bookmarkStart w:id="5622" w:name="_Toc382408568"/>
      <w:bookmarkStart w:id="5623" w:name="_Toc382409455"/>
      <w:bookmarkStart w:id="5624" w:name="_Toc382411010"/>
      <w:bookmarkStart w:id="5625" w:name="_Toc382469685"/>
      <w:bookmarkStart w:id="5626" w:name="_Toc382470571"/>
      <w:bookmarkStart w:id="5627" w:name="_Toc382471460"/>
      <w:bookmarkStart w:id="5628" w:name="_Toc382472349"/>
      <w:bookmarkStart w:id="5629" w:name="_Toc382225276"/>
      <w:bookmarkStart w:id="5630" w:name="_Toc382226167"/>
      <w:bookmarkStart w:id="5631" w:name="_Toc382227057"/>
      <w:bookmarkStart w:id="5632" w:name="_Toc382241357"/>
      <w:bookmarkStart w:id="5633" w:name="_Toc382242256"/>
      <w:bookmarkStart w:id="5634" w:name="_Toc382407684"/>
      <w:bookmarkStart w:id="5635" w:name="_Toc382408569"/>
      <w:bookmarkStart w:id="5636" w:name="_Toc382409456"/>
      <w:bookmarkStart w:id="5637" w:name="_Toc382411011"/>
      <w:bookmarkStart w:id="5638" w:name="_Toc382469686"/>
      <w:bookmarkStart w:id="5639" w:name="_Toc382470572"/>
      <w:bookmarkStart w:id="5640" w:name="_Toc382471461"/>
      <w:bookmarkStart w:id="5641" w:name="_Toc382472350"/>
      <w:bookmarkStart w:id="5642" w:name="_Toc382225277"/>
      <w:bookmarkStart w:id="5643" w:name="_Toc382226168"/>
      <w:bookmarkStart w:id="5644" w:name="_Toc382227058"/>
      <w:bookmarkStart w:id="5645" w:name="_Toc382241358"/>
      <w:bookmarkStart w:id="5646" w:name="_Toc382242257"/>
      <w:bookmarkStart w:id="5647" w:name="_Toc382407685"/>
      <w:bookmarkStart w:id="5648" w:name="_Toc382408570"/>
      <w:bookmarkStart w:id="5649" w:name="_Toc382409457"/>
      <w:bookmarkStart w:id="5650" w:name="_Toc382411012"/>
      <w:bookmarkStart w:id="5651" w:name="_Toc382469687"/>
      <w:bookmarkStart w:id="5652" w:name="_Toc382470573"/>
      <w:bookmarkStart w:id="5653" w:name="_Toc382471462"/>
      <w:bookmarkStart w:id="5654" w:name="_Toc382472351"/>
      <w:bookmarkStart w:id="5655" w:name="_Toc382225278"/>
      <w:bookmarkStart w:id="5656" w:name="_Toc382226169"/>
      <w:bookmarkStart w:id="5657" w:name="_Toc382227059"/>
      <w:bookmarkStart w:id="5658" w:name="_Toc382241359"/>
      <w:bookmarkStart w:id="5659" w:name="_Toc382242258"/>
      <w:bookmarkStart w:id="5660" w:name="_Toc382407686"/>
      <w:bookmarkStart w:id="5661" w:name="_Toc382408571"/>
      <w:bookmarkStart w:id="5662" w:name="_Toc382409458"/>
      <w:bookmarkStart w:id="5663" w:name="_Toc382411013"/>
      <w:bookmarkStart w:id="5664" w:name="_Toc382469688"/>
      <w:bookmarkStart w:id="5665" w:name="_Toc382470574"/>
      <w:bookmarkStart w:id="5666" w:name="_Toc382471463"/>
      <w:bookmarkStart w:id="5667" w:name="_Toc382472352"/>
      <w:bookmarkStart w:id="5668" w:name="_Toc382225279"/>
      <w:bookmarkStart w:id="5669" w:name="_Toc382226170"/>
      <w:bookmarkStart w:id="5670" w:name="_Toc382227060"/>
      <w:bookmarkStart w:id="5671" w:name="_Toc382241360"/>
      <w:bookmarkStart w:id="5672" w:name="_Toc382242259"/>
      <w:bookmarkStart w:id="5673" w:name="_Toc382407687"/>
      <w:bookmarkStart w:id="5674" w:name="_Toc382408572"/>
      <w:bookmarkStart w:id="5675" w:name="_Toc382409459"/>
      <w:bookmarkStart w:id="5676" w:name="_Toc382411014"/>
      <w:bookmarkStart w:id="5677" w:name="_Toc382469689"/>
      <w:bookmarkStart w:id="5678" w:name="_Toc382470575"/>
      <w:bookmarkStart w:id="5679" w:name="_Toc382471464"/>
      <w:bookmarkStart w:id="5680" w:name="_Toc382472353"/>
      <w:bookmarkStart w:id="5681" w:name="_Toc382225280"/>
      <w:bookmarkStart w:id="5682" w:name="_Toc382226171"/>
      <w:bookmarkStart w:id="5683" w:name="_Toc382227061"/>
      <w:bookmarkStart w:id="5684" w:name="_Toc382241361"/>
      <w:bookmarkStart w:id="5685" w:name="_Toc382242260"/>
      <w:bookmarkStart w:id="5686" w:name="_Toc382407688"/>
      <w:bookmarkStart w:id="5687" w:name="_Toc382408573"/>
      <w:bookmarkStart w:id="5688" w:name="_Toc382409460"/>
      <w:bookmarkStart w:id="5689" w:name="_Toc382411015"/>
      <w:bookmarkStart w:id="5690" w:name="_Toc382469690"/>
      <w:bookmarkStart w:id="5691" w:name="_Toc382470576"/>
      <w:bookmarkStart w:id="5692" w:name="_Toc382471465"/>
      <w:bookmarkStart w:id="5693" w:name="_Toc382472354"/>
      <w:bookmarkStart w:id="5694" w:name="_Toc382225281"/>
      <w:bookmarkStart w:id="5695" w:name="_Toc382226172"/>
      <w:bookmarkStart w:id="5696" w:name="_Toc382227062"/>
      <w:bookmarkStart w:id="5697" w:name="_Toc382241362"/>
      <w:bookmarkStart w:id="5698" w:name="_Toc382242261"/>
      <w:bookmarkStart w:id="5699" w:name="_Toc382407689"/>
      <w:bookmarkStart w:id="5700" w:name="_Toc382408574"/>
      <w:bookmarkStart w:id="5701" w:name="_Toc382409461"/>
      <w:bookmarkStart w:id="5702" w:name="_Toc382411016"/>
      <w:bookmarkStart w:id="5703" w:name="_Toc382469691"/>
      <w:bookmarkStart w:id="5704" w:name="_Toc382470577"/>
      <w:bookmarkStart w:id="5705" w:name="_Toc382471466"/>
      <w:bookmarkStart w:id="5706" w:name="_Toc382472355"/>
      <w:bookmarkStart w:id="5707" w:name="_Toc382225282"/>
      <w:bookmarkStart w:id="5708" w:name="_Toc382226173"/>
      <w:bookmarkStart w:id="5709" w:name="_Toc382227063"/>
      <w:bookmarkStart w:id="5710" w:name="_Toc382241363"/>
      <w:bookmarkStart w:id="5711" w:name="_Toc382242262"/>
      <w:bookmarkStart w:id="5712" w:name="_Toc382407690"/>
      <w:bookmarkStart w:id="5713" w:name="_Toc382408575"/>
      <w:bookmarkStart w:id="5714" w:name="_Toc382409462"/>
      <w:bookmarkStart w:id="5715" w:name="_Toc382411017"/>
      <w:bookmarkStart w:id="5716" w:name="_Toc382469692"/>
      <w:bookmarkStart w:id="5717" w:name="_Toc382470578"/>
      <w:bookmarkStart w:id="5718" w:name="_Toc382471467"/>
      <w:bookmarkStart w:id="5719" w:name="_Toc382472356"/>
      <w:bookmarkStart w:id="5720" w:name="_Toc382225283"/>
      <w:bookmarkStart w:id="5721" w:name="_Toc382226174"/>
      <w:bookmarkStart w:id="5722" w:name="_Toc382227064"/>
      <w:bookmarkStart w:id="5723" w:name="_Toc382241364"/>
      <w:bookmarkStart w:id="5724" w:name="_Toc382242263"/>
      <w:bookmarkStart w:id="5725" w:name="_Toc382407691"/>
      <w:bookmarkStart w:id="5726" w:name="_Toc382408576"/>
      <w:bookmarkStart w:id="5727" w:name="_Toc382409463"/>
      <w:bookmarkStart w:id="5728" w:name="_Toc382411018"/>
      <w:bookmarkStart w:id="5729" w:name="_Toc382469693"/>
      <w:bookmarkStart w:id="5730" w:name="_Toc382470579"/>
      <w:bookmarkStart w:id="5731" w:name="_Toc382471468"/>
      <w:bookmarkStart w:id="5732" w:name="_Toc382472357"/>
      <w:bookmarkStart w:id="5733" w:name="_Toc382225284"/>
      <w:bookmarkStart w:id="5734" w:name="_Toc382226175"/>
      <w:bookmarkStart w:id="5735" w:name="_Toc382227065"/>
      <w:bookmarkStart w:id="5736" w:name="_Toc382241365"/>
      <w:bookmarkStart w:id="5737" w:name="_Toc382242264"/>
      <w:bookmarkStart w:id="5738" w:name="_Toc382407692"/>
      <w:bookmarkStart w:id="5739" w:name="_Toc382408577"/>
      <w:bookmarkStart w:id="5740" w:name="_Toc382409464"/>
      <w:bookmarkStart w:id="5741" w:name="_Toc382411019"/>
      <w:bookmarkStart w:id="5742" w:name="_Toc382469694"/>
      <w:bookmarkStart w:id="5743" w:name="_Toc382470580"/>
      <w:bookmarkStart w:id="5744" w:name="_Toc382471469"/>
      <w:bookmarkStart w:id="5745" w:name="_Toc382472358"/>
      <w:bookmarkStart w:id="5746" w:name="_Toc382225285"/>
      <w:bookmarkStart w:id="5747" w:name="_Toc382226176"/>
      <w:bookmarkStart w:id="5748" w:name="_Toc382227066"/>
      <w:bookmarkStart w:id="5749" w:name="_Toc382241366"/>
      <w:bookmarkStart w:id="5750" w:name="_Toc382242265"/>
      <w:bookmarkStart w:id="5751" w:name="_Toc382407693"/>
      <w:bookmarkStart w:id="5752" w:name="_Toc382408578"/>
      <w:bookmarkStart w:id="5753" w:name="_Toc382409465"/>
      <w:bookmarkStart w:id="5754" w:name="_Toc382411020"/>
      <w:bookmarkStart w:id="5755" w:name="_Toc382469695"/>
      <w:bookmarkStart w:id="5756" w:name="_Toc382470581"/>
      <w:bookmarkStart w:id="5757" w:name="_Toc382471470"/>
      <w:bookmarkStart w:id="5758" w:name="_Toc382472359"/>
      <w:bookmarkStart w:id="5759" w:name="_Toc382225286"/>
      <w:bookmarkStart w:id="5760" w:name="_Toc382226177"/>
      <w:bookmarkStart w:id="5761" w:name="_Toc382227067"/>
      <w:bookmarkStart w:id="5762" w:name="_Toc382241367"/>
      <w:bookmarkStart w:id="5763" w:name="_Toc382242266"/>
      <w:bookmarkStart w:id="5764" w:name="_Toc382407694"/>
      <w:bookmarkStart w:id="5765" w:name="_Toc382408579"/>
      <w:bookmarkStart w:id="5766" w:name="_Toc382409466"/>
      <w:bookmarkStart w:id="5767" w:name="_Toc382411021"/>
      <w:bookmarkStart w:id="5768" w:name="_Toc382469696"/>
      <w:bookmarkStart w:id="5769" w:name="_Toc382470582"/>
      <w:bookmarkStart w:id="5770" w:name="_Toc382471471"/>
      <w:bookmarkStart w:id="5771" w:name="_Toc382472360"/>
      <w:bookmarkStart w:id="5772" w:name="_Toc382225287"/>
      <w:bookmarkStart w:id="5773" w:name="_Toc382226178"/>
      <w:bookmarkStart w:id="5774" w:name="_Toc382227068"/>
      <w:bookmarkStart w:id="5775" w:name="_Toc382241368"/>
      <w:bookmarkStart w:id="5776" w:name="_Toc382242267"/>
      <w:bookmarkStart w:id="5777" w:name="_Toc382407695"/>
      <w:bookmarkStart w:id="5778" w:name="_Toc382408580"/>
      <w:bookmarkStart w:id="5779" w:name="_Toc382409467"/>
      <w:bookmarkStart w:id="5780" w:name="_Toc382411022"/>
      <w:bookmarkStart w:id="5781" w:name="_Toc382469697"/>
      <w:bookmarkStart w:id="5782" w:name="_Toc382470583"/>
      <w:bookmarkStart w:id="5783" w:name="_Toc382471472"/>
      <w:bookmarkStart w:id="5784" w:name="_Toc382472361"/>
      <w:bookmarkStart w:id="5785" w:name="_Toc382225288"/>
      <w:bookmarkStart w:id="5786" w:name="_Toc382226179"/>
      <w:bookmarkStart w:id="5787" w:name="_Toc382227069"/>
      <w:bookmarkStart w:id="5788" w:name="_Toc382241369"/>
      <w:bookmarkStart w:id="5789" w:name="_Toc382242268"/>
      <w:bookmarkStart w:id="5790" w:name="_Toc382407696"/>
      <w:bookmarkStart w:id="5791" w:name="_Toc382408581"/>
      <w:bookmarkStart w:id="5792" w:name="_Toc382409468"/>
      <w:bookmarkStart w:id="5793" w:name="_Toc382411023"/>
      <w:bookmarkStart w:id="5794" w:name="_Toc382469698"/>
      <w:bookmarkStart w:id="5795" w:name="_Toc382470584"/>
      <w:bookmarkStart w:id="5796" w:name="_Toc382471473"/>
      <w:bookmarkStart w:id="5797" w:name="_Toc382472362"/>
      <w:bookmarkStart w:id="5798" w:name="_Toc382225289"/>
      <w:bookmarkStart w:id="5799" w:name="_Toc382226180"/>
      <w:bookmarkStart w:id="5800" w:name="_Toc382227070"/>
      <w:bookmarkStart w:id="5801" w:name="_Toc382241370"/>
      <w:bookmarkStart w:id="5802" w:name="_Toc382242269"/>
      <w:bookmarkStart w:id="5803" w:name="_Toc382407697"/>
      <w:bookmarkStart w:id="5804" w:name="_Toc382408582"/>
      <w:bookmarkStart w:id="5805" w:name="_Toc382409469"/>
      <w:bookmarkStart w:id="5806" w:name="_Toc382411024"/>
      <w:bookmarkStart w:id="5807" w:name="_Toc382469699"/>
      <w:bookmarkStart w:id="5808" w:name="_Toc382470585"/>
      <w:bookmarkStart w:id="5809" w:name="_Toc382471474"/>
      <w:bookmarkStart w:id="5810" w:name="_Toc382472363"/>
      <w:bookmarkStart w:id="5811" w:name="_Toc382225290"/>
      <w:bookmarkStart w:id="5812" w:name="_Toc382226181"/>
      <w:bookmarkStart w:id="5813" w:name="_Toc382227071"/>
      <w:bookmarkStart w:id="5814" w:name="_Toc382241371"/>
      <w:bookmarkStart w:id="5815" w:name="_Toc382242270"/>
      <w:bookmarkStart w:id="5816" w:name="_Toc382407698"/>
      <w:bookmarkStart w:id="5817" w:name="_Toc382408583"/>
      <w:bookmarkStart w:id="5818" w:name="_Toc382409470"/>
      <w:bookmarkStart w:id="5819" w:name="_Toc382411025"/>
      <w:bookmarkStart w:id="5820" w:name="_Toc382469700"/>
      <w:bookmarkStart w:id="5821" w:name="_Toc382470586"/>
      <w:bookmarkStart w:id="5822" w:name="_Toc382471475"/>
      <w:bookmarkStart w:id="5823" w:name="_Toc382472364"/>
      <w:bookmarkStart w:id="5824" w:name="_Toc382225291"/>
      <w:bookmarkStart w:id="5825" w:name="_Toc382226182"/>
      <w:bookmarkStart w:id="5826" w:name="_Toc382227072"/>
      <w:bookmarkStart w:id="5827" w:name="_Toc382241372"/>
      <w:bookmarkStart w:id="5828" w:name="_Toc382242271"/>
      <w:bookmarkStart w:id="5829" w:name="_Toc382407699"/>
      <w:bookmarkStart w:id="5830" w:name="_Toc382408584"/>
      <w:bookmarkStart w:id="5831" w:name="_Toc382409471"/>
      <w:bookmarkStart w:id="5832" w:name="_Toc382411026"/>
      <w:bookmarkStart w:id="5833" w:name="_Toc382469701"/>
      <w:bookmarkStart w:id="5834" w:name="_Toc382470587"/>
      <w:bookmarkStart w:id="5835" w:name="_Toc382471476"/>
      <w:bookmarkStart w:id="5836" w:name="_Toc382472365"/>
      <w:bookmarkStart w:id="5837" w:name="_Toc382225292"/>
      <w:bookmarkStart w:id="5838" w:name="_Toc382226183"/>
      <w:bookmarkStart w:id="5839" w:name="_Toc382227073"/>
      <w:bookmarkStart w:id="5840" w:name="_Toc382241373"/>
      <w:bookmarkStart w:id="5841" w:name="_Toc382242272"/>
      <w:bookmarkStart w:id="5842" w:name="_Toc382407700"/>
      <w:bookmarkStart w:id="5843" w:name="_Toc382408585"/>
      <w:bookmarkStart w:id="5844" w:name="_Toc382409472"/>
      <w:bookmarkStart w:id="5845" w:name="_Toc382411027"/>
      <w:bookmarkStart w:id="5846" w:name="_Toc382469702"/>
      <w:bookmarkStart w:id="5847" w:name="_Toc382470588"/>
      <w:bookmarkStart w:id="5848" w:name="_Toc382471477"/>
      <w:bookmarkStart w:id="5849" w:name="_Toc382472366"/>
      <w:bookmarkStart w:id="5850" w:name="_Toc382225293"/>
      <w:bookmarkStart w:id="5851" w:name="_Toc382226184"/>
      <w:bookmarkStart w:id="5852" w:name="_Toc382227074"/>
      <w:bookmarkStart w:id="5853" w:name="_Toc382241374"/>
      <w:bookmarkStart w:id="5854" w:name="_Toc382242273"/>
      <w:bookmarkStart w:id="5855" w:name="_Toc382407701"/>
      <w:bookmarkStart w:id="5856" w:name="_Toc382408586"/>
      <w:bookmarkStart w:id="5857" w:name="_Toc382409473"/>
      <w:bookmarkStart w:id="5858" w:name="_Toc382411028"/>
      <w:bookmarkStart w:id="5859" w:name="_Toc382469703"/>
      <w:bookmarkStart w:id="5860" w:name="_Toc382470589"/>
      <w:bookmarkStart w:id="5861" w:name="_Toc382471478"/>
      <w:bookmarkStart w:id="5862" w:name="_Toc382472367"/>
      <w:bookmarkStart w:id="5863" w:name="_Toc382225294"/>
      <w:bookmarkStart w:id="5864" w:name="_Toc382226185"/>
      <w:bookmarkStart w:id="5865" w:name="_Toc382227075"/>
      <w:bookmarkStart w:id="5866" w:name="_Toc382241375"/>
      <w:bookmarkStart w:id="5867" w:name="_Toc382242274"/>
      <w:bookmarkStart w:id="5868" w:name="_Toc382407702"/>
      <w:bookmarkStart w:id="5869" w:name="_Toc382408587"/>
      <w:bookmarkStart w:id="5870" w:name="_Toc382409474"/>
      <w:bookmarkStart w:id="5871" w:name="_Toc382411029"/>
      <w:bookmarkStart w:id="5872" w:name="_Toc382469704"/>
      <w:bookmarkStart w:id="5873" w:name="_Toc382470590"/>
      <w:bookmarkStart w:id="5874" w:name="_Toc382471479"/>
      <w:bookmarkStart w:id="5875" w:name="_Toc382472368"/>
      <w:bookmarkStart w:id="5876" w:name="_Toc382225295"/>
      <w:bookmarkStart w:id="5877" w:name="_Toc382226186"/>
      <w:bookmarkStart w:id="5878" w:name="_Toc382227076"/>
      <w:bookmarkStart w:id="5879" w:name="_Toc382241376"/>
      <w:bookmarkStart w:id="5880" w:name="_Toc382242275"/>
      <w:bookmarkStart w:id="5881" w:name="_Toc382407703"/>
      <w:bookmarkStart w:id="5882" w:name="_Toc382408588"/>
      <w:bookmarkStart w:id="5883" w:name="_Toc382409475"/>
      <w:bookmarkStart w:id="5884" w:name="_Toc382411030"/>
      <w:bookmarkStart w:id="5885" w:name="_Toc382469705"/>
      <w:bookmarkStart w:id="5886" w:name="_Toc382470591"/>
      <w:bookmarkStart w:id="5887" w:name="_Toc382471480"/>
      <w:bookmarkStart w:id="5888" w:name="_Toc382472369"/>
      <w:bookmarkStart w:id="5889" w:name="_Toc382225296"/>
      <w:bookmarkStart w:id="5890" w:name="_Toc382226187"/>
      <w:bookmarkStart w:id="5891" w:name="_Toc382227077"/>
      <w:bookmarkStart w:id="5892" w:name="_Toc382241377"/>
      <w:bookmarkStart w:id="5893" w:name="_Toc382242276"/>
      <w:bookmarkStart w:id="5894" w:name="_Toc382407704"/>
      <w:bookmarkStart w:id="5895" w:name="_Toc382408589"/>
      <w:bookmarkStart w:id="5896" w:name="_Toc382409476"/>
      <w:bookmarkStart w:id="5897" w:name="_Toc382411031"/>
      <w:bookmarkStart w:id="5898" w:name="_Toc382469706"/>
      <w:bookmarkStart w:id="5899" w:name="_Toc382470592"/>
      <w:bookmarkStart w:id="5900" w:name="_Toc382471481"/>
      <w:bookmarkStart w:id="5901" w:name="_Toc382472370"/>
      <w:bookmarkStart w:id="5902" w:name="_Toc382225297"/>
      <w:bookmarkStart w:id="5903" w:name="_Toc382226188"/>
      <w:bookmarkStart w:id="5904" w:name="_Toc382227078"/>
      <w:bookmarkStart w:id="5905" w:name="_Toc382241378"/>
      <w:bookmarkStart w:id="5906" w:name="_Toc382242277"/>
      <w:bookmarkStart w:id="5907" w:name="_Toc382407705"/>
      <w:bookmarkStart w:id="5908" w:name="_Toc382408590"/>
      <w:bookmarkStart w:id="5909" w:name="_Toc382409477"/>
      <w:bookmarkStart w:id="5910" w:name="_Toc382411032"/>
      <w:bookmarkStart w:id="5911" w:name="_Toc382469707"/>
      <w:bookmarkStart w:id="5912" w:name="_Toc382470593"/>
      <w:bookmarkStart w:id="5913" w:name="_Toc382471482"/>
      <w:bookmarkStart w:id="5914" w:name="_Toc382472371"/>
      <w:bookmarkStart w:id="5915" w:name="_Toc382225298"/>
      <w:bookmarkStart w:id="5916" w:name="_Toc382226189"/>
      <w:bookmarkStart w:id="5917" w:name="_Toc382227079"/>
      <w:bookmarkStart w:id="5918" w:name="_Toc382241379"/>
      <w:bookmarkStart w:id="5919" w:name="_Toc382242278"/>
      <w:bookmarkStart w:id="5920" w:name="_Toc382407706"/>
      <w:bookmarkStart w:id="5921" w:name="_Toc382408591"/>
      <w:bookmarkStart w:id="5922" w:name="_Toc382409478"/>
      <w:bookmarkStart w:id="5923" w:name="_Toc382411033"/>
      <w:bookmarkStart w:id="5924" w:name="_Toc382469708"/>
      <w:bookmarkStart w:id="5925" w:name="_Toc382470594"/>
      <w:bookmarkStart w:id="5926" w:name="_Toc382471483"/>
      <w:bookmarkStart w:id="5927" w:name="_Toc382472372"/>
      <w:bookmarkStart w:id="5928" w:name="_Toc382225299"/>
      <w:bookmarkStart w:id="5929" w:name="_Toc382226190"/>
      <w:bookmarkStart w:id="5930" w:name="_Toc382227080"/>
      <w:bookmarkStart w:id="5931" w:name="_Toc382241380"/>
      <w:bookmarkStart w:id="5932" w:name="_Toc382242279"/>
      <w:bookmarkStart w:id="5933" w:name="_Toc382407707"/>
      <w:bookmarkStart w:id="5934" w:name="_Toc382408592"/>
      <w:bookmarkStart w:id="5935" w:name="_Toc382409479"/>
      <w:bookmarkStart w:id="5936" w:name="_Toc382411034"/>
      <w:bookmarkStart w:id="5937" w:name="_Toc382469709"/>
      <w:bookmarkStart w:id="5938" w:name="_Toc382470595"/>
      <w:bookmarkStart w:id="5939" w:name="_Toc382471484"/>
      <w:bookmarkStart w:id="5940" w:name="_Toc382472373"/>
      <w:bookmarkStart w:id="5941" w:name="_Toc382225300"/>
      <w:bookmarkStart w:id="5942" w:name="_Toc382226191"/>
      <w:bookmarkStart w:id="5943" w:name="_Toc382227081"/>
      <w:bookmarkStart w:id="5944" w:name="_Toc382241381"/>
      <w:bookmarkStart w:id="5945" w:name="_Toc382242280"/>
      <w:bookmarkStart w:id="5946" w:name="_Toc382407708"/>
      <w:bookmarkStart w:id="5947" w:name="_Toc382408593"/>
      <w:bookmarkStart w:id="5948" w:name="_Toc382409480"/>
      <w:bookmarkStart w:id="5949" w:name="_Toc382411035"/>
      <w:bookmarkStart w:id="5950" w:name="_Toc382469710"/>
      <w:bookmarkStart w:id="5951" w:name="_Toc382470596"/>
      <w:bookmarkStart w:id="5952" w:name="_Toc382471485"/>
      <w:bookmarkStart w:id="5953" w:name="_Toc382472374"/>
      <w:bookmarkStart w:id="5954" w:name="_Toc382225301"/>
      <w:bookmarkStart w:id="5955" w:name="_Toc382226192"/>
      <w:bookmarkStart w:id="5956" w:name="_Toc382227082"/>
      <w:bookmarkStart w:id="5957" w:name="_Toc382241382"/>
      <w:bookmarkStart w:id="5958" w:name="_Toc382242281"/>
      <w:bookmarkStart w:id="5959" w:name="_Toc382407709"/>
      <w:bookmarkStart w:id="5960" w:name="_Toc382408594"/>
      <w:bookmarkStart w:id="5961" w:name="_Toc382409481"/>
      <w:bookmarkStart w:id="5962" w:name="_Toc382411036"/>
      <w:bookmarkStart w:id="5963" w:name="_Toc382469711"/>
      <w:bookmarkStart w:id="5964" w:name="_Toc382470597"/>
      <w:bookmarkStart w:id="5965" w:name="_Toc382471486"/>
      <w:bookmarkStart w:id="5966" w:name="_Toc382472375"/>
      <w:bookmarkStart w:id="5967" w:name="_Toc382225302"/>
      <w:bookmarkStart w:id="5968" w:name="_Toc382226193"/>
      <w:bookmarkStart w:id="5969" w:name="_Toc382227083"/>
      <w:bookmarkStart w:id="5970" w:name="_Toc382241383"/>
      <w:bookmarkStart w:id="5971" w:name="_Toc382242282"/>
      <w:bookmarkStart w:id="5972" w:name="_Toc382407710"/>
      <w:bookmarkStart w:id="5973" w:name="_Toc382408595"/>
      <w:bookmarkStart w:id="5974" w:name="_Toc382409482"/>
      <w:bookmarkStart w:id="5975" w:name="_Toc382411037"/>
      <w:bookmarkStart w:id="5976" w:name="_Toc382469712"/>
      <w:bookmarkStart w:id="5977" w:name="_Toc382470598"/>
      <w:bookmarkStart w:id="5978" w:name="_Toc382471487"/>
      <w:bookmarkStart w:id="5979" w:name="_Toc382472376"/>
      <w:bookmarkStart w:id="5980" w:name="_Toc382225303"/>
      <w:bookmarkStart w:id="5981" w:name="_Toc382226194"/>
      <w:bookmarkStart w:id="5982" w:name="_Toc382227084"/>
      <w:bookmarkStart w:id="5983" w:name="_Toc382241384"/>
      <w:bookmarkStart w:id="5984" w:name="_Toc382242283"/>
      <w:bookmarkStart w:id="5985" w:name="_Toc382407711"/>
      <w:bookmarkStart w:id="5986" w:name="_Toc382408596"/>
      <w:bookmarkStart w:id="5987" w:name="_Toc382409483"/>
      <w:bookmarkStart w:id="5988" w:name="_Toc382411038"/>
      <w:bookmarkStart w:id="5989" w:name="_Toc382469713"/>
      <w:bookmarkStart w:id="5990" w:name="_Toc382470599"/>
      <w:bookmarkStart w:id="5991" w:name="_Toc382471488"/>
      <w:bookmarkStart w:id="5992" w:name="_Toc382472377"/>
      <w:bookmarkStart w:id="5993" w:name="_Toc382225304"/>
      <w:bookmarkStart w:id="5994" w:name="_Toc382226195"/>
      <w:bookmarkStart w:id="5995" w:name="_Toc382227085"/>
      <w:bookmarkStart w:id="5996" w:name="_Toc382241385"/>
      <w:bookmarkStart w:id="5997" w:name="_Toc382242284"/>
      <w:bookmarkStart w:id="5998" w:name="_Toc382407712"/>
      <w:bookmarkStart w:id="5999" w:name="_Toc382408597"/>
      <w:bookmarkStart w:id="6000" w:name="_Toc382409484"/>
      <w:bookmarkStart w:id="6001" w:name="_Toc382411039"/>
      <w:bookmarkStart w:id="6002" w:name="_Toc382469714"/>
      <w:bookmarkStart w:id="6003" w:name="_Toc382470600"/>
      <w:bookmarkStart w:id="6004" w:name="_Toc382471489"/>
      <w:bookmarkStart w:id="6005" w:name="_Toc382472378"/>
      <w:bookmarkStart w:id="6006" w:name="_Toc382225305"/>
      <w:bookmarkStart w:id="6007" w:name="_Toc382226196"/>
      <w:bookmarkStart w:id="6008" w:name="_Toc382227086"/>
      <w:bookmarkStart w:id="6009" w:name="_Toc382241386"/>
      <w:bookmarkStart w:id="6010" w:name="_Toc382242285"/>
      <w:bookmarkStart w:id="6011" w:name="_Toc382407713"/>
      <w:bookmarkStart w:id="6012" w:name="_Toc382408598"/>
      <w:bookmarkStart w:id="6013" w:name="_Toc382409485"/>
      <w:bookmarkStart w:id="6014" w:name="_Toc382411040"/>
      <w:bookmarkStart w:id="6015" w:name="_Toc382469715"/>
      <w:bookmarkStart w:id="6016" w:name="_Toc382470601"/>
      <w:bookmarkStart w:id="6017" w:name="_Toc382471490"/>
      <w:bookmarkStart w:id="6018" w:name="_Toc382472379"/>
      <w:bookmarkStart w:id="6019" w:name="_Toc382225306"/>
      <w:bookmarkStart w:id="6020" w:name="_Toc382226197"/>
      <w:bookmarkStart w:id="6021" w:name="_Toc382227087"/>
      <w:bookmarkStart w:id="6022" w:name="_Toc382241387"/>
      <w:bookmarkStart w:id="6023" w:name="_Toc382242286"/>
      <w:bookmarkStart w:id="6024" w:name="_Toc382407714"/>
      <w:bookmarkStart w:id="6025" w:name="_Toc382408599"/>
      <w:bookmarkStart w:id="6026" w:name="_Toc382409486"/>
      <w:bookmarkStart w:id="6027" w:name="_Toc382411041"/>
      <w:bookmarkStart w:id="6028" w:name="_Toc382469716"/>
      <w:bookmarkStart w:id="6029" w:name="_Toc382470602"/>
      <w:bookmarkStart w:id="6030" w:name="_Toc382471491"/>
      <w:bookmarkStart w:id="6031" w:name="_Toc382472380"/>
      <w:bookmarkStart w:id="6032" w:name="_Toc382225307"/>
      <w:bookmarkStart w:id="6033" w:name="_Toc382226198"/>
      <w:bookmarkStart w:id="6034" w:name="_Toc382227088"/>
      <w:bookmarkStart w:id="6035" w:name="_Toc382241388"/>
      <w:bookmarkStart w:id="6036" w:name="_Toc382242287"/>
      <w:bookmarkStart w:id="6037" w:name="_Toc382407715"/>
      <w:bookmarkStart w:id="6038" w:name="_Toc382408600"/>
      <w:bookmarkStart w:id="6039" w:name="_Toc382409487"/>
      <w:bookmarkStart w:id="6040" w:name="_Toc382411042"/>
      <w:bookmarkStart w:id="6041" w:name="_Toc382469717"/>
      <w:bookmarkStart w:id="6042" w:name="_Toc382470603"/>
      <w:bookmarkStart w:id="6043" w:name="_Toc382471492"/>
      <w:bookmarkStart w:id="6044" w:name="_Toc382472381"/>
      <w:bookmarkStart w:id="6045" w:name="_Toc382225308"/>
      <w:bookmarkStart w:id="6046" w:name="_Toc382226199"/>
      <w:bookmarkStart w:id="6047" w:name="_Toc382227089"/>
      <w:bookmarkStart w:id="6048" w:name="_Toc382241389"/>
      <w:bookmarkStart w:id="6049" w:name="_Toc382242288"/>
      <w:bookmarkStart w:id="6050" w:name="_Toc382407716"/>
      <w:bookmarkStart w:id="6051" w:name="_Toc382408601"/>
      <w:bookmarkStart w:id="6052" w:name="_Toc382409488"/>
      <w:bookmarkStart w:id="6053" w:name="_Toc382411043"/>
      <w:bookmarkStart w:id="6054" w:name="_Toc382469718"/>
      <w:bookmarkStart w:id="6055" w:name="_Toc382470604"/>
      <w:bookmarkStart w:id="6056" w:name="_Toc382471493"/>
      <w:bookmarkStart w:id="6057" w:name="_Toc382472382"/>
      <w:bookmarkStart w:id="6058" w:name="_Toc382225309"/>
      <w:bookmarkStart w:id="6059" w:name="_Toc382226200"/>
      <w:bookmarkStart w:id="6060" w:name="_Toc382227090"/>
      <w:bookmarkStart w:id="6061" w:name="_Toc382241390"/>
      <w:bookmarkStart w:id="6062" w:name="_Toc382242289"/>
      <w:bookmarkStart w:id="6063" w:name="_Toc382407717"/>
      <w:bookmarkStart w:id="6064" w:name="_Toc382408602"/>
      <w:bookmarkStart w:id="6065" w:name="_Toc382409489"/>
      <w:bookmarkStart w:id="6066" w:name="_Toc382411044"/>
      <w:bookmarkStart w:id="6067" w:name="_Toc382469719"/>
      <w:bookmarkStart w:id="6068" w:name="_Toc382470605"/>
      <w:bookmarkStart w:id="6069" w:name="_Toc382471494"/>
      <w:bookmarkStart w:id="6070" w:name="_Toc382472383"/>
      <w:bookmarkStart w:id="6071" w:name="_Toc382225310"/>
      <w:bookmarkStart w:id="6072" w:name="_Toc382226201"/>
      <w:bookmarkStart w:id="6073" w:name="_Toc382227091"/>
      <w:bookmarkStart w:id="6074" w:name="_Toc382241391"/>
      <w:bookmarkStart w:id="6075" w:name="_Toc382242290"/>
      <w:bookmarkStart w:id="6076" w:name="_Toc382407718"/>
      <w:bookmarkStart w:id="6077" w:name="_Toc382408603"/>
      <w:bookmarkStart w:id="6078" w:name="_Toc382409490"/>
      <w:bookmarkStart w:id="6079" w:name="_Toc382411045"/>
      <w:bookmarkStart w:id="6080" w:name="_Toc382469720"/>
      <w:bookmarkStart w:id="6081" w:name="_Toc382470606"/>
      <w:bookmarkStart w:id="6082" w:name="_Toc382471495"/>
      <w:bookmarkStart w:id="6083" w:name="_Toc382472384"/>
      <w:bookmarkStart w:id="6084" w:name="_Toc382225311"/>
      <w:bookmarkStart w:id="6085" w:name="_Toc382226202"/>
      <w:bookmarkStart w:id="6086" w:name="_Toc382227092"/>
      <w:bookmarkStart w:id="6087" w:name="_Toc382241392"/>
      <w:bookmarkStart w:id="6088" w:name="_Toc382242291"/>
      <w:bookmarkStart w:id="6089" w:name="_Toc382407719"/>
      <w:bookmarkStart w:id="6090" w:name="_Toc382408604"/>
      <w:bookmarkStart w:id="6091" w:name="_Toc382409491"/>
      <w:bookmarkStart w:id="6092" w:name="_Toc382411046"/>
      <w:bookmarkStart w:id="6093" w:name="_Toc382469721"/>
      <w:bookmarkStart w:id="6094" w:name="_Toc382470607"/>
      <w:bookmarkStart w:id="6095" w:name="_Toc382471496"/>
      <w:bookmarkStart w:id="6096" w:name="_Toc382472385"/>
      <w:bookmarkStart w:id="6097" w:name="_Toc382225312"/>
      <w:bookmarkStart w:id="6098" w:name="_Toc382226203"/>
      <w:bookmarkStart w:id="6099" w:name="_Toc382227093"/>
      <w:bookmarkStart w:id="6100" w:name="_Toc382241393"/>
      <w:bookmarkStart w:id="6101" w:name="_Toc382242292"/>
      <w:bookmarkStart w:id="6102" w:name="_Toc382407720"/>
      <w:bookmarkStart w:id="6103" w:name="_Toc382408605"/>
      <w:bookmarkStart w:id="6104" w:name="_Toc382409492"/>
      <w:bookmarkStart w:id="6105" w:name="_Toc382411047"/>
      <w:bookmarkStart w:id="6106" w:name="_Toc382469722"/>
      <w:bookmarkStart w:id="6107" w:name="_Toc382470608"/>
      <w:bookmarkStart w:id="6108" w:name="_Toc382471497"/>
      <w:bookmarkStart w:id="6109" w:name="_Toc382472386"/>
      <w:bookmarkStart w:id="6110" w:name="_Toc382225313"/>
      <w:bookmarkStart w:id="6111" w:name="_Toc382226204"/>
      <w:bookmarkStart w:id="6112" w:name="_Toc382227094"/>
      <w:bookmarkStart w:id="6113" w:name="_Toc382241394"/>
      <w:bookmarkStart w:id="6114" w:name="_Toc382242293"/>
      <w:bookmarkStart w:id="6115" w:name="_Toc382407721"/>
      <w:bookmarkStart w:id="6116" w:name="_Toc382408606"/>
      <w:bookmarkStart w:id="6117" w:name="_Toc382409493"/>
      <w:bookmarkStart w:id="6118" w:name="_Toc382411048"/>
      <w:bookmarkStart w:id="6119" w:name="_Toc382469723"/>
      <w:bookmarkStart w:id="6120" w:name="_Toc382470609"/>
      <w:bookmarkStart w:id="6121" w:name="_Toc382471498"/>
      <w:bookmarkStart w:id="6122" w:name="_Toc382472387"/>
      <w:bookmarkStart w:id="6123" w:name="_Toc382225314"/>
      <w:bookmarkStart w:id="6124" w:name="_Toc382226205"/>
      <w:bookmarkStart w:id="6125" w:name="_Toc382227095"/>
      <w:bookmarkStart w:id="6126" w:name="_Toc382241395"/>
      <w:bookmarkStart w:id="6127" w:name="_Toc382242294"/>
      <w:bookmarkStart w:id="6128" w:name="_Toc382407722"/>
      <w:bookmarkStart w:id="6129" w:name="_Toc382408607"/>
      <w:bookmarkStart w:id="6130" w:name="_Toc382409494"/>
      <w:bookmarkStart w:id="6131" w:name="_Toc382411049"/>
      <w:bookmarkStart w:id="6132" w:name="_Toc382469724"/>
      <w:bookmarkStart w:id="6133" w:name="_Toc382470610"/>
      <w:bookmarkStart w:id="6134" w:name="_Toc382471499"/>
      <w:bookmarkStart w:id="6135" w:name="_Toc382472388"/>
      <w:bookmarkStart w:id="6136" w:name="_Toc382225315"/>
      <w:bookmarkStart w:id="6137" w:name="_Toc382226206"/>
      <w:bookmarkStart w:id="6138" w:name="_Toc382227096"/>
      <w:bookmarkStart w:id="6139" w:name="_Toc382241396"/>
      <w:bookmarkStart w:id="6140" w:name="_Toc382242295"/>
      <w:bookmarkStart w:id="6141" w:name="_Toc382407723"/>
      <w:bookmarkStart w:id="6142" w:name="_Toc382408608"/>
      <w:bookmarkStart w:id="6143" w:name="_Toc382409495"/>
      <w:bookmarkStart w:id="6144" w:name="_Toc382411050"/>
      <w:bookmarkStart w:id="6145" w:name="_Toc382469725"/>
      <w:bookmarkStart w:id="6146" w:name="_Toc382470611"/>
      <w:bookmarkStart w:id="6147" w:name="_Toc382471500"/>
      <w:bookmarkStart w:id="6148" w:name="_Toc382472389"/>
      <w:bookmarkStart w:id="6149" w:name="_Toc382225316"/>
      <w:bookmarkStart w:id="6150" w:name="_Toc382226207"/>
      <w:bookmarkStart w:id="6151" w:name="_Toc382227097"/>
      <w:bookmarkStart w:id="6152" w:name="_Toc382241397"/>
      <w:bookmarkStart w:id="6153" w:name="_Toc382242296"/>
      <w:bookmarkStart w:id="6154" w:name="_Toc382407724"/>
      <w:bookmarkStart w:id="6155" w:name="_Toc382408609"/>
      <w:bookmarkStart w:id="6156" w:name="_Toc382409496"/>
      <w:bookmarkStart w:id="6157" w:name="_Toc382411051"/>
      <w:bookmarkStart w:id="6158" w:name="_Toc382469726"/>
      <w:bookmarkStart w:id="6159" w:name="_Toc382470612"/>
      <w:bookmarkStart w:id="6160" w:name="_Toc382471501"/>
      <w:bookmarkStart w:id="6161" w:name="_Toc382472390"/>
      <w:bookmarkStart w:id="6162" w:name="_Toc382225317"/>
      <w:bookmarkStart w:id="6163" w:name="_Toc382226208"/>
      <w:bookmarkStart w:id="6164" w:name="_Toc382227098"/>
      <w:bookmarkStart w:id="6165" w:name="_Toc382241398"/>
      <w:bookmarkStart w:id="6166" w:name="_Toc382242297"/>
      <w:bookmarkStart w:id="6167" w:name="_Toc382407725"/>
      <w:bookmarkStart w:id="6168" w:name="_Toc382408610"/>
      <w:bookmarkStart w:id="6169" w:name="_Toc382409497"/>
      <w:bookmarkStart w:id="6170" w:name="_Toc382411052"/>
      <w:bookmarkStart w:id="6171" w:name="_Toc382469727"/>
      <w:bookmarkStart w:id="6172" w:name="_Toc382470613"/>
      <w:bookmarkStart w:id="6173" w:name="_Toc382471502"/>
      <w:bookmarkStart w:id="6174" w:name="_Toc382472391"/>
      <w:bookmarkStart w:id="6175" w:name="_Toc382225318"/>
      <w:bookmarkStart w:id="6176" w:name="_Toc382226209"/>
      <w:bookmarkStart w:id="6177" w:name="_Toc382227099"/>
      <w:bookmarkStart w:id="6178" w:name="_Toc382241399"/>
      <w:bookmarkStart w:id="6179" w:name="_Toc382242298"/>
      <w:bookmarkStart w:id="6180" w:name="_Toc382407726"/>
      <w:bookmarkStart w:id="6181" w:name="_Toc382408611"/>
      <w:bookmarkStart w:id="6182" w:name="_Toc382409498"/>
      <w:bookmarkStart w:id="6183" w:name="_Toc382411053"/>
      <w:bookmarkStart w:id="6184" w:name="_Toc382469728"/>
      <w:bookmarkStart w:id="6185" w:name="_Toc382470614"/>
      <w:bookmarkStart w:id="6186" w:name="_Toc382471503"/>
      <w:bookmarkStart w:id="6187" w:name="_Toc382472392"/>
      <w:bookmarkStart w:id="6188" w:name="_Toc382225319"/>
      <w:bookmarkStart w:id="6189" w:name="_Toc382226210"/>
      <w:bookmarkStart w:id="6190" w:name="_Toc382227100"/>
      <w:bookmarkStart w:id="6191" w:name="_Toc382241400"/>
      <w:bookmarkStart w:id="6192" w:name="_Toc382242299"/>
      <w:bookmarkStart w:id="6193" w:name="_Toc382407727"/>
      <w:bookmarkStart w:id="6194" w:name="_Toc382408612"/>
      <w:bookmarkStart w:id="6195" w:name="_Toc382409499"/>
      <w:bookmarkStart w:id="6196" w:name="_Toc382411054"/>
      <w:bookmarkStart w:id="6197" w:name="_Toc382469729"/>
      <w:bookmarkStart w:id="6198" w:name="_Toc382470615"/>
      <w:bookmarkStart w:id="6199" w:name="_Toc382471504"/>
      <w:bookmarkStart w:id="6200" w:name="_Toc382472393"/>
      <w:bookmarkStart w:id="6201" w:name="_Toc382225320"/>
      <w:bookmarkStart w:id="6202" w:name="_Toc382226211"/>
      <w:bookmarkStart w:id="6203" w:name="_Toc382227101"/>
      <w:bookmarkStart w:id="6204" w:name="_Toc382241401"/>
      <w:bookmarkStart w:id="6205" w:name="_Toc382242300"/>
      <w:bookmarkStart w:id="6206" w:name="_Toc382407728"/>
      <w:bookmarkStart w:id="6207" w:name="_Toc382408613"/>
      <w:bookmarkStart w:id="6208" w:name="_Toc382409500"/>
      <w:bookmarkStart w:id="6209" w:name="_Toc382411055"/>
      <w:bookmarkStart w:id="6210" w:name="_Toc382469730"/>
      <w:bookmarkStart w:id="6211" w:name="_Toc382470616"/>
      <w:bookmarkStart w:id="6212" w:name="_Toc382471505"/>
      <w:bookmarkStart w:id="6213" w:name="_Toc382472394"/>
      <w:bookmarkStart w:id="6214" w:name="_Toc382225321"/>
      <w:bookmarkStart w:id="6215" w:name="_Toc382226212"/>
      <w:bookmarkStart w:id="6216" w:name="_Toc382227102"/>
      <w:bookmarkStart w:id="6217" w:name="_Toc382241402"/>
      <w:bookmarkStart w:id="6218" w:name="_Toc382242301"/>
      <w:bookmarkStart w:id="6219" w:name="_Toc382407729"/>
      <w:bookmarkStart w:id="6220" w:name="_Toc382408614"/>
      <w:bookmarkStart w:id="6221" w:name="_Toc382409501"/>
      <w:bookmarkStart w:id="6222" w:name="_Toc382411056"/>
      <w:bookmarkStart w:id="6223" w:name="_Toc382469731"/>
      <w:bookmarkStart w:id="6224" w:name="_Toc382470617"/>
      <w:bookmarkStart w:id="6225" w:name="_Toc382471506"/>
      <w:bookmarkStart w:id="6226" w:name="_Toc382472395"/>
      <w:bookmarkStart w:id="6227" w:name="_Toc382225322"/>
      <w:bookmarkStart w:id="6228" w:name="_Toc382226213"/>
      <w:bookmarkStart w:id="6229" w:name="_Toc382227103"/>
      <w:bookmarkStart w:id="6230" w:name="_Toc382241403"/>
      <w:bookmarkStart w:id="6231" w:name="_Toc382242302"/>
      <w:bookmarkStart w:id="6232" w:name="_Toc382407730"/>
      <w:bookmarkStart w:id="6233" w:name="_Toc382408615"/>
      <w:bookmarkStart w:id="6234" w:name="_Toc382409502"/>
      <w:bookmarkStart w:id="6235" w:name="_Toc382411057"/>
      <w:bookmarkStart w:id="6236" w:name="_Toc382469732"/>
      <w:bookmarkStart w:id="6237" w:name="_Toc382470618"/>
      <w:bookmarkStart w:id="6238" w:name="_Toc382471507"/>
      <w:bookmarkStart w:id="6239" w:name="_Toc382472396"/>
      <w:bookmarkStart w:id="6240" w:name="_Toc382225323"/>
      <w:bookmarkStart w:id="6241" w:name="_Toc382226214"/>
      <w:bookmarkStart w:id="6242" w:name="_Toc382227104"/>
      <w:bookmarkStart w:id="6243" w:name="_Toc382241404"/>
      <w:bookmarkStart w:id="6244" w:name="_Toc382242303"/>
      <w:bookmarkStart w:id="6245" w:name="_Toc382407731"/>
      <w:bookmarkStart w:id="6246" w:name="_Toc382408616"/>
      <w:bookmarkStart w:id="6247" w:name="_Toc382409503"/>
      <w:bookmarkStart w:id="6248" w:name="_Toc382411058"/>
      <w:bookmarkStart w:id="6249" w:name="_Toc382469733"/>
      <w:bookmarkStart w:id="6250" w:name="_Toc382470619"/>
      <w:bookmarkStart w:id="6251" w:name="_Toc382471508"/>
      <w:bookmarkStart w:id="6252" w:name="_Toc382472397"/>
      <w:bookmarkStart w:id="6253" w:name="_Toc382225324"/>
      <w:bookmarkStart w:id="6254" w:name="_Toc382226215"/>
      <w:bookmarkStart w:id="6255" w:name="_Toc382227105"/>
      <w:bookmarkStart w:id="6256" w:name="_Toc382241405"/>
      <w:bookmarkStart w:id="6257" w:name="_Toc382242304"/>
      <w:bookmarkStart w:id="6258" w:name="_Toc382407732"/>
      <w:bookmarkStart w:id="6259" w:name="_Toc382408617"/>
      <w:bookmarkStart w:id="6260" w:name="_Toc382409504"/>
      <w:bookmarkStart w:id="6261" w:name="_Toc382411059"/>
      <w:bookmarkStart w:id="6262" w:name="_Toc382469734"/>
      <w:bookmarkStart w:id="6263" w:name="_Toc382470620"/>
      <w:bookmarkStart w:id="6264" w:name="_Toc382471509"/>
      <w:bookmarkStart w:id="6265" w:name="_Toc382472398"/>
      <w:bookmarkStart w:id="6266" w:name="_Toc382225325"/>
      <w:bookmarkStart w:id="6267" w:name="_Toc382226216"/>
      <w:bookmarkStart w:id="6268" w:name="_Toc382227106"/>
      <w:bookmarkStart w:id="6269" w:name="_Toc382241406"/>
      <w:bookmarkStart w:id="6270" w:name="_Toc382242305"/>
      <w:bookmarkStart w:id="6271" w:name="_Toc382407733"/>
      <w:bookmarkStart w:id="6272" w:name="_Toc382408618"/>
      <w:bookmarkStart w:id="6273" w:name="_Toc382409505"/>
      <w:bookmarkStart w:id="6274" w:name="_Toc382411060"/>
      <w:bookmarkStart w:id="6275" w:name="_Toc382469735"/>
      <w:bookmarkStart w:id="6276" w:name="_Toc382470621"/>
      <w:bookmarkStart w:id="6277" w:name="_Toc382471510"/>
      <w:bookmarkStart w:id="6278" w:name="_Toc382472399"/>
      <w:bookmarkStart w:id="6279" w:name="_Toc382225326"/>
      <w:bookmarkStart w:id="6280" w:name="_Toc382226217"/>
      <w:bookmarkStart w:id="6281" w:name="_Toc382227107"/>
      <w:bookmarkStart w:id="6282" w:name="_Toc382241407"/>
      <w:bookmarkStart w:id="6283" w:name="_Toc382242306"/>
      <w:bookmarkStart w:id="6284" w:name="_Toc382407734"/>
      <w:bookmarkStart w:id="6285" w:name="_Toc382408619"/>
      <w:bookmarkStart w:id="6286" w:name="_Toc382409506"/>
      <w:bookmarkStart w:id="6287" w:name="_Toc382411061"/>
      <w:bookmarkStart w:id="6288" w:name="_Toc382469736"/>
      <w:bookmarkStart w:id="6289" w:name="_Toc382470622"/>
      <w:bookmarkStart w:id="6290" w:name="_Toc382471511"/>
      <w:bookmarkStart w:id="6291" w:name="_Toc382472400"/>
      <w:bookmarkStart w:id="6292" w:name="_Toc382225327"/>
      <w:bookmarkStart w:id="6293" w:name="_Toc382226218"/>
      <w:bookmarkStart w:id="6294" w:name="_Toc382227108"/>
      <w:bookmarkStart w:id="6295" w:name="_Toc382241408"/>
      <w:bookmarkStart w:id="6296" w:name="_Toc382242307"/>
      <w:bookmarkStart w:id="6297" w:name="_Toc382407735"/>
      <w:bookmarkStart w:id="6298" w:name="_Toc382408620"/>
      <w:bookmarkStart w:id="6299" w:name="_Toc382409507"/>
      <w:bookmarkStart w:id="6300" w:name="_Toc382411062"/>
      <w:bookmarkStart w:id="6301" w:name="_Toc382469737"/>
      <w:bookmarkStart w:id="6302" w:name="_Toc382470623"/>
      <w:bookmarkStart w:id="6303" w:name="_Toc382471512"/>
      <w:bookmarkStart w:id="6304" w:name="_Toc382472401"/>
      <w:bookmarkStart w:id="6305" w:name="_Toc382225328"/>
      <w:bookmarkStart w:id="6306" w:name="_Toc382226219"/>
      <w:bookmarkStart w:id="6307" w:name="_Toc382227109"/>
      <w:bookmarkStart w:id="6308" w:name="_Toc382241409"/>
      <w:bookmarkStart w:id="6309" w:name="_Toc382242308"/>
      <w:bookmarkStart w:id="6310" w:name="_Toc382407736"/>
      <w:bookmarkStart w:id="6311" w:name="_Toc382408621"/>
      <w:bookmarkStart w:id="6312" w:name="_Toc382409508"/>
      <w:bookmarkStart w:id="6313" w:name="_Toc382411063"/>
      <w:bookmarkStart w:id="6314" w:name="_Toc382469738"/>
      <w:bookmarkStart w:id="6315" w:name="_Toc382470624"/>
      <w:bookmarkStart w:id="6316" w:name="_Toc382471513"/>
      <w:bookmarkStart w:id="6317" w:name="_Toc382472402"/>
      <w:bookmarkStart w:id="6318" w:name="_Toc382225329"/>
      <w:bookmarkStart w:id="6319" w:name="_Toc382226220"/>
      <w:bookmarkStart w:id="6320" w:name="_Toc382227110"/>
      <w:bookmarkStart w:id="6321" w:name="_Toc382241410"/>
      <w:bookmarkStart w:id="6322" w:name="_Toc382242309"/>
      <w:bookmarkStart w:id="6323" w:name="_Toc382407737"/>
      <w:bookmarkStart w:id="6324" w:name="_Toc382408622"/>
      <w:bookmarkStart w:id="6325" w:name="_Toc382409509"/>
      <w:bookmarkStart w:id="6326" w:name="_Toc382411064"/>
      <w:bookmarkStart w:id="6327" w:name="_Toc382469739"/>
      <w:bookmarkStart w:id="6328" w:name="_Toc382470625"/>
      <w:bookmarkStart w:id="6329" w:name="_Toc382471514"/>
      <w:bookmarkStart w:id="6330" w:name="_Toc382472403"/>
      <w:bookmarkStart w:id="6331" w:name="_Toc382225330"/>
      <w:bookmarkStart w:id="6332" w:name="_Toc382226221"/>
      <w:bookmarkStart w:id="6333" w:name="_Toc382227111"/>
      <w:bookmarkStart w:id="6334" w:name="_Toc382241411"/>
      <w:bookmarkStart w:id="6335" w:name="_Toc382242310"/>
      <w:bookmarkStart w:id="6336" w:name="_Toc382407738"/>
      <w:bookmarkStart w:id="6337" w:name="_Toc382408623"/>
      <w:bookmarkStart w:id="6338" w:name="_Toc382409510"/>
      <w:bookmarkStart w:id="6339" w:name="_Toc382411065"/>
      <w:bookmarkStart w:id="6340" w:name="_Toc382469740"/>
      <w:bookmarkStart w:id="6341" w:name="_Toc382470626"/>
      <w:bookmarkStart w:id="6342" w:name="_Toc382471515"/>
      <w:bookmarkStart w:id="6343" w:name="_Toc382472404"/>
      <w:bookmarkStart w:id="6344" w:name="_Toc382225331"/>
      <w:bookmarkStart w:id="6345" w:name="_Toc382226222"/>
      <w:bookmarkStart w:id="6346" w:name="_Toc382227112"/>
      <w:bookmarkStart w:id="6347" w:name="_Toc382241412"/>
      <w:bookmarkStart w:id="6348" w:name="_Toc382242311"/>
      <w:bookmarkStart w:id="6349" w:name="_Toc382407739"/>
      <w:bookmarkStart w:id="6350" w:name="_Toc382408624"/>
      <w:bookmarkStart w:id="6351" w:name="_Toc382409511"/>
      <w:bookmarkStart w:id="6352" w:name="_Toc382411066"/>
      <w:bookmarkStart w:id="6353" w:name="_Toc382469741"/>
      <w:bookmarkStart w:id="6354" w:name="_Toc382470627"/>
      <w:bookmarkStart w:id="6355" w:name="_Toc382471516"/>
      <w:bookmarkStart w:id="6356" w:name="_Toc382472405"/>
      <w:bookmarkStart w:id="6357" w:name="_Toc382225332"/>
      <w:bookmarkStart w:id="6358" w:name="_Toc382226223"/>
      <w:bookmarkStart w:id="6359" w:name="_Toc382227113"/>
      <w:bookmarkStart w:id="6360" w:name="_Toc382241413"/>
      <w:bookmarkStart w:id="6361" w:name="_Toc382242312"/>
      <w:bookmarkStart w:id="6362" w:name="_Toc382407740"/>
      <w:bookmarkStart w:id="6363" w:name="_Toc382408625"/>
      <w:bookmarkStart w:id="6364" w:name="_Toc382409512"/>
      <w:bookmarkStart w:id="6365" w:name="_Toc382411067"/>
      <w:bookmarkStart w:id="6366" w:name="_Toc382469742"/>
      <w:bookmarkStart w:id="6367" w:name="_Toc382470628"/>
      <w:bookmarkStart w:id="6368" w:name="_Toc382471517"/>
      <w:bookmarkStart w:id="6369" w:name="_Toc382472406"/>
      <w:bookmarkStart w:id="6370" w:name="_Toc382225333"/>
      <w:bookmarkStart w:id="6371" w:name="_Toc382226224"/>
      <w:bookmarkStart w:id="6372" w:name="_Toc382227114"/>
      <w:bookmarkStart w:id="6373" w:name="_Toc382241414"/>
      <w:bookmarkStart w:id="6374" w:name="_Toc382242313"/>
      <w:bookmarkStart w:id="6375" w:name="_Toc382407741"/>
      <w:bookmarkStart w:id="6376" w:name="_Toc382408626"/>
      <w:bookmarkStart w:id="6377" w:name="_Toc382409513"/>
      <w:bookmarkStart w:id="6378" w:name="_Toc382411068"/>
      <w:bookmarkStart w:id="6379" w:name="_Toc382469743"/>
      <w:bookmarkStart w:id="6380" w:name="_Toc382470629"/>
      <w:bookmarkStart w:id="6381" w:name="_Toc382471518"/>
      <w:bookmarkStart w:id="6382" w:name="_Toc382472407"/>
      <w:bookmarkStart w:id="6383" w:name="_Toc382225334"/>
      <w:bookmarkStart w:id="6384" w:name="_Toc382226225"/>
      <w:bookmarkStart w:id="6385" w:name="_Toc382227115"/>
      <w:bookmarkStart w:id="6386" w:name="_Toc382241415"/>
      <w:bookmarkStart w:id="6387" w:name="_Toc382242314"/>
      <w:bookmarkStart w:id="6388" w:name="_Toc382407742"/>
      <w:bookmarkStart w:id="6389" w:name="_Toc382408627"/>
      <w:bookmarkStart w:id="6390" w:name="_Toc382409514"/>
      <w:bookmarkStart w:id="6391" w:name="_Toc382411069"/>
      <w:bookmarkStart w:id="6392" w:name="_Toc382469744"/>
      <w:bookmarkStart w:id="6393" w:name="_Toc382470630"/>
      <w:bookmarkStart w:id="6394" w:name="_Toc382471519"/>
      <w:bookmarkStart w:id="6395" w:name="_Toc382472408"/>
      <w:bookmarkStart w:id="6396" w:name="_Toc382225335"/>
      <w:bookmarkStart w:id="6397" w:name="_Toc382226226"/>
      <w:bookmarkStart w:id="6398" w:name="_Toc382227116"/>
      <w:bookmarkStart w:id="6399" w:name="_Toc382241416"/>
      <w:bookmarkStart w:id="6400" w:name="_Toc382242315"/>
      <w:bookmarkStart w:id="6401" w:name="_Toc382407743"/>
      <w:bookmarkStart w:id="6402" w:name="_Toc382408628"/>
      <w:bookmarkStart w:id="6403" w:name="_Toc382409515"/>
      <w:bookmarkStart w:id="6404" w:name="_Toc382411070"/>
      <w:bookmarkStart w:id="6405" w:name="_Toc382469745"/>
      <w:bookmarkStart w:id="6406" w:name="_Toc382470631"/>
      <w:bookmarkStart w:id="6407" w:name="_Toc382471520"/>
      <w:bookmarkStart w:id="6408" w:name="_Toc382472409"/>
      <w:bookmarkStart w:id="6409" w:name="_Toc382225336"/>
      <w:bookmarkStart w:id="6410" w:name="_Toc382226227"/>
      <w:bookmarkStart w:id="6411" w:name="_Toc382227117"/>
      <w:bookmarkStart w:id="6412" w:name="_Toc382241417"/>
      <w:bookmarkStart w:id="6413" w:name="_Toc382242316"/>
      <w:bookmarkStart w:id="6414" w:name="_Toc382407744"/>
      <w:bookmarkStart w:id="6415" w:name="_Toc382408629"/>
      <w:bookmarkStart w:id="6416" w:name="_Toc382409516"/>
      <w:bookmarkStart w:id="6417" w:name="_Toc382411071"/>
      <w:bookmarkStart w:id="6418" w:name="_Toc382469746"/>
      <w:bookmarkStart w:id="6419" w:name="_Toc382470632"/>
      <w:bookmarkStart w:id="6420" w:name="_Toc382471521"/>
      <w:bookmarkStart w:id="6421" w:name="_Toc382472410"/>
      <w:bookmarkStart w:id="6422" w:name="_Toc382225337"/>
      <w:bookmarkStart w:id="6423" w:name="_Toc382226228"/>
      <w:bookmarkStart w:id="6424" w:name="_Toc382227118"/>
      <w:bookmarkStart w:id="6425" w:name="_Toc382241418"/>
      <w:bookmarkStart w:id="6426" w:name="_Toc382242317"/>
      <w:bookmarkStart w:id="6427" w:name="_Toc382407745"/>
      <w:bookmarkStart w:id="6428" w:name="_Toc382408630"/>
      <w:bookmarkStart w:id="6429" w:name="_Toc382409517"/>
      <w:bookmarkStart w:id="6430" w:name="_Toc382411072"/>
      <w:bookmarkStart w:id="6431" w:name="_Toc382469747"/>
      <w:bookmarkStart w:id="6432" w:name="_Toc382470633"/>
      <w:bookmarkStart w:id="6433" w:name="_Toc382471522"/>
      <w:bookmarkStart w:id="6434" w:name="_Toc382472411"/>
      <w:bookmarkStart w:id="6435" w:name="_Toc382225338"/>
      <w:bookmarkStart w:id="6436" w:name="_Toc382226229"/>
      <w:bookmarkStart w:id="6437" w:name="_Toc382227119"/>
      <w:bookmarkStart w:id="6438" w:name="_Toc382241419"/>
      <w:bookmarkStart w:id="6439" w:name="_Toc382242318"/>
      <w:bookmarkStart w:id="6440" w:name="_Toc382407746"/>
      <w:bookmarkStart w:id="6441" w:name="_Toc382408631"/>
      <w:bookmarkStart w:id="6442" w:name="_Toc382409518"/>
      <w:bookmarkStart w:id="6443" w:name="_Toc382411073"/>
      <w:bookmarkStart w:id="6444" w:name="_Toc382469748"/>
      <w:bookmarkStart w:id="6445" w:name="_Toc382470634"/>
      <w:bookmarkStart w:id="6446" w:name="_Toc382471523"/>
      <w:bookmarkStart w:id="6447" w:name="_Toc382472412"/>
      <w:bookmarkStart w:id="6448" w:name="_Toc382225339"/>
      <w:bookmarkStart w:id="6449" w:name="_Toc382226230"/>
      <w:bookmarkStart w:id="6450" w:name="_Toc382227120"/>
      <w:bookmarkStart w:id="6451" w:name="_Toc382241420"/>
      <w:bookmarkStart w:id="6452" w:name="_Toc382242319"/>
      <w:bookmarkStart w:id="6453" w:name="_Toc382407747"/>
      <w:bookmarkStart w:id="6454" w:name="_Toc382408632"/>
      <w:bookmarkStart w:id="6455" w:name="_Toc382409519"/>
      <w:bookmarkStart w:id="6456" w:name="_Toc382411074"/>
      <w:bookmarkStart w:id="6457" w:name="_Toc382469749"/>
      <w:bookmarkStart w:id="6458" w:name="_Toc382470635"/>
      <w:bookmarkStart w:id="6459" w:name="_Toc382471524"/>
      <w:bookmarkStart w:id="6460" w:name="_Toc382472413"/>
      <w:bookmarkStart w:id="6461" w:name="_Toc382225340"/>
      <w:bookmarkStart w:id="6462" w:name="_Toc382226231"/>
      <w:bookmarkStart w:id="6463" w:name="_Toc382227121"/>
      <w:bookmarkStart w:id="6464" w:name="_Toc382241421"/>
      <w:bookmarkStart w:id="6465" w:name="_Toc382242320"/>
      <w:bookmarkStart w:id="6466" w:name="_Toc382407748"/>
      <w:bookmarkStart w:id="6467" w:name="_Toc382408633"/>
      <w:bookmarkStart w:id="6468" w:name="_Toc382409520"/>
      <w:bookmarkStart w:id="6469" w:name="_Toc382411075"/>
      <w:bookmarkStart w:id="6470" w:name="_Toc382469750"/>
      <w:bookmarkStart w:id="6471" w:name="_Toc382470636"/>
      <w:bookmarkStart w:id="6472" w:name="_Toc382471525"/>
      <w:bookmarkStart w:id="6473" w:name="_Toc382472414"/>
      <w:bookmarkStart w:id="6474" w:name="_Toc382225341"/>
      <w:bookmarkStart w:id="6475" w:name="_Toc382226232"/>
      <w:bookmarkStart w:id="6476" w:name="_Toc382227122"/>
      <w:bookmarkStart w:id="6477" w:name="_Toc382241422"/>
      <w:bookmarkStart w:id="6478" w:name="_Toc382242321"/>
      <w:bookmarkStart w:id="6479" w:name="_Toc382407749"/>
      <w:bookmarkStart w:id="6480" w:name="_Toc382408634"/>
      <w:bookmarkStart w:id="6481" w:name="_Toc382409521"/>
      <w:bookmarkStart w:id="6482" w:name="_Toc382411076"/>
      <w:bookmarkStart w:id="6483" w:name="_Toc382469751"/>
      <w:bookmarkStart w:id="6484" w:name="_Toc382470637"/>
      <w:bookmarkStart w:id="6485" w:name="_Toc382471526"/>
      <w:bookmarkStart w:id="6486" w:name="_Toc382472415"/>
      <w:bookmarkStart w:id="6487" w:name="_Toc382225342"/>
      <w:bookmarkStart w:id="6488" w:name="_Toc382226233"/>
      <w:bookmarkStart w:id="6489" w:name="_Toc382227123"/>
      <w:bookmarkStart w:id="6490" w:name="_Toc382241423"/>
      <w:bookmarkStart w:id="6491" w:name="_Toc382242322"/>
      <w:bookmarkStart w:id="6492" w:name="_Toc382407750"/>
      <w:bookmarkStart w:id="6493" w:name="_Toc382408635"/>
      <w:bookmarkStart w:id="6494" w:name="_Toc382409522"/>
      <w:bookmarkStart w:id="6495" w:name="_Toc382411077"/>
      <w:bookmarkStart w:id="6496" w:name="_Toc382469752"/>
      <w:bookmarkStart w:id="6497" w:name="_Toc382470638"/>
      <w:bookmarkStart w:id="6498" w:name="_Toc382471527"/>
      <w:bookmarkStart w:id="6499" w:name="_Toc382472416"/>
      <w:bookmarkStart w:id="6500" w:name="_Toc382225343"/>
      <w:bookmarkStart w:id="6501" w:name="_Toc382226234"/>
      <w:bookmarkStart w:id="6502" w:name="_Toc382227124"/>
      <w:bookmarkStart w:id="6503" w:name="_Toc382241424"/>
      <w:bookmarkStart w:id="6504" w:name="_Toc382242323"/>
      <w:bookmarkStart w:id="6505" w:name="_Toc382407751"/>
      <w:bookmarkStart w:id="6506" w:name="_Toc382408636"/>
      <w:bookmarkStart w:id="6507" w:name="_Toc382409523"/>
      <w:bookmarkStart w:id="6508" w:name="_Toc382411078"/>
      <w:bookmarkStart w:id="6509" w:name="_Toc382469753"/>
      <w:bookmarkStart w:id="6510" w:name="_Toc382470639"/>
      <w:bookmarkStart w:id="6511" w:name="_Toc382471528"/>
      <w:bookmarkStart w:id="6512" w:name="_Toc382472417"/>
      <w:bookmarkStart w:id="6513" w:name="_Toc382225344"/>
      <w:bookmarkStart w:id="6514" w:name="_Toc382226235"/>
      <w:bookmarkStart w:id="6515" w:name="_Toc382227125"/>
      <w:bookmarkStart w:id="6516" w:name="_Toc382241425"/>
      <w:bookmarkStart w:id="6517" w:name="_Toc382242324"/>
      <w:bookmarkStart w:id="6518" w:name="_Toc382407752"/>
      <w:bookmarkStart w:id="6519" w:name="_Toc382408637"/>
      <w:bookmarkStart w:id="6520" w:name="_Toc382409524"/>
      <w:bookmarkStart w:id="6521" w:name="_Toc382411079"/>
      <w:bookmarkStart w:id="6522" w:name="_Toc382469754"/>
      <w:bookmarkStart w:id="6523" w:name="_Toc382470640"/>
      <w:bookmarkStart w:id="6524" w:name="_Toc382471529"/>
      <w:bookmarkStart w:id="6525" w:name="_Toc382472418"/>
      <w:bookmarkStart w:id="6526" w:name="_Toc382225345"/>
      <w:bookmarkStart w:id="6527" w:name="_Toc382226236"/>
      <w:bookmarkStart w:id="6528" w:name="_Toc382227126"/>
      <w:bookmarkStart w:id="6529" w:name="_Toc382241426"/>
      <w:bookmarkStart w:id="6530" w:name="_Toc382242325"/>
      <w:bookmarkStart w:id="6531" w:name="_Toc382407753"/>
      <w:bookmarkStart w:id="6532" w:name="_Toc382408638"/>
      <w:bookmarkStart w:id="6533" w:name="_Toc382409525"/>
      <w:bookmarkStart w:id="6534" w:name="_Toc382411080"/>
      <w:bookmarkStart w:id="6535" w:name="_Toc382469755"/>
      <w:bookmarkStart w:id="6536" w:name="_Toc382470641"/>
      <w:bookmarkStart w:id="6537" w:name="_Toc382471530"/>
      <w:bookmarkStart w:id="6538" w:name="_Toc382472419"/>
      <w:bookmarkStart w:id="6539" w:name="_Toc382225346"/>
      <w:bookmarkStart w:id="6540" w:name="_Toc382226237"/>
      <w:bookmarkStart w:id="6541" w:name="_Toc382227127"/>
      <w:bookmarkStart w:id="6542" w:name="_Toc382241427"/>
      <w:bookmarkStart w:id="6543" w:name="_Toc382242326"/>
      <w:bookmarkStart w:id="6544" w:name="_Toc382407754"/>
      <w:bookmarkStart w:id="6545" w:name="_Toc382408639"/>
      <w:bookmarkStart w:id="6546" w:name="_Toc382409526"/>
      <w:bookmarkStart w:id="6547" w:name="_Toc382411081"/>
      <w:bookmarkStart w:id="6548" w:name="_Toc382469756"/>
      <w:bookmarkStart w:id="6549" w:name="_Toc382470642"/>
      <w:bookmarkStart w:id="6550" w:name="_Toc382471531"/>
      <w:bookmarkStart w:id="6551" w:name="_Toc382472420"/>
      <w:bookmarkStart w:id="6552" w:name="_Toc382225347"/>
      <w:bookmarkStart w:id="6553" w:name="_Toc382226238"/>
      <w:bookmarkStart w:id="6554" w:name="_Toc382227128"/>
      <w:bookmarkStart w:id="6555" w:name="_Toc382241428"/>
      <w:bookmarkStart w:id="6556" w:name="_Toc382242327"/>
      <w:bookmarkStart w:id="6557" w:name="_Toc382407755"/>
      <w:bookmarkStart w:id="6558" w:name="_Toc382408640"/>
      <w:bookmarkStart w:id="6559" w:name="_Toc382409527"/>
      <w:bookmarkStart w:id="6560" w:name="_Toc382411082"/>
      <w:bookmarkStart w:id="6561" w:name="_Toc382469757"/>
      <w:bookmarkStart w:id="6562" w:name="_Toc382470643"/>
      <w:bookmarkStart w:id="6563" w:name="_Toc382471532"/>
      <w:bookmarkStart w:id="6564" w:name="_Toc382472421"/>
      <w:bookmarkStart w:id="6565" w:name="_Toc382225348"/>
      <w:bookmarkStart w:id="6566" w:name="_Toc382226239"/>
      <w:bookmarkStart w:id="6567" w:name="_Toc382227129"/>
      <w:bookmarkStart w:id="6568" w:name="_Toc382241429"/>
      <w:bookmarkStart w:id="6569" w:name="_Toc382242328"/>
      <w:bookmarkStart w:id="6570" w:name="_Toc382407756"/>
      <w:bookmarkStart w:id="6571" w:name="_Toc382408641"/>
      <w:bookmarkStart w:id="6572" w:name="_Toc382409528"/>
      <w:bookmarkStart w:id="6573" w:name="_Toc382411083"/>
      <w:bookmarkStart w:id="6574" w:name="_Toc382469758"/>
      <w:bookmarkStart w:id="6575" w:name="_Toc382470644"/>
      <w:bookmarkStart w:id="6576" w:name="_Toc382471533"/>
      <w:bookmarkStart w:id="6577" w:name="_Toc382472422"/>
      <w:bookmarkStart w:id="6578" w:name="_Toc382225349"/>
      <w:bookmarkStart w:id="6579" w:name="_Toc382226240"/>
      <w:bookmarkStart w:id="6580" w:name="_Toc382227130"/>
      <w:bookmarkStart w:id="6581" w:name="_Toc382241430"/>
      <w:bookmarkStart w:id="6582" w:name="_Toc382242329"/>
      <w:bookmarkStart w:id="6583" w:name="_Toc382407757"/>
      <w:bookmarkStart w:id="6584" w:name="_Toc382408642"/>
      <w:bookmarkStart w:id="6585" w:name="_Toc382409529"/>
      <w:bookmarkStart w:id="6586" w:name="_Toc382411084"/>
      <w:bookmarkStart w:id="6587" w:name="_Toc382469759"/>
      <w:bookmarkStart w:id="6588" w:name="_Toc382470645"/>
      <w:bookmarkStart w:id="6589" w:name="_Toc382471534"/>
      <w:bookmarkStart w:id="6590" w:name="_Toc382472423"/>
      <w:bookmarkStart w:id="6591" w:name="_Toc382225350"/>
      <w:bookmarkStart w:id="6592" w:name="_Toc382226241"/>
      <w:bookmarkStart w:id="6593" w:name="_Toc382227131"/>
      <w:bookmarkStart w:id="6594" w:name="_Toc382241431"/>
      <w:bookmarkStart w:id="6595" w:name="_Toc382242330"/>
      <w:bookmarkStart w:id="6596" w:name="_Toc382407758"/>
      <w:bookmarkStart w:id="6597" w:name="_Toc382408643"/>
      <w:bookmarkStart w:id="6598" w:name="_Toc382409530"/>
      <w:bookmarkStart w:id="6599" w:name="_Toc382411085"/>
      <w:bookmarkStart w:id="6600" w:name="_Toc382469760"/>
      <w:bookmarkStart w:id="6601" w:name="_Toc382470646"/>
      <w:bookmarkStart w:id="6602" w:name="_Toc382471535"/>
      <w:bookmarkStart w:id="6603" w:name="_Toc382472424"/>
      <w:bookmarkStart w:id="6604" w:name="_Toc382225351"/>
      <w:bookmarkStart w:id="6605" w:name="_Toc382226242"/>
      <w:bookmarkStart w:id="6606" w:name="_Toc382227132"/>
      <w:bookmarkStart w:id="6607" w:name="_Toc382241432"/>
      <w:bookmarkStart w:id="6608" w:name="_Toc382242331"/>
      <w:bookmarkStart w:id="6609" w:name="_Toc382407759"/>
      <w:bookmarkStart w:id="6610" w:name="_Toc382408644"/>
      <w:bookmarkStart w:id="6611" w:name="_Toc382409531"/>
      <w:bookmarkStart w:id="6612" w:name="_Toc382411086"/>
      <w:bookmarkStart w:id="6613" w:name="_Toc382469761"/>
      <w:bookmarkStart w:id="6614" w:name="_Toc382470647"/>
      <w:bookmarkStart w:id="6615" w:name="_Toc382471536"/>
      <w:bookmarkStart w:id="6616" w:name="_Toc382472425"/>
      <w:bookmarkStart w:id="6617" w:name="_Toc382225352"/>
      <w:bookmarkStart w:id="6618" w:name="_Toc382226243"/>
      <w:bookmarkStart w:id="6619" w:name="_Toc382227133"/>
      <w:bookmarkStart w:id="6620" w:name="_Toc382241433"/>
      <w:bookmarkStart w:id="6621" w:name="_Toc382242332"/>
      <w:bookmarkStart w:id="6622" w:name="_Toc382407760"/>
      <w:bookmarkStart w:id="6623" w:name="_Toc382408645"/>
      <w:bookmarkStart w:id="6624" w:name="_Toc382409532"/>
      <w:bookmarkStart w:id="6625" w:name="_Toc382411087"/>
      <w:bookmarkStart w:id="6626" w:name="_Toc382469762"/>
      <w:bookmarkStart w:id="6627" w:name="_Toc382470648"/>
      <w:bookmarkStart w:id="6628" w:name="_Toc382471537"/>
      <w:bookmarkStart w:id="6629" w:name="_Toc382472426"/>
      <w:bookmarkStart w:id="6630" w:name="_Toc382225353"/>
      <w:bookmarkStart w:id="6631" w:name="_Toc382226244"/>
      <w:bookmarkStart w:id="6632" w:name="_Toc382227134"/>
      <w:bookmarkStart w:id="6633" w:name="_Toc382241434"/>
      <w:bookmarkStart w:id="6634" w:name="_Toc382242333"/>
      <w:bookmarkStart w:id="6635" w:name="_Toc382407761"/>
      <w:bookmarkStart w:id="6636" w:name="_Toc382408646"/>
      <w:bookmarkStart w:id="6637" w:name="_Toc382409533"/>
      <w:bookmarkStart w:id="6638" w:name="_Toc382411088"/>
      <w:bookmarkStart w:id="6639" w:name="_Toc382469763"/>
      <w:bookmarkStart w:id="6640" w:name="_Toc382470649"/>
      <w:bookmarkStart w:id="6641" w:name="_Toc382471538"/>
      <w:bookmarkStart w:id="6642" w:name="_Toc382472427"/>
      <w:bookmarkStart w:id="6643" w:name="_Toc382225354"/>
      <w:bookmarkStart w:id="6644" w:name="_Toc382226245"/>
      <w:bookmarkStart w:id="6645" w:name="_Toc382227135"/>
      <w:bookmarkStart w:id="6646" w:name="_Toc382241435"/>
      <w:bookmarkStart w:id="6647" w:name="_Toc382242334"/>
      <w:bookmarkStart w:id="6648" w:name="_Toc382407762"/>
      <w:bookmarkStart w:id="6649" w:name="_Toc382408647"/>
      <w:bookmarkStart w:id="6650" w:name="_Toc382409534"/>
      <w:bookmarkStart w:id="6651" w:name="_Toc382411089"/>
      <w:bookmarkStart w:id="6652" w:name="_Toc382469764"/>
      <w:bookmarkStart w:id="6653" w:name="_Toc382470650"/>
      <w:bookmarkStart w:id="6654" w:name="_Toc382471539"/>
      <w:bookmarkStart w:id="6655" w:name="_Toc382472428"/>
      <w:bookmarkStart w:id="6656" w:name="_Toc382225355"/>
      <w:bookmarkStart w:id="6657" w:name="_Toc382226246"/>
      <w:bookmarkStart w:id="6658" w:name="_Toc382227136"/>
      <w:bookmarkStart w:id="6659" w:name="_Toc382241436"/>
      <w:bookmarkStart w:id="6660" w:name="_Toc382242335"/>
      <w:bookmarkStart w:id="6661" w:name="_Toc382407763"/>
      <w:bookmarkStart w:id="6662" w:name="_Toc382408648"/>
      <w:bookmarkStart w:id="6663" w:name="_Toc382409535"/>
      <w:bookmarkStart w:id="6664" w:name="_Toc382411090"/>
      <w:bookmarkStart w:id="6665" w:name="_Toc382469765"/>
      <w:bookmarkStart w:id="6666" w:name="_Toc382470651"/>
      <w:bookmarkStart w:id="6667" w:name="_Toc382471540"/>
      <w:bookmarkStart w:id="6668" w:name="_Toc382472429"/>
      <w:bookmarkStart w:id="6669" w:name="_Toc382225356"/>
      <w:bookmarkStart w:id="6670" w:name="_Toc382226247"/>
      <w:bookmarkStart w:id="6671" w:name="_Toc382227137"/>
      <w:bookmarkStart w:id="6672" w:name="_Toc382241437"/>
      <w:bookmarkStart w:id="6673" w:name="_Toc382242336"/>
      <w:bookmarkStart w:id="6674" w:name="_Toc382407764"/>
      <w:bookmarkStart w:id="6675" w:name="_Toc382408649"/>
      <w:bookmarkStart w:id="6676" w:name="_Toc382409536"/>
      <w:bookmarkStart w:id="6677" w:name="_Toc382411091"/>
      <w:bookmarkStart w:id="6678" w:name="_Toc382469766"/>
      <w:bookmarkStart w:id="6679" w:name="_Toc382470652"/>
      <w:bookmarkStart w:id="6680" w:name="_Toc382471541"/>
      <w:bookmarkStart w:id="6681" w:name="_Toc382472430"/>
      <w:bookmarkStart w:id="6682" w:name="_Toc382225357"/>
      <w:bookmarkStart w:id="6683" w:name="_Toc382226248"/>
      <w:bookmarkStart w:id="6684" w:name="_Toc382227138"/>
      <w:bookmarkStart w:id="6685" w:name="_Toc382241438"/>
      <w:bookmarkStart w:id="6686" w:name="_Toc382242337"/>
      <w:bookmarkStart w:id="6687" w:name="_Toc382407765"/>
      <w:bookmarkStart w:id="6688" w:name="_Toc382408650"/>
      <w:bookmarkStart w:id="6689" w:name="_Toc382409537"/>
      <w:bookmarkStart w:id="6690" w:name="_Toc382411092"/>
      <w:bookmarkStart w:id="6691" w:name="_Toc382469767"/>
      <w:bookmarkStart w:id="6692" w:name="_Toc382470653"/>
      <w:bookmarkStart w:id="6693" w:name="_Toc382471542"/>
      <w:bookmarkStart w:id="6694" w:name="_Toc382472431"/>
      <w:bookmarkStart w:id="6695" w:name="_Toc382225358"/>
      <w:bookmarkStart w:id="6696" w:name="_Toc382226249"/>
      <w:bookmarkStart w:id="6697" w:name="_Toc382227139"/>
      <w:bookmarkStart w:id="6698" w:name="_Toc382241439"/>
      <w:bookmarkStart w:id="6699" w:name="_Toc382242338"/>
      <w:bookmarkStart w:id="6700" w:name="_Toc382407766"/>
      <w:bookmarkStart w:id="6701" w:name="_Toc382408651"/>
      <w:bookmarkStart w:id="6702" w:name="_Toc382409538"/>
      <w:bookmarkStart w:id="6703" w:name="_Toc382411093"/>
      <w:bookmarkStart w:id="6704" w:name="_Toc382469768"/>
      <w:bookmarkStart w:id="6705" w:name="_Toc382470654"/>
      <w:bookmarkStart w:id="6706" w:name="_Toc382471543"/>
      <w:bookmarkStart w:id="6707" w:name="_Toc382472432"/>
      <w:bookmarkStart w:id="6708" w:name="_Toc382225359"/>
      <w:bookmarkStart w:id="6709" w:name="_Toc382226250"/>
      <w:bookmarkStart w:id="6710" w:name="_Toc382227140"/>
      <w:bookmarkStart w:id="6711" w:name="_Toc382241440"/>
      <w:bookmarkStart w:id="6712" w:name="_Toc382242339"/>
      <w:bookmarkStart w:id="6713" w:name="_Toc382407767"/>
      <w:bookmarkStart w:id="6714" w:name="_Toc382408652"/>
      <w:bookmarkStart w:id="6715" w:name="_Toc382409539"/>
      <w:bookmarkStart w:id="6716" w:name="_Toc382411094"/>
      <w:bookmarkStart w:id="6717" w:name="_Toc382469769"/>
      <w:bookmarkStart w:id="6718" w:name="_Toc382470655"/>
      <w:bookmarkStart w:id="6719" w:name="_Toc382471544"/>
      <w:bookmarkStart w:id="6720" w:name="_Toc382472433"/>
      <w:bookmarkStart w:id="6721" w:name="_Toc382225360"/>
      <w:bookmarkStart w:id="6722" w:name="_Toc382226251"/>
      <w:bookmarkStart w:id="6723" w:name="_Toc382227141"/>
      <w:bookmarkStart w:id="6724" w:name="_Toc382241441"/>
      <w:bookmarkStart w:id="6725" w:name="_Toc382242340"/>
      <w:bookmarkStart w:id="6726" w:name="_Toc382407768"/>
      <w:bookmarkStart w:id="6727" w:name="_Toc382408653"/>
      <w:bookmarkStart w:id="6728" w:name="_Toc382409540"/>
      <w:bookmarkStart w:id="6729" w:name="_Toc382411095"/>
      <w:bookmarkStart w:id="6730" w:name="_Toc382469770"/>
      <w:bookmarkStart w:id="6731" w:name="_Toc382470656"/>
      <w:bookmarkStart w:id="6732" w:name="_Toc382471545"/>
      <w:bookmarkStart w:id="6733" w:name="_Toc382472434"/>
      <w:bookmarkStart w:id="6734" w:name="_Toc382225361"/>
      <w:bookmarkStart w:id="6735" w:name="_Toc382226252"/>
      <w:bookmarkStart w:id="6736" w:name="_Toc382227142"/>
      <w:bookmarkStart w:id="6737" w:name="_Toc382241442"/>
      <w:bookmarkStart w:id="6738" w:name="_Toc382242341"/>
      <w:bookmarkStart w:id="6739" w:name="_Toc382407769"/>
      <w:bookmarkStart w:id="6740" w:name="_Toc382408654"/>
      <w:bookmarkStart w:id="6741" w:name="_Toc382409541"/>
      <w:bookmarkStart w:id="6742" w:name="_Toc382411096"/>
      <w:bookmarkStart w:id="6743" w:name="_Toc382469771"/>
      <w:bookmarkStart w:id="6744" w:name="_Toc382470657"/>
      <w:bookmarkStart w:id="6745" w:name="_Toc382471546"/>
      <w:bookmarkStart w:id="6746" w:name="_Toc382472435"/>
      <w:bookmarkStart w:id="6747" w:name="_Toc382225362"/>
      <w:bookmarkStart w:id="6748" w:name="_Toc382226253"/>
      <w:bookmarkStart w:id="6749" w:name="_Toc382227143"/>
      <w:bookmarkStart w:id="6750" w:name="_Toc382241443"/>
      <w:bookmarkStart w:id="6751" w:name="_Toc382242342"/>
      <w:bookmarkStart w:id="6752" w:name="_Toc382407770"/>
      <w:bookmarkStart w:id="6753" w:name="_Toc382408655"/>
      <w:bookmarkStart w:id="6754" w:name="_Toc382409542"/>
      <w:bookmarkStart w:id="6755" w:name="_Toc382411097"/>
      <w:bookmarkStart w:id="6756" w:name="_Toc382462625"/>
      <w:bookmarkStart w:id="6757" w:name="_Toc382463493"/>
      <w:bookmarkStart w:id="6758" w:name="_Toc382465875"/>
      <w:bookmarkStart w:id="6759" w:name="_Toc382469772"/>
      <w:bookmarkStart w:id="6760" w:name="_Toc382470658"/>
      <w:bookmarkStart w:id="6761" w:name="_Toc382471547"/>
      <w:bookmarkStart w:id="6762" w:name="_Toc382472436"/>
      <w:bookmarkStart w:id="6763" w:name="_Toc382225363"/>
      <w:bookmarkStart w:id="6764" w:name="_Toc382226254"/>
      <w:bookmarkStart w:id="6765" w:name="_Toc382227144"/>
      <w:bookmarkStart w:id="6766" w:name="_Toc382241444"/>
      <w:bookmarkStart w:id="6767" w:name="_Toc382242343"/>
      <w:bookmarkStart w:id="6768" w:name="_Toc382407771"/>
      <w:bookmarkStart w:id="6769" w:name="_Toc382408656"/>
      <w:bookmarkStart w:id="6770" w:name="_Toc382409543"/>
      <w:bookmarkStart w:id="6771" w:name="_Toc382411098"/>
      <w:bookmarkStart w:id="6772" w:name="_Toc382462626"/>
      <w:bookmarkStart w:id="6773" w:name="_Toc382463494"/>
      <w:bookmarkStart w:id="6774" w:name="_Toc382465876"/>
      <w:bookmarkStart w:id="6775" w:name="_Toc382469773"/>
      <w:bookmarkStart w:id="6776" w:name="_Toc382470659"/>
      <w:bookmarkStart w:id="6777" w:name="_Toc382471548"/>
      <w:bookmarkStart w:id="6778" w:name="_Toc382472437"/>
      <w:bookmarkStart w:id="6779" w:name="_Toc382225364"/>
      <w:bookmarkStart w:id="6780" w:name="_Toc382226255"/>
      <w:bookmarkStart w:id="6781" w:name="_Toc382227145"/>
      <w:bookmarkStart w:id="6782" w:name="_Toc382241445"/>
      <w:bookmarkStart w:id="6783" w:name="_Toc382242344"/>
      <w:bookmarkStart w:id="6784" w:name="_Toc382407772"/>
      <w:bookmarkStart w:id="6785" w:name="_Toc382408657"/>
      <w:bookmarkStart w:id="6786" w:name="_Toc382409544"/>
      <w:bookmarkStart w:id="6787" w:name="_Toc382411099"/>
      <w:bookmarkStart w:id="6788" w:name="_Toc382469774"/>
      <w:bookmarkStart w:id="6789" w:name="_Toc382470660"/>
      <w:bookmarkStart w:id="6790" w:name="_Toc382471549"/>
      <w:bookmarkStart w:id="6791" w:name="_Toc382472438"/>
      <w:bookmarkStart w:id="6792" w:name="_Toc382225365"/>
      <w:bookmarkStart w:id="6793" w:name="_Toc382226256"/>
      <w:bookmarkStart w:id="6794" w:name="_Toc382227146"/>
      <w:bookmarkStart w:id="6795" w:name="_Toc382241446"/>
      <w:bookmarkStart w:id="6796" w:name="_Toc382242345"/>
      <w:bookmarkStart w:id="6797" w:name="_Toc382407773"/>
      <w:bookmarkStart w:id="6798" w:name="_Toc382408658"/>
      <w:bookmarkStart w:id="6799" w:name="_Toc382409545"/>
      <w:bookmarkStart w:id="6800" w:name="_Toc382411100"/>
      <w:bookmarkStart w:id="6801" w:name="_Toc382462628"/>
      <w:bookmarkStart w:id="6802" w:name="_Toc382463496"/>
      <w:bookmarkStart w:id="6803" w:name="_Toc382465878"/>
      <w:bookmarkStart w:id="6804" w:name="_Toc382469775"/>
      <w:bookmarkStart w:id="6805" w:name="_Toc382470661"/>
      <w:bookmarkStart w:id="6806" w:name="_Toc382471550"/>
      <w:bookmarkStart w:id="6807" w:name="_Toc382472439"/>
      <w:bookmarkStart w:id="6808" w:name="_Toc382225366"/>
      <w:bookmarkStart w:id="6809" w:name="_Toc382226257"/>
      <w:bookmarkStart w:id="6810" w:name="_Toc382227147"/>
      <w:bookmarkStart w:id="6811" w:name="_Toc382241447"/>
      <w:bookmarkStart w:id="6812" w:name="_Toc382242346"/>
      <w:bookmarkStart w:id="6813" w:name="_Toc382407774"/>
      <w:bookmarkStart w:id="6814" w:name="_Toc382408659"/>
      <w:bookmarkStart w:id="6815" w:name="_Toc382409546"/>
      <w:bookmarkStart w:id="6816" w:name="_Toc382411101"/>
      <w:bookmarkStart w:id="6817" w:name="_Toc382462629"/>
      <w:bookmarkStart w:id="6818" w:name="_Toc382463497"/>
      <w:bookmarkStart w:id="6819" w:name="_Toc382465879"/>
      <w:bookmarkStart w:id="6820" w:name="_Toc382469776"/>
      <w:bookmarkStart w:id="6821" w:name="_Toc382470662"/>
      <w:bookmarkStart w:id="6822" w:name="_Toc382471551"/>
      <w:bookmarkStart w:id="6823" w:name="_Toc382472440"/>
      <w:bookmarkStart w:id="6824" w:name="_Toc382225367"/>
      <w:bookmarkStart w:id="6825" w:name="_Toc382226258"/>
      <w:bookmarkStart w:id="6826" w:name="_Toc382227148"/>
      <w:bookmarkStart w:id="6827" w:name="_Toc382241448"/>
      <w:bookmarkStart w:id="6828" w:name="_Toc382242347"/>
      <w:bookmarkStart w:id="6829" w:name="_Toc382407775"/>
      <w:bookmarkStart w:id="6830" w:name="_Toc382408660"/>
      <w:bookmarkStart w:id="6831" w:name="_Toc382409547"/>
      <w:bookmarkStart w:id="6832" w:name="_Toc382411102"/>
      <w:bookmarkStart w:id="6833" w:name="_Toc382469777"/>
      <w:bookmarkStart w:id="6834" w:name="_Toc382470663"/>
      <w:bookmarkStart w:id="6835" w:name="_Toc382471552"/>
      <w:bookmarkStart w:id="6836" w:name="_Toc382472441"/>
      <w:bookmarkStart w:id="6837" w:name="_Toc382225368"/>
      <w:bookmarkStart w:id="6838" w:name="_Toc382226259"/>
      <w:bookmarkStart w:id="6839" w:name="_Toc382227149"/>
      <w:bookmarkStart w:id="6840" w:name="_Toc382241449"/>
      <w:bookmarkStart w:id="6841" w:name="_Toc382242348"/>
      <w:bookmarkStart w:id="6842" w:name="_Toc382407776"/>
      <w:bookmarkStart w:id="6843" w:name="_Toc382408661"/>
      <w:bookmarkStart w:id="6844" w:name="_Toc382409548"/>
      <w:bookmarkStart w:id="6845" w:name="_Toc382411103"/>
      <w:bookmarkStart w:id="6846" w:name="_Toc382462631"/>
      <w:bookmarkStart w:id="6847" w:name="_Toc382463499"/>
      <w:bookmarkStart w:id="6848" w:name="_Toc382465881"/>
      <w:bookmarkStart w:id="6849" w:name="_Toc382469778"/>
      <w:bookmarkStart w:id="6850" w:name="_Toc382470664"/>
      <w:bookmarkStart w:id="6851" w:name="_Toc382471553"/>
      <w:bookmarkStart w:id="6852" w:name="_Toc382472442"/>
      <w:bookmarkStart w:id="6853" w:name="_Toc382225369"/>
      <w:bookmarkStart w:id="6854" w:name="_Toc382226260"/>
      <w:bookmarkStart w:id="6855" w:name="_Toc382227150"/>
      <w:bookmarkStart w:id="6856" w:name="_Toc382241450"/>
      <w:bookmarkStart w:id="6857" w:name="_Toc382242349"/>
      <w:bookmarkStart w:id="6858" w:name="_Toc382407777"/>
      <w:bookmarkStart w:id="6859" w:name="_Toc382408662"/>
      <w:bookmarkStart w:id="6860" w:name="_Toc382409549"/>
      <w:bookmarkStart w:id="6861" w:name="_Toc382411104"/>
      <w:bookmarkStart w:id="6862" w:name="_Toc382462632"/>
      <w:bookmarkStart w:id="6863" w:name="_Toc382463500"/>
      <w:bookmarkStart w:id="6864" w:name="_Toc382465882"/>
      <w:bookmarkStart w:id="6865" w:name="_Toc382469779"/>
      <w:bookmarkStart w:id="6866" w:name="_Toc382470665"/>
      <w:bookmarkStart w:id="6867" w:name="_Toc382471554"/>
      <w:bookmarkStart w:id="6868" w:name="_Toc382472443"/>
      <w:bookmarkStart w:id="6869" w:name="_Toc382225370"/>
      <w:bookmarkStart w:id="6870" w:name="_Toc382226261"/>
      <w:bookmarkStart w:id="6871" w:name="_Toc382227151"/>
      <w:bookmarkStart w:id="6872" w:name="_Toc382241451"/>
      <w:bookmarkStart w:id="6873" w:name="_Toc382242350"/>
      <w:bookmarkStart w:id="6874" w:name="_Toc382407778"/>
      <w:bookmarkStart w:id="6875" w:name="_Toc382408663"/>
      <w:bookmarkStart w:id="6876" w:name="_Toc382409550"/>
      <w:bookmarkStart w:id="6877" w:name="_Toc382411105"/>
      <w:bookmarkStart w:id="6878" w:name="_Toc382469780"/>
      <w:bookmarkStart w:id="6879" w:name="_Toc382470666"/>
      <w:bookmarkStart w:id="6880" w:name="_Toc382471555"/>
      <w:bookmarkStart w:id="6881" w:name="_Toc382472444"/>
      <w:bookmarkStart w:id="6882" w:name="_Toc382225371"/>
      <w:bookmarkStart w:id="6883" w:name="_Toc382226262"/>
      <w:bookmarkStart w:id="6884" w:name="_Toc382227152"/>
      <w:bookmarkStart w:id="6885" w:name="_Toc382241452"/>
      <w:bookmarkStart w:id="6886" w:name="_Toc382242351"/>
      <w:bookmarkStart w:id="6887" w:name="_Toc382407779"/>
      <w:bookmarkStart w:id="6888" w:name="_Toc382408664"/>
      <w:bookmarkStart w:id="6889" w:name="_Toc382409551"/>
      <w:bookmarkStart w:id="6890" w:name="_Toc382411106"/>
      <w:bookmarkStart w:id="6891" w:name="_Toc382462634"/>
      <w:bookmarkStart w:id="6892" w:name="_Toc382463502"/>
      <w:bookmarkStart w:id="6893" w:name="_Toc382465884"/>
      <w:bookmarkStart w:id="6894" w:name="_Toc382469781"/>
      <w:bookmarkStart w:id="6895" w:name="_Toc382470667"/>
      <w:bookmarkStart w:id="6896" w:name="_Toc382471556"/>
      <w:bookmarkStart w:id="6897" w:name="_Toc382472445"/>
      <w:bookmarkStart w:id="6898" w:name="_Toc382225372"/>
      <w:bookmarkStart w:id="6899" w:name="_Toc382226263"/>
      <w:bookmarkStart w:id="6900" w:name="_Toc382227153"/>
      <w:bookmarkStart w:id="6901" w:name="_Toc382241453"/>
      <w:bookmarkStart w:id="6902" w:name="_Toc382242352"/>
      <w:bookmarkStart w:id="6903" w:name="_Toc382407780"/>
      <w:bookmarkStart w:id="6904" w:name="_Toc382408665"/>
      <w:bookmarkStart w:id="6905" w:name="_Toc382409552"/>
      <w:bookmarkStart w:id="6906" w:name="_Toc382411107"/>
      <w:bookmarkStart w:id="6907" w:name="_Toc382462635"/>
      <w:bookmarkStart w:id="6908" w:name="_Toc382463503"/>
      <w:bookmarkStart w:id="6909" w:name="_Toc382465885"/>
      <w:bookmarkStart w:id="6910" w:name="_Toc382469782"/>
      <w:bookmarkStart w:id="6911" w:name="_Toc382470668"/>
      <w:bookmarkStart w:id="6912" w:name="_Toc382471557"/>
      <w:bookmarkStart w:id="6913" w:name="_Toc382472446"/>
      <w:bookmarkStart w:id="6914" w:name="_Toc382225373"/>
      <w:bookmarkStart w:id="6915" w:name="_Toc382226264"/>
      <w:bookmarkStart w:id="6916" w:name="_Toc382227154"/>
      <w:bookmarkStart w:id="6917" w:name="_Toc382241454"/>
      <w:bookmarkStart w:id="6918" w:name="_Toc382242353"/>
      <w:bookmarkStart w:id="6919" w:name="_Toc382407781"/>
      <w:bookmarkStart w:id="6920" w:name="_Toc382408666"/>
      <w:bookmarkStart w:id="6921" w:name="_Toc382409553"/>
      <w:bookmarkStart w:id="6922" w:name="_Toc382411108"/>
      <w:bookmarkStart w:id="6923" w:name="_Toc382462636"/>
      <w:bookmarkStart w:id="6924" w:name="_Toc382463504"/>
      <w:bookmarkStart w:id="6925" w:name="_Toc382465886"/>
      <w:bookmarkStart w:id="6926" w:name="_Toc382469783"/>
      <w:bookmarkStart w:id="6927" w:name="_Toc382470669"/>
      <w:bookmarkStart w:id="6928" w:name="_Toc382471558"/>
      <w:bookmarkStart w:id="6929" w:name="_Toc382472447"/>
      <w:bookmarkStart w:id="6930" w:name="_Toc382225374"/>
      <w:bookmarkStart w:id="6931" w:name="_Toc382226265"/>
      <w:bookmarkStart w:id="6932" w:name="_Toc382227155"/>
      <w:bookmarkStart w:id="6933" w:name="_Toc382241455"/>
      <w:bookmarkStart w:id="6934" w:name="_Toc382242354"/>
      <w:bookmarkStart w:id="6935" w:name="_Toc382407782"/>
      <w:bookmarkStart w:id="6936" w:name="_Toc382408667"/>
      <w:bookmarkStart w:id="6937" w:name="_Toc382409554"/>
      <w:bookmarkStart w:id="6938" w:name="_Toc382411109"/>
      <w:bookmarkStart w:id="6939" w:name="_Toc382462637"/>
      <w:bookmarkStart w:id="6940" w:name="_Toc382463505"/>
      <w:bookmarkStart w:id="6941" w:name="_Toc382465887"/>
      <w:bookmarkStart w:id="6942" w:name="_Toc382469784"/>
      <w:bookmarkStart w:id="6943" w:name="_Toc382470670"/>
      <w:bookmarkStart w:id="6944" w:name="_Toc382471559"/>
      <w:bookmarkStart w:id="6945" w:name="_Toc382472448"/>
      <w:bookmarkStart w:id="6946" w:name="_Toc382225375"/>
      <w:bookmarkStart w:id="6947" w:name="_Toc382226266"/>
      <w:bookmarkStart w:id="6948" w:name="_Toc382227156"/>
      <w:bookmarkStart w:id="6949" w:name="_Toc382241456"/>
      <w:bookmarkStart w:id="6950" w:name="_Toc382242355"/>
      <w:bookmarkStart w:id="6951" w:name="_Toc382407783"/>
      <w:bookmarkStart w:id="6952" w:name="_Toc382408668"/>
      <w:bookmarkStart w:id="6953" w:name="_Toc382409555"/>
      <w:bookmarkStart w:id="6954" w:name="_Toc382411110"/>
      <w:bookmarkStart w:id="6955" w:name="_Toc382462638"/>
      <w:bookmarkStart w:id="6956" w:name="_Toc382463506"/>
      <w:bookmarkStart w:id="6957" w:name="_Toc382465888"/>
      <w:bookmarkStart w:id="6958" w:name="_Toc382469785"/>
      <w:bookmarkStart w:id="6959" w:name="_Toc382470671"/>
      <w:bookmarkStart w:id="6960" w:name="_Toc382471560"/>
      <w:bookmarkStart w:id="6961" w:name="_Toc382472449"/>
      <w:bookmarkStart w:id="6962" w:name="_Toc382225376"/>
      <w:bookmarkStart w:id="6963" w:name="_Toc382226267"/>
      <w:bookmarkStart w:id="6964" w:name="_Toc382227157"/>
      <w:bookmarkStart w:id="6965" w:name="_Toc382241457"/>
      <w:bookmarkStart w:id="6966" w:name="_Toc382242356"/>
      <w:bookmarkStart w:id="6967" w:name="_Toc382407784"/>
      <w:bookmarkStart w:id="6968" w:name="_Toc382408669"/>
      <w:bookmarkStart w:id="6969" w:name="_Toc382409556"/>
      <w:bookmarkStart w:id="6970" w:name="_Toc382411111"/>
      <w:bookmarkStart w:id="6971" w:name="_Toc382469786"/>
      <w:bookmarkStart w:id="6972" w:name="_Toc382470672"/>
      <w:bookmarkStart w:id="6973" w:name="_Toc382471561"/>
      <w:bookmarkStart w:id="6974" w:name="_Toc382472450"/>
      <w:bookmarkStart w:id="6975" w:name="_Toc382225377"/>
      <w:bookmarkStart w:id="6976" w:name="_Toc382226268"/>
      <w:bookmarkStart w:id="6977" w:name="_Toc382227158"/>
      <w:bookmarkStart w:id="6978" w:name="_Toc382241458"/>
      <w:bookmarkStart w:id="6979" w:name="_Toc382242357"/>
      <w:bookmarkStart w:id="6980" w:name="_Toc382407785"/>
      <w:bookmarkStart w:id="6981" w:name="_Toc382408670"/>
      <w:bookmarkStart w:id="6982" w:name="_Toc382409557"/>
      <w:bookmarkStart w:id="6983" w:name="_Toc382411112"/>
      <w:bookmarkStart w:id="6984" w:name="_Toc382462640"/>
      <w:bookmarkStart w:id="6985" w:name="_Toc382463508"/>
      <w:bookmarkStart w:id="6986" w:name="_Toc382465890"/>
      <w:bookmarkStart w:id="6987" w:name="_Toc382469787"/>
      <w:bookmarkStart w:id="6988" w:name="_Toc382470673"/>
      <w:bookmarkStart w:id="6989" w:name="_Toc382471562"/>
      <w:bookmarkStart w:id="6990" w:name="_Toc382472451"/>
      <w:bookmarkStart w:id="6991" w:name="_Toc382225378"/>
      <w:bookmarkStart w:id="6992" w:name="_Toc382226269"/>
      <w:bookmarkStart w:id="6993" w:name="_Toc382227159"/>
      <w:bookmarkStart w:id="6994" w:name="_Toc382241459"/>
      <w:bookmarkStart w:id="6995" w:name="_Toc382242358"/>
      <w:bookmarkStart w:id="6996" w:name="_Toc382407786"/>
      <w:bookmarkStart w:id="6997" w:name="_Toc382408671"/>
      <w:bookmarkStart w:id="6998" w:name="_Toc382409558"/>
      <w:bookmarkStart w:id="6999" w:name="_Toc382411113"/>
      <w:bookmarkStart w:id="7000" w:name="_Toc382462641"/>
      <w:bookmarkStart w:id="7001" w:name="_Toc382463509"/>
      <w:bookmarkStart w:id="7002" w:name="_Toc382465891"/>
      <w:bookmarkStart w:id="7003" w:name="_Toc382469788"/>
      <w:bookmarkStart w:id="7004" w:name="_Toc382470674"/>
      <w:bookmarkStart w:id="7005" w:name="_Toc382471563"/>
      <w:bookmarkStart w:id="7006" w:name="_Toc382472452"/>
      <w:bookmarkStart w:id="7007" w:name="_Toc382225379"/>
      <w:bookmarkStart w:id="7008" w:name="_Toc382226270"/>
      <w:bookmarkStart w:id="7009" w:name="_Toc382227160"/>
      <w:bookmarkStart w:id="7010" w:name="_Toc382241460"/>
      <w:bookmarkStart w:id="7011" w:name="_Toc382242359"/>
      <w:bookmarkStart w:id="7012" w:name="_Toc382407787"/>
      <w:bookmarkStart w:id="7013" w:name="_Toc382408672"/>
      <w:bookmarkStart w:id="7014" w:name="_Toc382409559"/>
      <w:bookmarkStart w:id="7015" w:name="_Toc382411114"/>
      <w:bookmarkStart w:id="7016" w:name="_Toc382462642"/>
      <w:bookmarkStart w:id="7017" w:name="_Toc382463510"/>
      <w:bookmarkStart w:id="7018" w:name="_Toc382465892"/>
      <w:bookmarkStart w:id="7019" w:name="_Toc382469789"/>
      <w:bookmarkStart w:id="7020" w:name="_Toc382470675"/>
      <w:bookmarkStart w:id="7021" w:name="_Toc382471564"/>
      <w:bookmarkStart w:id="7022" w:name="_Toc382472453"/>
      <w:bookmarkStart w:id="7023" w:name="_Toc382225380"/>
      <w:bookmarkStart w:id="7024" w:name="_Toc382226271"/>
      <w:bookmarkStart w:id="7025" w:name="_Toc382227161"/>
      <w:bookmarkStart w:id="7026" w:name="_Toc382241461"/>
      <w:bookmarkStart w:id="7027" w:name="_Toc382242360"/>
      <w:bookmarkStart w:id="7028" w:name="_Toc382407788"/>
      <w:bookmarkStart w:id="7029" w:name="_Toc382408673"/>
      <w:bookmarkStart w:id="7030" w:name="_Toc382409560"/>
      <w:bookmarkStart w:id="7031" w:name="_Toc382411115"/>
      <w:bookmarkStart w:id="7032" w:name="_Toc382469790"/>
      <w:bookmarkStart w:id="7033" w:name="_Toc382470676"/>
      <w:bookmarkStart w:id="7034" w:name="_Toc382471565"/>
      <w:bookmarkStart w:id="7035" w:name="_Toc382472454"/>
      <w:bookmarkStart w:id="7036" w:name="_Toc382225381"/>
      <w:bookmarkStart w:id="7037" w:name="_Toc382226272"/>
      <w:bookmarkStart w:id="7038" w:name="_Toc382227162"/>
      <w:bookmarkStart w:id="7039" w:name="_Toc382241462"/>
      <w:bookmarkStart w:id="7040" w:name="_Toc382242361"/>
      <w:bookmarkStart w:id="7041" w:name="_Toc382407789"/>
      <w:bookmarkStart w:id="7042" w:name="_Toc382408674"/>
      <w:bookmarkStart w:id="7043" w:name="_Toc382409561"/>
      <w:bookmarkStart w:id="7044" w:name="_Toc382411116"/>
      <w:bookmarkStart w:id="7045" w:name="_Toc382462644"/>
      <w:bookmarkStart w:id="7046" w:name="_Toc382463512"/>
      <w:bookmarkStart w:id="7047" w:name="_Toc382465894"/>
      <w:bookmarkStart w:id="7048" w:name="_Toc382469791"/>
      <w:bookmarkStart w:id="7049" w:name="_Toc382470677"/>
      <w:bookmarkStart w:id="7050" w:name="_Toc382471566"/>
      <w:bookmarkStart w:id="7051" w:name="_Toc382472455"/>
      <w:bookmarkStart w:id="7052" w:name="_Toc382225382"/>
      <w:bookmarkStart w:id="7053" w:name="_Toc382226273"/>
      <w:bookmarkStart w:id="7054" w:name="_Toc382227163"/>
      <w:bookmarkStart w:id="7055" w:name="_Toc382241463"/>
      <w:bookmarkStart w:id="7056" w:name="_Toc382242362"/>
      <w:bookmarkStart w:id="7057" w:name="_Toc382407790"/>
      <w:bookmarkStart w:id="7058" w:name="_Toc382408675"/>
      <w:bookmarkStart w:id="7059" w:name="_Toc382409562"/>
      <w:bookmarkStart w:id="7060" w:name="_Toc382411117"/>
      <w:bookmarkStart w:id="7061" w:name="_Toc382462645"/>
      <w:bookmarkStart w:id="7062" w:name="_Toc382463513"/>
      <w:bookmarkStart w:id="7063" w:name="_Toc382465895"/>
      <w:bookmarkStart w:id="7064" w:name="_Toc382469792"/>
      <w:bookmarkStart w:id="7065" w:name="_Toc382470678"/>
      <w:bookmarkStart w:id="7066" w:name="_Toc382471567"/>
      <w:bookmarkStart w:id="7067" w:name="_Toc382472456"/>
      <w:bookmarkStart w:id="7068" w:name="_Toc382225383"/>
      <w:bookmarkStart w:id="7069" w:name="_Toc382226274"/>
      <w:bookmarkStart w:id="7070" w:name="_Toc382227164"/>
      <w:bookmarkStart w:id="7071" w:name="_Toc382241464"/>
      <w:bookmarkStart w:id="7072" w:name="_Toc382242363"/>
      <w:bookmarkStart w:id="7073" w:name="_Toc382407791"/>
      <w:bookmarkStart w:id="7074" w:name="_Toc382408676"/>
      <w:bookmarkStart w:id="7075" w:name="_Toc382409563"/>
      <w:bookmarkStart w:id="7076" w:name="_Toc382411118"/>
      <w:bookmarkStart w:id="7077" w:name="_Toc382462646"/>
      <w:bookmarkStart w:id="7078" w:name="_Toc382463514"/>
      <w:bookmarkStart w:id="7079" w:name="_Toc382465896"/>
      <w:bookmarkStart w:id="7080" w:name="_Toc382469793"/>
      <w:bookmarkStart w:id="7081" w:name="_Toc382470679"/>
      <w:bookmarkStart w:id="7082" w:name="_Toc382471568"/>
      <w:bookmarkStart w:id="7083" w:name="_Toc382472457"/>
      <w:bookmarkStart w:id="7084" w:name="_Toc382225384"/>
      <w:bookmarkStart w:id="7085" w:name="_Toc382226275"/>
      <w:bookmarkStart w:id="7086" w:name="_Toc382227165"/>
      <w:bookmarkStart w:id="7087" w:name="_Toc382241465"/>
      <w:bookmarkStart w:id="7088" w:name="_Toc382242364"/>
      <w:bookmarkStart w:id="7089" w:name="_Toc382407792"/>
      <w:bookmarkStart w:id="7090" w:name="_Toc382408677"/>
      <w:bookmarkStart w:id="7091" w:name="_Toc382409564"/>
      <w:bookmarkStart w:id="7092" w:name="_Toc382411119"/>
      <w:bookmarkStart w:id="7093" w:name="_Toc382469794"/>
      <w:bookmarkStart w:id="7094" w:name="_Toc382470680"/>
      <w:bookmarkStart w:id="7095" w:name="_Toc382471569"/>
      <w:bookmarkStart w:id="7096" w:name="_Toc382472458"/>
      <w:bookmarkStart w:id="7097" w:name="_Toc382225385"/>
      <w:bookmarkStart w:id="7098" w:name="_Toc382226276"/>
      <w:bookmarkStart w:id="7099" w:name="_Toc382227166"/>
      <w:bookmarkStart w:id="7100" w:name="_Toc382241466"/>
      <w:bookmarkStart w:id="7101" w:name="_Toc382242365"/>
      <w:bookmarkStart w:id="7102" w:name="_Toc382407793"/>
      <w:bookmarkStart w:id="7103" w:name="_Toc382408678"/>
      <w:bookmarkStart w:id="7104" w:name="_Toc382409565"/>
      <w:bookmarkStart w:id="7105" w:name="_Toc382411120"/>
      <w:bookmarkStart w:id="7106" w:name="_Toc382462648"/>
      <w:bookmarkStart w:id="7107" w:name="_Toc382463516"/>
      <w:bookmarkStart w:id="7108" w:name="_Toc382465898"/>
      <w:bookmarkStart w:id="7109" w:name="_Toc382469795"/>
      <w:bookmarkStart w:id="7110" w:name="_Toc382470681"/>
      <w:bookmarkStart w:id="7111" w:name="_Toc382471570"/>
      <w:bookmarkStart w:id="7112" w:name="_Toc382472459"/>
      <w:bookmarkStart w:id="7113" w:name="_Toc382225386"/>
      <w:bookmarkStart w:id="7114" w:name="_Toc382226277"/>
      <w:bookmarkStart w:id="7115" w:name="_Toc382227167"/>
      <w:bookmarkStart w:id="7116" w:name="_Toc382241467"/>
      <w:bookmarkStart w:id="7117" w:name="_Toc382242366"/>
      <w:bookmarkStart w:id="7118" w:name="_Toc382407794"/>
      <w:bookmarkStart w:id="7119" w:name="_Toc382408679"/>
      <w:bookmarkStart w:id="7120" w:name="_Toc382409566"/>
      <w:bookmarkStart w:id="7121" w:name="_Toc382411121"/>
      <w:bookmarkStart w:id="7122" w:name="_Toc382462649"/>
      <w:bookmarkStart w:id="7123" w:name="_Toc382463517"/>
      <w:bookmarkStart w:id="7124" w:name="_Toc382465899"/>
      <w:bookmarkStart w:id="7125" w:name="_Toc382469796"/>
      <w:bookmarkStart w:id="7126" w:name="_Toc382470682"/>
      <w:bookmarkStart w:id="7127" w:name="_Toc382471571"/>
      <w:bookmarkStart w:id="7128" w:name="_Toc382472460"/>
      <w:bookmarkStart w:id="7129" w:name="_Toc382225387"/>
      <w:bookmarkStart w:id="7130" w:name="_Toc382226278"/>
      <w:bookmarkStart w:id="7131" w:name="_Toc382227168"/>
      <w:bookmarkStart w:id="7132" w:name="_Toc382241468"/>
      <w:bookmarkStart w:id="7133" w:name="_Toc382242367"/>
      <w:bookmarkStart w:id="7134" w:name="_Toc382407795"/>
      <w:bookmarkStart w:id="7135" w:name="_Toc382408680"/>
      <w:bookmarkStart w:id="7136" w:name="_Toc382409567"/>
      <w:bookmarkStart w:id="7137" w:name="_Toc382411122"/>
      <w:bookmarkStart w:id="7138" w:name="_Toc382462650"/>
      <w:bookmarkStart w:id="7139" w:name="_Toc382463518"/>
      <w:bookmarkStart w:id="7140" w:name="_Toc382465900"/>
      <w:bookmarkStart w:id="7141" w:name="_Toc382469797"/>
      <w:bookmarkStart w:id="7142" w:name="_Toc382470683"/>
      <w:bookmarkStart w:id="7143" w:name="_Toc382471572"/>
      <w:bookmarkStart w:id="7144" w:name="_Toc382472461"/>
      <w:bookmarkStart w:id="7145" w:name="_Toc382225388"/>
      <w:bookmarkStart w:id="7146" w:name="_Toc382226279"/>
      <w:bookmarkStart w:id="7147" w:name="_Toc382227169"/>
      <w:bookmarkStart w:id="7148" w:name="_Toc382241469"/>
      <w:bookmarkStart w:id="7149" w:name="_Toc382242368"/>
      <w:bookmarkStart w:id="7150" w:name="_Toc382407796"/>
      <w:bookmarkStart w:id="7151" w:name="_Toc382408681"/>
      <w:bookmarkStart w:id="7152" w:name="_Toc382409568"/>
      <w:bookmarkStart w:id="7153" w:name="_Toc382411123"/>
      <w:bookmarkStart w:id="7154" w:name="_Toc382469798"/>
      <w:bookmarkStart w:id="7155" w:name="_Toc382470684"/>
      <w:bookmarkStart w:id="7156" w:name="_Toc382471573"/>
      <w:bookmarkStart w:id="7157" w:name="_Toc382472462"/>
      <w:bookmarkStart w:id="7158" w:name="_Toc382225389"/>
      <w:bookmarkStart w:id="7159" w:name="_Toc382226280"/>
      <w:bookmarkStart w:id="7160" w:name="_Toc382227170"/>
      <w:bookmarkStart w:id="7161" w:name="_Toc382241470"/>
      <w:bookmarkStart w:id="7162" w:name="_Toc382242369"/>
      <w:bookmarkStart w:id="7163" w:name="_Toc382407797"/>
      <w:bookmarkStart w:id="7164" w:name="_Toc382408682"/>
      <w:bookmarkStart w:id="7165" w:name="_Toc382409569"/>
      <w:bookmarkStart w:id="7166" w:name="_Toc382411124"/>
      <w:bookmarkStart w:id="7167" w:name="_Toc382469799"/>
      <w:bookmarkStart w:id="7168" w:name="_Toc382470685"/>
      <w:bookmarkStart w:id="7169" w:name="_Toc382471574"/>
      <w:bookmarkStart w:id="7170" w:name="_Toc382472463"/>
      <w:bookmarkStart w:id="7171" w:name="_Toc382225390"/>
      <w:bookmarkStart w:id="7172" w:name="_Toc382226281"/>
      <w:bookmarkStart w:id="7173" w:name="_Toc382227171"/>
      <w:bookmarkStart w:id="7174" w:name="_Toc382241471"/>
      <w:bookmarkStart w:id="7175" w:name="_Toc382242370"/>
      <w:bookmarkStart w:id="7176" w:name="_Toc382407798"/>
      <w:bookmarkStart w:id="7177" w:name="_Toc382408683"/>
      <w:bookmarkStart w:id="7178" w:name="_Toc382409570"/>
      <w:bookmarkStart w:id="7179" w:name="_Toc382411125"/>
      <w:bookmarkStart w:id="7180" w:name="_Toc382469800"/>
      <w:bookmarkStart w:id="7181" w:name="_Toc382470686"/>
      <w:bookmarkStart w:id="7182" w:name="_Toc382471575"/>
      <w:bookmarkStart w:id="7183" w:name="_Toc382472464"/>
      <w:bookmarkStart w:id="7184" w:name="_Toc382225391"/>
      <w:bookmarkStart w:id="7185" w:name="_Toc382226282"/>
      <w:bookmarkStart w:id="7186" w:name="_Toc382227172"/>
      <w:bookmarkStart w:id="7187" w:name="_Toc382241472"/>
      <w:bookmarkStart w:id="7188" w:name="_Toc382242371"/>
      <w:bookmarkStart w:id="7189" w:name="_Toc382407799"/>
      <w:bookmarkStart w:id="7190" w:name="_Toc382408684"/>
      <w:bookmarkStart w:id="7191" w:name="_Toc382409571"/>
      <w:bookmarkStart w:id="7192" w:name="_Toc382411126"/>
      <w:bookmarkStart w:id="7193" w:name="_Toc382469801"/>
      <w:bookmarkStart w:id="7194" w:name="_Toc382470687"/>
      <w:bookmarkStart w:id="7195" w:name="_Toc382471576"/>
      <w:bookmarkStart w:id="7196" w:name="_Toc382472465"/>
      <w:bookmarkStart w:id="7197" w:name="_Toc382225392"/>
      <w:bookmarkStart w:id="7198" w:name="_Toc382226283"/>
      <w:bookmarkStart w:id="7199" w:name="_Toc382227173"/>
      <w:bookmarkStart w:id="7200" w:name="_Toc382241473"/>
      <w:bookmarkStart w:id="7201" w:name="_Toc382242372"/>
      <w:bookmarkStart w:id="7202" w:name="_Toc382407800"/>
      <w:bookmarkStart w:id="7203" w:name="_Toc382408685"/>
      <w:bookmarkStart w:id="7204" w:name="_Toc382409572"/>
      <w:bookmarkStart w:id="7205" w:name="_Toc382411127"/>
      <w:bookmarkStart w:id="7206" w:name="_Toc382469802"/>
      <w:bookmarkStart w:id="7207" w:name="_Toc382470688"/>
      <w:bookmarkStart w:id="7208" w:name="_Toc382471577"/>
      <w:bookmarkStart w:id="7209" w:name="_Toc382472466"/>
      <w:bookmarkStart w:id="7210" w:name="_Toc382225393"/>
      <w:bookmarkStart w:id="7211" w:name="_Toc382226284"/>
      <w:bookmarkStart w:id="7212" w:name="_Toc382227174"/>
      <w:bookmarkStart w:id="7213" w:name="_Toc382241474"/>
      <w:bookmarkStart w:id="7214" w:name="_Toc382242373"/>
      <w:bookmarkStart w:id="7215" w:name="_Toc382407801"/>
      <w:bookmarkStart w:id="7216" w:name="_Toc382408686"/>
      <w:bookmarkStart w:id="7217" w:name="_Toc382409573"/>
      <w:bookmarkStart w:id="7218" w:name="_Toc382411128"/>
      <w:bookmarkStart w:id="7219" w:name="_Toc382469803"/>
      <w:bookmarkStart w:id="7220" w:name="_Toc382470689"/>
      <w:bookmarkStart w:id="7221" w:name="_Toc382471578"/>
      <w:bookmarkStart w:id="7222" w:name="_Toc382472467"/>
      <w:bookmarkStart w:id="7223" w:name="_Toc382225394"/>
      <w:bookmarkStart w:id="7224" w:name="_Toc382226285"/>
      <w:bookmarkStart w:id="7225" w:name="_Toc382227175"/>
      <w:bookmarkStart w:id="7226" w:name="_Toc382241475"/>
      <w:bookmarkStart w:id="7227" w:name="_Toc382242374"/>
      <w:bookmarkStart w:id="7228" w:name="_Toc382407802"/>
      <w:bookmarkStart w:id="7229" w:name="_Toc382408687"/>
      <w:bookmarkStart w:id="7230" w:name="_Toc382409574"/>
      <w:bookmarkStart w:id="7231" w:name="_Toc382411129"/>
      <w:bookmarkStart w:id="7232" w:name="_Toc382469804"/>
      <w:bookmarkStart w:id="7233" w:name="_Toc382470690"/>
      <w:bookmarkStart w:id="7234" w:name="_Toc382471579"/>
      <w:bookmarkStart w:id="7235" w:name="_Toc382472468"/>
      <w:bookmarkStart w:id="7236" w:name="_Toc382225395"/>
      <w:bookmarkStart w:id="7237" w:name="_Toc382226286"/>
      <w:bookmarkStart w:id="7238" w:name="_Toc382227176"/>
      <w:bookmarkStart w:id="7239" w:name="_Toc382241476"/>
      <w:bookmarkStart w:id="7240" w:name="_Toc382242375"/>
      <w:bookmarkStart w:id="7241" w:name="_Toc382407803"/>
      <w:bookmarkStart w:id="7242" w:name="_Toc382408688"/>
      <w:bookmarkStart w:id="7243" w:name="_Toc382409575"/>
      <w:bookmarkStart w:id="7244" w:name="_Toc382411130"/>
      <w:bookmarkStart w:id="7245" w:name="_Toc382469805"/>
      <w:bookmarkStart w:id="7246" w:name="_Toc382470691"/>
      <w:bookmarkStart w:id="7247" w:name="_Toc382471580"/>
      <w:bookmarkStart w:id="7248" w:name="_Toc382472469"/>
      <w:bookmarkStart w:id="7249" w:name="_Toc382225396"/>
      <w:bookmarkStart w:id="7250" w:name="_Toc382226287"/>
      <w:bookmarkStart w:id="7251" w:name="_Toc382227177"/>
      <w:bookmarkStart w:id="7252" w:name="_Toc382241477"/>
      <w:bookmarkStart w:id="7253" w:name="_Toc382242376"/>
      <w:bookmarkStart w:id="7254" w:name="_Toc382407804"/>
      <w:bookmarkStart w:id="7255" w:name="_Toc382408689"/>
      <w:bookmarkStart w:id="7256" w:name="_Toc382409576"/>
      <w:bookmarkStart w:id="7257" w:name="_Toc382411131"/>
      <w:bookmarkStart w:id="7258" w:name="_Toc382469806"/>
      <w:bookmarkStart w:id="7259" w:name="_Toc382470692"/>
      <w:bookmarkStart w:id="7260" w:name="_Toc382471581"/>
      <w:bookmarkStart w:id="7261" w:name="_Toc382472470"/>
      <w:bookmarkStart w:id="7262" w:name="_Toc382225397"/>
      <w:bookmarkStart w:id="7263" w:name="_Toc382226288"/>
      <w:bookmarkStart w:id="7264" w:name="_Toc382227178"/>
      <w:bookmarkStart w:id="7265" w:name="_Toc382241478"/>
      <w:bookmarkStart w:id="7266" w:name="_Toc382242377"/>
      <w:bookmarkStart w:id="7267" w:name="_Toc382407805"/>
      <w:bookmarkStart w:id="7268" w:name="_Toc382408690"/>
      <w:bookmarkStart w:id="7269" w:name="_Toc382409577"/>
      <w:bookmarkStart w:id="7270" w:name="_Toc382411132"/>
      <w:bookmarkStart w:id="7271" w:name="_Toc382469807"/>
      <w:bookmarkStart w:id="7272" w:name="_Toc382470693"/>
      <w:bookmarkStart w:id="7273" w:name="_Toc382471582"/>
      <w:bookmarkStart w:id="7274" w:name="_Toc382472471"/>
      <w:bookmarkStart w:id="7275" w:name="_Toc382225398"/>
      <w:bookmarkStart w:id="7276" w:name="_Toc382226289"/>
      <w:bookmarkStart w:id="7277" w:name="_Toc382227179"/>
      <w:bookmarkStart w:id="7278" w:name="_Toc382241479"/>
      <w:bookmarkStart w:id="7279" w:name="_Toc382242378"/>
      <w:bookmarkStart w:id="7280" w:name="_Toc382407806"/>
      <w:bookmarkStart w:id="7281" w:name="_Toc382408691"/>
      <w:bookmarkStart w:id="7282" w:name="_Toc382409578"/>
      <w:bookmarkStart w:id="7283" w:name="_Toc382411133"/>
      <w:bookmarkStart w:id="7284" w:name="_Toc382469808"/>
      <w:bookmarkStart w:id="7285" w:name="_Toc382470694"/>
      <w:bookmarkStart w:id="7286" w:name="_Toc382471583"/>
      <w:bookmarkStart w:id="7287" w:name="_Toc382472472"/>
      <w:bookmarkStart w:id="7288" w:name="_Toc382225399"/>
      <w:bookmarkStart w:id="7289" w:name="_Toc382226290"/>
      <w:bookmarkStart w:id="7290" w:name="_Toc382227180"/>
      <w:bookmarkStart w:id="7291" w:name="_Toc382241480"/>
      <w:bookmarkStart w:id="7292" w:name="_Toc382242379"/>
      <w:bookmarkStart w:id="7293" w:name="_Toc382407807"/>
      <w:bookmarkStart w:id="7294" w:name="_Toc382408692"/>
      <w:bookmarkStart w:id="7295" w:name="_Toc382409579"/>
      <w:bookmarkStart w:id="7296" w:name="_Toc382411134"/>
      <w:bookmarkStart w:id="7297" w:name="_Toc382469809"/>
      <w:bookmarkStart w:id="7298" w:name="_Toc382470695"/>
      <w:bookmarkStart w:id="7299" w:name="_Toc382471584"/>
      <w:bookmarkStart w:id="7300" w:name="_Toc382472473"/>
      <w:bookmarkStart w:id="7301" w:name="_Toc382225400"/>
      <w:bookmarkStart w:id="7302" w:name="_Toc382226291"/>
      <w:bookmarkStart w:id="7303" w:name="_Toc382227181"/>
      <w:bookmarkStart w:id="7304" w:name="_Toc382241481"/>
      <w:bookmarkStart w:id="7305" w:name="_Toc382242380"/>
      <w:bookmarkStart w:id="7306" w:name="_Toc382407808"/>
      <w:bookmarkStart w:id="7307" w:name="_Toc382408693"/>
      <w:bookmarkStart w:id="7308" w:name="_Toc382409580"/>
      <w:bookmarkStart w:id="7309" w:name="_Toc382411135"/>
      <w:bookmarkStart w:id="7310" w:name="_Toc382469810"/>
      <w:bookmarkStart w:id="7311" w:name="_Toc382470696"/>
      <w:bookmarkStart w:id="7312" w:name="_Toc382471585"/>
      <w:bookmarkStart w:id="7313" w:name="_Toc382472474"/>
      <w:bookmarkStart w:id="7314" w:name="_Toc382225401"/>
      <w:bookmarkStart w:id="7315" w:name="_Toc382226292"/>
      <w:bookmarkStart w:id="7316" w:name="_Toc382227182"/>
      <w:bookmarkStart w:id="7317" w:name="_Toc382241482"/>
      <w:bookmarkStart w:id="7318" w:name="_Toc382242381"/>
      <w:bookmarkStart w:id="7319" w:name="_Toc382407809"/>
      <w:bookmarkStart w:id="7320" w:name="_Toc382408694"/>
      <w:bookmarkStart w:id="7321" w:name="_Toc382409581"/>
      <w:bookmarkStart w:id="7322" w:name="_Toc382411136"/>
      <w:bookmarkStart w:id="7323" w:name="_Toc382469811"/>
      <w:bookmarkStart w:id="7324" w:name="_Toc382470697"/>
      <w:bookmarkStart w:id="7325" w:name="_Toc382471586"/>
      <w:bookmarkStart w:id="7326" w:name="_Toc382472475"/>
      <w:bookmarkStart w:id="7327" w:name="_Toc382225402"/>
      <w:bookmarkStart w:id="7328" w:name="_Toc382226293"/>
      <w:bookmarkStart w:id="7329" w:name="_Toc382227183"/>
      <w:bookmarkStart w:id="7330" w:name="_Toc382241483"/>
      <w:bookmarkStart w:id="7331" w:name="_Toc382242382"/>
      <w:bookmarkStart w:id="7332" w:name="_Toc382407810"/>
      <w:bookmarkStart w:id="7333" w:name="_Toc382408695"/>
      <w:bookmarkStart w:id="7334" w:name="_Toc382409582"/>
      <w:bookmarkStart w:id="7335" w:name="_Toc382411137"/>
      <w:bookmarkStart w:id="7336" w:name="_Toc382469812"/>
      <w:bookmarkStart w:id="7337" w:name="_Toc382470698"/>
      <w:bookmarkStart w:id="7338" w:name="_Toc382471587"/>
      <w:bookmarkStart w:id="7339" w:name="_Toc382472476"/>
      <w:bookmarkStart w:id="7340" w:name="_Toc382225403"/>
      <w:bookmarkStart w:id="7341" w:name="_Toc382226294"/>
      <w:bookmarkStart w:id="7342" w:name="_Toc382227184"/>
      <w:bookmarkStart w:id="7343" w:name="_Toc382241484"/>
      <w:bookmarkStart w:id="7344" w:name="_Toc382242383"/>
      <w:bookmarkStart w:id="7345" w:name="_Toc382407811"/>
      <w:bookmarkStart w:id="7346" w:name="_Toc382408696"/>
      <w:bookmarkStart w:id="7347" w:name="_Toc382409583"/>
      <w:bookmarkStart w:id="7348" w:name="_Toc382411138"/>
      <w:bookmarkStart w:id="7349" w:name="_Toc382469813"/>
      <w:bookmarkStart w:id="7350" w:name="_Toc382470699"/>
      <w:bookmarkStart w:id="7351" w:name="_Toc382471588"/>
      <w:bookmarkStart w:id="7352" w:name="_Toc382472477"/>
      <w:bookmarkStart w:id="7353" w:name="_Toc382225404"/>
      <w:bookmarkStart w:id="7354" w:name="_Toc382226295"/>
      <w:bookmarkStart w:id="7355" w:name="_Toc382227185"/>
      <w:bookmarkStart w:id="7356" w:name="_Toc382241485"/>
      <w:bookmarkStart w:id="7357" w:name="_Toc382242384"/>
      <w:bookmarkStart w:id="7358" w:name="_Toc382407812"/>
      <w:bookmarkStart w:id="7359" w:name="_Toc382408697"/>
      <w:bookmarkStart w:id="7360" w:name="_Toc382409584"/>
      <w:bookmarkStart w:id="7361" w:name="_Toc382411139"/>
      <w:bookmarkStart w:id="7362" w:name="_Toc382469814"/>
      <w:bookmarkStart w:id="7363" w:name="_Toc382470700"/>
      <w:bookmarkStart w:id="7364" w:name="_Toc382471589"/>
      <w:bookmarkStart w:id="7365" w:name="_Toc382472478"/>
      <w:bookmarkStart w:id="7366" w:name="_Toc382225405"/>
      <w:bookmarkStart w:id="7367" w:name="_Toc382226296"/>
      <w:bookmarkStart w:id="7368" w:name="_Toc382227186"/>
      <w:bookmarkStart w:id="7369" w:name="_Toc382241486"/>
      <w:bookmarkStart w:id="7370" w:name="_Toc382242385"/>
      <w:bookmarkStart w:id="7371" w:name="_Toc382407813"/>
      <w:bookmarkStart w:id="7372" w:name="_Toc382408698"/>
      <w:bookmarkStart w:id="7373" w:name="_Toc382409585"/>
      <w:bookmarkStart w:id="7374" w:name="_Toc382411140"/>
      <w:bookmarkStart w:id="7375" w:name="_Toc382469815"/>
      <w:bookmarkStart w:id="7376" w:name="_Toc382470701"/>
      <w:bookmarkStart w:id="7377" w:name="_Toc382471590"/>
      <w:bookmarkStart w:id="7378" w:name="_Toc382472479"/>
      <w:bookmarkStart w:id="7379" w:name="_Toc382225406"/>
      <w:bookmarkStart w:id="7380" w:name="_Toc382226297"/>
      <w:bookmarkStart w:id="7381" w:name="_Toc382227187"/>
      <w:bookmarkStart w:id="7382" w:name="_Toc382241487"/>
      <w:bookmarkStart w:id="7383" w:name="_Toc382242386"/>
      <w:bookmarkStart w:id="7384" w:name="_Toc382407814"/>
      <w:bookmarkStart w:id="7385" w:name="_Toc382408699"/>
      <w:bookmarkStart w:id="7386" w:name="_Toc382409586"/>
      <w:bookmarkStart w:id="7387" w:name="_Toc382411141"/>
      <w:bookmarkStart w:id="7388" w:name="_Toc382469816"/>
      <w:bookmarkStart w:id="7389" w:name="_Toc382470702"/>
      <w:bookmarkStart w:id="7390" w:name="_Toc382471591"/>
      <w:bookmarkStart w:id="7391" w:name="_Toc382472480"/>
      <w:bookmarkStart w:id="7392" w:name="_Toc382225407"/>
      <w:bookmarkStart w:id="7393" w:name="_Toc382226298"/>
      <w:bookmarkStart w:id="7394" w:name="_Toc382227188"/>
      <w:bookmarkStart w:id="7395" w:name="_Toc382241488"/>
      <w:bookmarkStart w:id="7396" w:name="_Toc382242387"/>
      <w:bookmarkStart w:id="7397" w:name="_Toc382407815"/>
      <w:bookmarkStart w:id="7398" w:name="_Toc382408700"/>
      <w:bookmarkStart w:id="7399" w:name="_Toc382409587"/>
      <w:bookmarkStart w:id="7400" w:name="_Toc382411142"/>
      <w:bookmarkStart w:id="7401" w:name="_Toc382469817"/>
      <w:bookmarkStart w:id="7402" w:name="_Toc382470703"/>
      <w:bookmarkStart w:id="7403" w:name="_Toc382471592"/>
      <w:bookmarkStart w:id="7404" w:name="_Toc382472481"/>
      <w:bookmarkStart w:id="7405" w:name="_Toc382225408"/>
      <w:bookmarkStart w:id="7406" w:name="_Toc382226299"/>
      <w:bookmarkStart w:id="7407" w:name="_Toc382227189"/>
      <w:bookmarkStart w:id="7408" w:name="_Toc382241489"/>
      <w:bookmarkStart w:id="7409" w:name="_Toc382242388"/>
      <w:bookmarkStart w:id="7410" w:name="_Toc382407816"/>
      <w:bookmarkStart w:id="7411" w:name="_Toc382408701"/>
      <w:bookmarkStart w:id="7412" w:name="_Toc382409588"/>
      <w:bookmarkStart w:id="7413" w:name="_Toc382411143"/>
      <w:bookmarkStart w:id="7414" w:name="_Toc382469818"/>
      <w:bookmarkStart w:id="7415" w:name="_Toc382470704"/>
      <w:bookmarkStart w:id="7416" w:name="_Toc382471593"/>
      <w:bookmarkStart w:id="7417" w:name="_Toc382472482"/>
      <w:bookmarkStart w:id="7418" w:name="_Toc382225409"/>
      <w:bookmarkStart w:id="7419" w:name="_Toc382226300"/>
      <w:bookmarkStart w:id="7420" w:name="_Toc382227190"/>
      <w:bookmarkStart w:id="7421" w:name="_Toc382241490"/>
      <w:bookmarkStart w:id="7422" w:name="_Toc382242389"/>
      <w:bookmarkStart w:id="7423" w:name="_Toc382407817"/>
      <w:bookmarkStart w:id="7424" w:name="_Toc382408702"/>
      <w:bookmarkStart w:id="7425" w:name="_Toc382409589"/>
      <w:bookmarkStart w:id="7426" w:name="_Toc382411144"/>
      <w:bookmarkStart w:id="7427" w:name="_Toc382469819"/>
      <w:bookmarkStart w:id="7428" w:name="_Toc382470705"/>
      <w:bookmarkStart w:id="7429" w:name="_Toc382471594"/>
      <w:bookmarkStart w:id="7430" w:name="_Toc382472483"/>
      <w:bookmarkStart w:id="7431" w:name="_Toc382225410"/>
      <w:bookmarkStart w:id="7432" w:name="_Toc382226301"/>
      <w:bookmarkStart w:id="7433" w:name="_Toc382227191"/>
      <w:bookmarkStart w:id="7434" w:name="_Toc382241491"/>
      <w:bookmarkStart w:id="7435" w:name="_Toc382242390"/>
      <w:bookmarkStart w:id="7436" w:name="_Toc382407818"/>
      <w:bookmarkStart w:id="7437" w:name="_Toc382408703"/>
      <w:bookmarkStart w:id="7438" w:name="_Toc382409590"/>
      <w:bookmarkStart w:id="7439" w:name="_Toc382411145"/>
      <w:bookmarkStart w:id="7440" w:name="_Toc382469820"/>
      <w:bookmarkStart w:id="7441" w:name="_Toc382470706"/>
      <w:bookmarkStart w:id="7442" w:name="_Toc382471595"/>
      <w:bookmarkStart w:id="7443" w:name="_Toc382472484"/>
      <w:bookmarkStart w:id="7444" w:name="_Toc382225411"/>
      <w:bookmarkStart w:id="7445" w:name="_Toc382226302"/>
      <w:bookmarkStart w:id="7446" w:name="_Toc382227192"/>
      <w:bookmarkStart w:id="7447" w:name="_Toc382241492"/>
      <w:bookmarkStart w:id="7448" w:name="_Toc382242391"/>
      <w:bookmarkStart w:id="7449" w:name="_Toc382407819"/>
      <w:bookmarkStart w:id="7450" w:name="_Toc382408704"/>
      <w:bookmarkStart w:id="7451" w:name="_Toc382409591"/>
      <w:bookmarkStart w:id="7452" w:name="_Toc382411146"/>
      <w:bookmarkStart w:id="7453" w:name="_Toc382469821"/>
      <w:bookmarkStart w:id="7454" w:name="_Toc382470707"/>
      <w:bookmarkStart w:id="7455" w:name="_Toc382471596"/>
      <w:bookmarkStart w:id="7456" w:name="_Toc382472485"/>
      <w:bookmarkStart w:id="7457" w:name="_Toc382225412"/>
      <w:bookmarkStart w:id="7458" w:name="_Toc382226303"/>
      <w:bookmarkStart w:id="7459" w:name="_Toc382227193"/>
      <w:bookmarkStart w:id="7460" w:name="_Toc382241493"/>
      <w:bookmarkStart w:id="7461" w:name="_Toc382242392"/>
      <w:bookmarkStart w:id="7462" w:name="_Toc382407820"/>
      <w:bookmarkStart w:id="7463" w:name="_Toc382408705"/>
      <w:bookmarkStart w:id="7464" w:name="_Toc382409592"/>
      <w:bookmarkStart w:id="7465" w:name="_Toc382411147"/>
      <w:bookmarkStart w:id="7466" w:name="_Toc382469822"/>
      <w:bookmarkStart w:id="7467" w:name="_Toc382470708"/>
      <w:bookmarkStart w:id="7468" w:name="_Toc382471597"/>
      <w:bookmarkStart w:id="7469" w:name="_Toc382472486"/>
      <w:bookmarkStart w:id="7470" w:name="_Toc382225413"/>
      <w:bookmarkStart w:id="7471" w:name="_Toc382226304"/>
      <w:bookmarkStart w:id="7472" w:name="_Toc382227194"/>
      <w:bookmarkStart w:id="7473" w:name="_Toc382241494"/>
      <w:bookmarkStart w:id="7474" w:name="_Toc382242393"/>
      <w:bookmarkStart w:id="7475" w:name="_Toc382407821"/>
      <w:bookmarkStart w:id="7476" w:name="_Toc382408706"/>
      <w:bookmarkStart w:id="7477" w:name="_Toc382409593"/>
      <w:bookmarkStart w:id="7478" w:name="_Toc382411148"/>
      <w:bookmarkStart w:id="7479" w:name="_Toc382469823"/>
      <w:bookmarkStart w:id="7480" w:name="_Toc382470709"/>
      <w:bookmarkStart w:id="7481" w:name="_Toc382471598"/>
      <w:bookmarkStart w:id="7482" w:name="_Toc382472487"/>
      <w:bookmarkStart w:id="7483" w:name="_Toc382225414"/>
      <w:bookmarkStart w:id="7484" w:name="_Toc382226305"/>
      <w:bookmarkStart w:id="7485" w:name="_Toc382227195"/>
      <w:bookmarkStart w:id="7486" w:name="_Toc382241495"/>
      <w:bookmarkStart w:id="7487" w:name="_Toc382242394"/>
      <w:bookmarkStart w:id="7488" w:name="_Toc382407822"/>
      <w:bookmarkStart w:id="7489" w:name="_Toc382408707"/>
      <w:bookmarkStart w:id="7490" w:name="_Toc382409594"/>
      <w:bookmarkStart w:id="7491" w:name="_Toc382411149"/>
      <w:bookmarkStart w:id="7492" w:name="_Toc382469824"/>
      <w:bookmarkStart w:id="7493" w:name="_Toc382470710"/>
      <w:bookmarkStart w:id="7494" w:name="_Toc382471599"/>
      <w:bookmarkStart w:id="7495" w:name="_Toc382472488"/>
      <w:bookmarkStart w:id="7496" w:name="_Toc382225415"/>
      <w:bookmarkStart w:id="7497" w:name="_Toc382226306"/>
      <w:bookmarkStart w:id="7498" w:name="_Toc382227196"/>
      <w:bookmarkStart w:id="7499" w:name="_Toc382241496"/>
      <w:bookmarkStart w:id="7500" w:name="_Toc382242395"/>
      <w:bookmarkStart w:id="7501" w:name="_Toc382407823"/>
      <w:bookmarkStart w:id="7502" w:name="_Toc382408708"/>
      <w:bookmarkStart w:id="7503" w:name="_Toc382409595"/>
      <w:bookmarkStart w:id="7504" w:name="_Toc382411150"/>
      <w:bookmarkStart w:id="7505" w:name="_Toc382469825"/>
      <w:bookmarkStart w:id="7506" w:name="_Toc382470711"/>
      <w:bookmarkStart w:id="7507" w:name="_Toc382471600"/>
      <w:bookmarkStart w:id="7508" w:name="_Toc382472489"/>
      <w:bookmarkStart w:id="7509" w:name="_Toc382225416"/>
      <w:bookmarkStart w:id="7510" w:name="_Toc382226307"/>
      <w:bookmarkStart w:id="7511" w:name="_Toc382227197"/>
      <w:bookmarkStart w:id="7512" w:name="_Toc382241497"/>
      <w:bookmarkStart w:id="7513" w:name="_Toc382242396"/>
      <w:bookmarkStart w:id="7514" w:name="_Toc382407824"/>
      <w:bookmarkStart w:id="7515" w:name="_Toc382408709"/>
      <w:bookmarkStart w:id="7516" w:name="_Toc382409596"/>
      <w:bookmarkStart w:id="7517" w:name="_Toc382411151"/>
      <w:bookmarkStart w:id="7518" w:name="_Toc382469826"/>
      <w:bookmarkStart w:id="7519" w:name="_Toc382470712"/>
      <w:bookmarkStart w:id="7520" w:name="_Toc382471601"/>
      <w:bookmarkStart w:id="7521" w:name="_Toc382472490"/>
      <w:bookmarkStart w:id="7522" w:name="_Toc382225417"/>
      <w:bookmarkStart w:id="7523" w:name="_Toc382226308"/>
      <w:bookmarkStart w:id="7524" w:name="_Toc382227198"/>
      <w:bookmarkStart w:id="7525" w:name="_Toc382241498"/>
      <w:bookmarkStart w:id="7526" w:name="_Toc382242397"/>
      <w:bookmarkStart w:id="7527" w:name="_Toc382407825"/>
      <w:bookmarkStart w:id="7528" w:name="_Toc382408710"/>
      <w:bookmarkStart w:id="7529" w:name="_Toc382409597"/>
      <w:bookmarkStart w:id="7530" w:name="_Toc382411152"/>
      <w:bookmarkStart w:id="7531" w:name="_Toc382469827"/>
      <w:bookmarkStart w:id="7532" w:name="_Toc382470713"/>
      <w:bookmarkStart w:id="7533" w:name="_Toc382471602"/>
      <w:bookmarkStart w:id="7534" w:name="_Toc382472491"/>
      <w:bookmarkStart w:id="7535" w:name="_Toc382225418"/>
      <w:bookmarkStart w:id="7536" w:name="_Toc382226309"/>
      <w:bookmarkStart w:id="7537" w:name="_Toc382227199"/>
      <w:bookmarkStart w:id="7538" w:name="_Toc382241499"/>
      <w:bookmarkStart w:id="7539" w:name="_Toc382242398"/>
      <w:bookmarkStart w:id="7540" w:name="_Toc382407826"/>
      <w:bookmarkStart w:id="7541" w:name="_Toc382408711"/>
      <w:bookmarkStart w:id="7542" w:name="_Toc382409598"/>
      <w:bookmarkStart w:id="7543" w:name="_Toc382411153"/>
      <w:bookmarkStart w:id="7544" w:name="_Toc382469828"/>
      <w:bookmarkStart w:id="7545" w:name="_Toc382470714"/>
      <w:bookmarkStart w:id="7546" w:name="_Toc382471603"/>
      <w:bookmarkStart w:id="7547" w:name="_Toc382472492"/>
      <w:bookmarkStart w:id="7548" w:name="_Toc382225419"/>
      <w:bookmarkStart w:id="7549" w:name="_Toc382226310"/>
      <w:bookmarkStart w:id="7550" w:name="_Toc382227200"/>
      <w:bookmarkStart w:id="7551" w:name="_Toc382241500"/>
      <w:bookmarkStart w:id="7552" w:name="_Toc382242399"/>
      <w:bookmarkStart w:id="7553" w:name="_Toc382407827"/>
      <w:bookmarkStart w:id="7554" w:name="_Toc382408712"/>
      <w:bookmarkStart w:id="7555" w:name="_Toc382409599"/>
      <w:bookmarkStart w:id="7556" w:name="_Toc382411154"/>
      <w:bookmarkStart w:id="7557" w:name="_Toc382469829"/>
      <w:bookmarkStart w:id="7558" w:name="_Toc382470715"/>
      <w:bookmarkStart w:id="7559" w:name="_Toc382471604"/>
      <w:bookmarkStart w:id="7560" w:name="_Toc382472493"/>
      <w:bookmarkStart w:id="7561" w:name="_Toc382225420"/>
      <w:bookmarkStart w:id="7562" w:name="_Toc382226311"/>
      <w:bookmarkStart w:id="7563" w:name="_Toc382227201"/>
      <w:bookmarkStart w:id="7564" w:name="_Toc382241501"/>
      <w:bookmarkStart w:id="7565" w:name="_Toc382242400"/>
      <w:bookmarkStart w:id="7566" w:name="_Toc382407828"/>
      <w:bookmarkStart w:id="7567" w:name="_Toc382408713"/>
      <w:bookmarkStart w:id="7568" w:name="_Toc382409600"/>
      <w:bookmarkStart w:id="7569" w:name="_Toc382411155"/>
      <w:bookmarkStart w:id="7570" w:name="_Toc382469830"/>
      <w:bookmarkStart w:id="7571" w:name="_Toc382470716"/>
      <w:bookmarkStart w:id="7572" w:name="_Toc382471605"/>
      <w:bookmarkStart w:id="7573" w:name="_Toc382472494"/>
      <w:bookmarkStart w:id="7574" w:name="_Toc382225421"/>
      <w:bookmarkStart w:id="7575" w:name="_Toc382226312"/>
      <w:bookmarkStart w:id="7576" w:name="_Toc382227202"/>
      <w:bookmarkStart w:id="7577" w:name="_Toc382241502"/>
      <w:bookmarkStart w:id="7578" w:name="_Toc382242401"/>
      <w:bookmarkStart w:id="7579" w:name="_Toc382407829"/>
      <w:bookmarkStart w:id="7580" w:name="_Toc382408714"/>
      <w:bookmarkStart w:id="7581" w:name="_Toc382409601"/>
      <w:bookmarkStart w:id="7582" w:name="_Toc382411156"/>
      <w:bookmarkStart w:id="7583" w:name="_Toc382469831"/>
      <w:bookmarkStart w:id="7584" w:name="_Toc382470717"/>
      <w:bookmarkStart w:id="7585" w:name="_Toc382471606"/>
      <w:bookmarkStart w:id="7586" w:name="_Toc382472495"/>
      <w:bookmarkStart w:id="7587" w:name="_Toc382225422"/>
      <w:bookmarkStart w:id="7588" w:name="_Toc382226313"/>
      <w:bookmarkStart w:id="7589" w:name="_Toc382227203"/>
      <w:bookmarkStart w:id="7590" w:name="_Toc382241503"/>
      <w:bookmarkStart w:id="7591" w:name="_Toc382242402"/>
      <w:bookmarkStart w:id="7592" w:name="_Toc382407830"/>
      <w:bookmarkStart w:id="7593" w:name="_Toc382408715"/>
      <w:bookmarkStart w:id="7594" w:name="_Toc382409602"/>
      <w:bookmarkStart w:id="7595" w:name="_Toc382411157"/>
      <w:bookmarkStart w:id="7596" w:name="_Toc382469832"/>
      <w:bookmarkStart w:id="7597" w:name="_Toc382470718"/>
      <w:bookmarkStart w:id="7598" w:name="_Toc382471607"/>
      <w:bookmarkStart w:id="7599" w:name="_Toc382472496"/>
      <w:bookmarkStart w:id="7600" w:name="_Toc382225423"/>
      <w:bookmarkStart w:id="7601" w:name="_Toc382226314"/>
      <w:bookmarkStart w:id="7602" w:name="_Toc382227204"/>
      <w:bookmarkStart w:id="7603" w:name="_Toc382241504"/>
      <w:bookmarkStart w:id="7604" w:name="_Toc382242403"/>
      <w:bookmarkStart w:id="7605" w:name="_Toc382407831"/>
      <w:bookmarkStart w:id="7606" w:name="_Toc382408716"/>
      <w:bookmarkStart w:id="7607" w:name="_Toc382409603"/>
      <w:bookmarkStart w:id="7608" w:name="_Toc382411158"/>
      <w:bookmarkStart w:id="7609" w:name="_Toc382469833"/>
      <w:bookmarkStart w:id="7610" w:name="_Toc382470719"/>
      <w:bookmarkStart w:id="7611" w:name="_Toc382471608"/>
      <w:bookmarkStart w:id="7612" w:name="_Toc382472497"/>
      <w:bookmarkStart w:id="7613" w:name="_Toc382225424"/>
      <w:bookmarkStart w:id="7614" w:name="_Toc382226315"/>
      <w:bookmarkStart w:id="7615" w:name="_Toc382227205"/>
      <w:bookmarkStart w:id="7616" w:name="_Toc382241505"/>
      <w:bookmarkStart w:id="7617" w:name="_Toc382242404"/>
      <w:bookmarkStart w:id="7618" w:name="_Toc382407832"/>
      <w:bookmarkStart w:id="7619" w:name="_Toc382408717"/>
      <w:bookmarkStart w:id="7620" w:name="_Toc382409604"/>
      <w:bookmarkStart w:id="7621" w:name="_Toc382411159"/>
      <w:bookmarkStart w:id="7622" w:name="_Toc382462687"/>
      <w:bookmarkStart w:id="7623" w:name="_Toc382463555"/>
      <w:bookmarkStart w:id="7624" w:name="_Toc382465937"/>
      <w:bookmarkStart w:id="7625" w:name="_Toc382469834"/>
      <w:bookmarkStart w:id="7626" w:name="_Toc382470720"/>
      <w:bookmarkStart w:id="7627" w:name="_Toc382471609"/>
      <w:bookmarkStart w:id="7628" w:name="_Toc382472498"/>
      <w:bookmarkStart w:id="7629" w:name="_Toc382225425"/>
      <w:bookmarkStart w:id="7630" w:name="_Toc382226316"/>
      <w:bookmarkStart w:id="7631" w:name="_Toc382227206"/>
      <w:bookmarkStart w:id="7632" w:name="_Toc382241506"/>
      <w:bookmarkStart w:id="7633" w:name="_Toc382242405"/>
      <w:bookmarkStart w:id="7634" w:name="_Toc382407833"/>
      <w:bookmarkStart w:id="7635" w:name="_Toc382408718"/>
      <w:bookmarkStart w:id="7636" w:name="_Toc382409605"/>
      <w:bookmarkStart w:id="7637" w:name="_Toc382411160"/>
      <w:bookmarkStart w:id="7638" w:name="_Toc382462688"/>
      <w:bookmarkStart w:id="7639" w:name="_Toc382463556"/>
      <w:bookmarkStart w:id="7640" w:name="_Toc382465938"/>
      <w:bookmarkStart w:id="7641" w:name="_Toc382469835"/>
      <w:bookmarkStart w:id="7642" w:name="_Toc382470721"/>
      <w:bookmarkStart w:id="7643" w:name="_Toc382471610"/>
      <w:bookmarkStart w:id="7644" w:name="_Toc382472499"/>
      <w:bookmarkStart w:id="7645" w:name="_Toc382225426"/>
      <w:bookmarkStart w:id="7646" w:name="_Toc382226317"/>
      <w:bookmarkStart w:id="7647" w:name="_Toc382227207"/>
      <w:bookmarkStart w:id="7648" w:name="_Toc382241507"/>
      <w:bookmarkStart w:id="7649" w:name="_Toc382242406"/>
      <w:bookmarkStart w:id="7650" w:name="_Toc382407834"/>
      <w:bookmarkStart w:id="7651" w:name="_Toc382408719"/>
      <w:bookmarkStart w:id="7652" w:name="_Toc382409606"/>
      <w:bookmarkStart w:id="7653" w:name="_Toc382411161"/>
      <w:bookmarkStart w:id="7654" w:name="_Toc382462689"/>
      <w:bookmarkStart w:id="7655" w:name="_Toc382463557"/>
      <w:bookmarkStart w:id="7656" w:name="_Toc382465939"/>
      <w:bookmarkStart w:id="7657" w:name="_Toc382469836"/>
      <w:bookmarkStart w:id="7658" w:name="_Toc382470722"/>
      <w:bookmarkStart w:id="7659" w:name="_Toc382471611"/>
      <w:bookmarkStart w:id="7660" w:name="_Toc382472500"/>
      <w:bookmarkStart w:id="7661" w:name="_Toc382225427"/>
      <w:bookmarkStart w:id="7662" w:name="_Toc382226318"/>
      <w:bookmarkStart w:id="7663" w:name="_Toc382227208"/>
      <w:bookmarkStart w:id="7664" w:name="_Toc382241508"/>
      <w:bookmarkStart w:id="7665" w:name="_Toc382242407"/>
      <w:bookmarkStart w:id="7666" w:name="_Toc382407835"/>
      <w:bookmarkStart w:id="7667" w:name="_Toc382408720"/>
      <w:bookmarkStart w:id="7668" w:name="_Toc382409607"/>
      <w:bookmarkStart w:id="7669" w:name="_Toc382411162"/>
      <w:bookmarkStart w:id="7670" w:name="_Toc382469837"/>
      <w:bookmarkStart w:id="7671" w:name="_Toc382470723"/>
      <w:bookmarkStart w:id="7672" w:name="_Toc382471612"/>
      <w:bookmarkStart w:id="7673" w:name="_Toc382472501"/>
      <w:bookmarkStart w:id="7674" w:name="_Toc382225428"/>
      <w:bookmarkStart w:id="7675" w:name="_Toc382226319"/>
      <w:bookmarkStart w:id="7676" w:name="_Toc382227209"/>
      <w:bookmarkStart w:id="7677" w:name="_Toc382241509"/>
      <w:bookmarkStart w:id="7678" w:name="_Toc382242408"/>
      <w:bookmarkStart w:id="7679" w:name="_Toc382407836"/>
      <w:bookmarkStart w:id="7680" w:name="_Toc382408721"/>
      <w:bookmarkStart w:id="7681" w:name="_Toc382409608"/>
      <w:bookmarkStart w:id="7682" w:name="_Toc382411163"/>
      <w:bookmarkStart w:id="7683" w:name="_Toc382462691"/>
      <w:bookmarkStart w:id="7684" w:name="_Toc382463559"/>
      <w:bookmarkStart w:id="7685" w:name="_Toc382465941"/>
      <w:bookmarkStart w:id="7686" w:name="_Toc382469838"/>
      <w:bookmarkStart w:id="7687" w:name="_Toc382470724"/>
      <w:bookmarkStart w:id="7688" w:name="_Toc382471613"/>
      <w:bookmarkStart w:id="7689" w:name="_Toc382472502"/>
      <w:bookmarkStart w:id="7690" w:name="_Toc382225429"/>
      <w:bookmarkStart w:id="7691" w:name="_Toc382226320"/>
      <w:bookmarkStart w:id="7692" w:name="_Toc382227210"/>
      <w:bookmarkStart w:id="7693" w:name="_Toc382241510"/>
      <w:bookmarkStart w:id="7694" w:name="_Toc382242409"/>
      <w:bookmarkStart w:id="7695" w:name="_Toc382407837"/>
      <w:bookmarkStart w:id="7696" w:name="_Toc382408722"/>
      <w:bookmarkStart w:id="7697" w:name="_Toc382409609"/>
      <w:bookmarkStart w:id="7698" w:name="_Toc382411164"/>
      <w:bookmarkStart w:id="7699" w:name="_Toc382462692"/>
      <w:bookmarkStart w:id="7700" w:name="_Toc382463560"/>
      <w:bookmarkStart w:id="7701" w:name="_Toc382465942"/>
      <w:bookmarkStart w:id="7702" w:name="_Toc382469839"/>
      <w:bookmarkStart w:id="7703" w:name="_Toc382470725"/>
      <w:bookmarkStart w:id="7704" w:name="_Toc382471614"/>
      <w:bookmarkStart w:id="7705" w:name="_Toc382472503"/>
      <w:bookmarkStart w:id="7706" w:name="_Toc382225430"/>
      <w:bookmarkStart w:id="7707" w:name="_Toc382226321"/>
      <w:bookmarkStart w:id="7708" w:name="_Toc382227211"/>
      <w:bookmarkStart w:id="7709" w:name="_Toc382241511"/>
      <w:bookmarkStart w:id="7710" w:name="_Toc382242410"/>
      <w:bookmarkStart w:id="7711" w:name="_Toc382407838"/>
      <w:bookmarkStart w:id="7712" w:name="_Toc382408723"/>
      <w:bookmarkStart w:id="7713" w:name="_Toc382409610"/>
      <w:bookmarkStart w:id="7714" w:name="_Toc382411165"/>
      <w:bookmarkStart w:id="7715" w:name="_Toc382462693"/>
      <w:bookmarkStart w:id="7716" w:name="_Toc382463561"/>
      <w:bookmarkStart w:id="7717" w:name="_Toc382465943"/>
      <w:bookmarkStart w:id="7718" w:name="_Toc382469840"/>
      <w:bookmarkStart w:id="7719" w:name="_Toc382470726"/>
      <w:bookmarkStart w:id="7720" w:name="_Toc382471615"/>
      <w:bookmarkStart w:id="7721" w:name="_Toc382472504"/>
      <w:bookmarkStart w:id="7722" w:name="_Toc382225431"/>
      <w:bookmarkStart w:id="7723" w:name="_Toc382226322"/>
      <w:bookmarkStart w:id="7724" w:name="_Toc382227212"/>
      <w:bookmarkStart w:id="7725" w:name="_Toc382241512"/>
      <w:bookmarkStart w:id="7726" w:name="_Toc382242411"/>
      <w:bookmarkStart w:id="7727" w:name="_Toc382407839"/>
      <w:bookmarkStart w:id="7728" w:name="_Toc382408724"/>
      <w:bookmarkStart w:id="7729" w:name="_Toc382409611"/>
      <w:bookmarkStart w:id="7730" w:name="_Toc382411166"/>
      <w:bookmarkStart w:id="7731" w:name="_Toc382469841"/>
      <w:bookmarkStart w:id="7732" w:name="_Toc382470727"/>
      <w:bookmarkStart w:id="7733" w:name="_Toc382471616"/>
      <w:bookmarkStart w:id="7734" w:name="_Toc382472505"/>
      <w:bookmarkStart w:id="7735" w:name="_Toc382225432"/>
      <w:bookmarkStart w:id="7736" w:name="_Toc382226323"/>
      <w:bookmarkStart w:id="7737" w:name="_Toc382227213"/>
      <w:bookmarkStart w:id="7738" w:name="_Toc382241513"/>
      <w:bookmarkStart w:id="7739" w:name="_Toc382242412"/>
      <w:bookmarkStart w:id="7740" w:name="_Toc382407840"/>
      <w:bookmarkStart w:id="7741" w:name="_Toc382408725"/>
      <w:bookmarkStart w:id="7742" w:name="_Toc382409612"/>
      <w:bookmarkStart w:id="7743" w:name="_Toc382411167"/>
      <w:bookmarkStart w:id="7744" w:name="_Toc382462695"/>
      <w:bookmarkStart w:id="7745" w:name="_Toc382463563"/>
      <w:bookmarkStart w:id="7746" w:name="_Toc382465945"/>
      <w:bookmarkStart w:id="7747" w:name="_Toc382469842"/>
      <w:bookmarkStart w:id="7748" w:name="_Toc382470728"/>
      <w:bookmarkStart w:id="7749" w:name="_Toc382471617"/>
      <w:bookmarkStart w:id="7750" w:name="_Toc382472506"/>
      <w:bookmarkStart w:id="7751" w:name="_Toc382225433"/>
      <w:bookmarkStart w:id="7752" w:name="_Toc382226324"/>
      <w:bookmarkStart w:id="7753" w:name="_Toc382227214"/>
      <w:bookmarkStart w:id="7754" w:name="_Toc382241514"/>
      <w:bookmarkStart w:id="7755" w:name="_Toc382242413"/>
      <w:bookmarkStart w:id="7756" w:name="_Toc382407841"/>
      <w:bookmarkStart w:id="7757" w:name="_Toc382408726"/>
      <w:bookmarkStart w:id="7758" w:name="_Toc382409613"/>
      <w:bookmarkStart w:id="7759" w:name="_Toc382411168"/>
      <w:bookmarkStart w:id="7760" w:name="_Toc382462696"/>
      <w:bookmarkStart w:id="7761" w:name="_Toc382463564"/>
      <w:bookmarkStart w:id="7762" w:name="_Toc382465946"/>
      <w:bookmarkStart w:id="7763" w:name="_Toc382469843"/>
      <w:bookmarkStart w:id="7764" w:name="_Toc382470729"/>
      <w:bookmarkStart w:id="7765" w:name="_Toc382471618"/>
      <w:bookmarkStart w:id="7766" w:name="_Toc382472507"/>
      <w:bookmarkStart w:id="7767" w:name="_Toc382225434"/>
      <w:bookmarkStart w:id="7768" w:name="_Toc382226325"/>
      <w:bookmarkStart w:id="7769" w:name="_Toc382227215"/>
      <w:bookmarkStart w:id="7770" w:name="_Toc382241515"/>
      <w:bookmarkStart w:id="7771" w:name="_Toc382242414"/>
      <w:bookmarkStart w:id="7772" w:name="_Toc382407842"/>
      <w:bookmarkStart w:id="7773" w:name="_Toc382408727"/>
      <w:bookmarkStart w:id="7774" w:name="_Toc382409614"/>
      <w:bookmarkStart w:id="7775" w:name="_Toc382411169"/>
      <w:bookmarkStart w:id="7776" w:name="_Toc382462697"/>
      <w:bookmarkStart w:id="7777" w:name="_Toc382463565"/>
      <w:bookmarkStart w:id="7778" w:name="_Toc382465947"/>
      <w:bookmarkStart w:id="7779" w:name="_Toc382469844"/>
      <w:bookmarkStart w:id="7780" w:name="_Toc382470730"/>
      <w:bookmarkStart w:id="7781" w:name="_Toc382471619"/>
      <w:bookmarkStart w:id="7782" w:name="_Toc382472508"/>
      <w:bookmarkStart w:id="7783" w:name="_Toc382225435"/>
      <w:bookmarkStart w:id="7784" w:name="_Toc382226326"/>
      <w:bookmarkStart w:id="7785" w:name="_Toc382227216"/>
      <w:bookmarkStart w:id="7786" w:name="_Toc382241516"/>
      <w:bookmarkStart w:id="7787" w:name="_Toc382242415"/>
      <w:bookmarkStart w:id="7788" w:name="_Toc382407843"/>
      <w:bookmarkStart w:id="7789" w:name="_Toc382408728"/>
      <w:bookmarkStart w:id="7790" w:name="_Toc382409615"/>
      <w:bookmarkStart w:id="7791" w:name="_Toc382411170"/>
      <w:bookmarkStart w:id="7792" w:name="_Toc382469845"/>
      <w:bookmarkStart w:id="7793" w:name="_Toc382470731"/>
      <w:bookmarkStart w:id="7794" w:name="_Toc382471620"/>
      <w:bookmarkStart w:id="7795" w:name="_Toc382472509"/>
      <w:bookmarkStart w:id="7796" w:name="_Toc382225436"/>
      <w:bookmarkStart w:id="7797" w:name="_Toc382226327"/>
      <w:bookmarkStart w:id="7798" w:name="_Toc382227217"/>
      <w:bookmarkStart w:id="7799" w:name="_Toc382241517"/>
      <w:bookmarkStart w:id="7800" w:name="_Toc382242416"/>
      <w:bookmarkStart w:id="7801" w:name="_Toc382407844"/>
      <w:bookmarkStart w:id="7802" w:name="_Toc382408729"/>
      <w:bookmarkStart w:id="7803" w:name="_Toc382409616"/>
      <w:bookmarkStart w:id="7804" w:name="_Toc382411171"/>
      <w:bookmarkStart w:id="7805" w:name="_Toc382462699"/>
      <w:bookmarkStart w:id="7806" w:name="_Toc382463567"/>
      <w:bookmarkStart w:id="7807" w:name="_Toc382465949"/>
      <w:bookmarkStart w:id="7808" w:name="_Toc382469846"/>
      <w:bookmarkStart w:id="7809" w:name="_Toc382470732"/>
      <w:bookmarkStart w:id="7810" w:name="_Toc382471621"/>
      <w:bookmarkStart w:id="7811" w:name="_Toc382472510"/>
      <w:bookmarkStart w:id="7812" w:name="_Toc382225437"/>
      <w:bookmarkStart w:id="7813" w:name="_Toc382226328"/>
      <w:bookmarkStart w:id="7814" w:name="_Toc382227218"/>
      <w:bookmarkStart w:id="7815" w:name="_Toc382241518"/>
      <w:bookmarkStart w:id="7816" w:name="_Toc382242417"/>
      <w:bookmarkStart w:id="7817" w:name="_Toc382407845"/>
      <w:bookmarkStart w:id="7818" w:name="_Toc382408730"/>
      <w:bookmarkStart w:id="7819" w:name="_Toc382409617"/>
      <w:bookmarkStart w:id="7820" w:name="_Toc382411172"/>
      <w:bookmarkStart w:id="7821" w:name="_Toc382469847"/>
      <w:bookmarkStart w:id="7822" w:name="_Toc382470733"/>
      <w:bookmarkStart w:id="7823" w:name="_Toc382471622"/>
      <w:bookmarkStart w:id="7824" w:name="_Toc382472511"/>
      <w:bookmarkStart w:id="7825" w:name="_Toc382225438"/>
      <w:bookmarkStart w:id="7826" w:name="_Toc382226329"/>
      <w:bookmarkStart w:id="7827" w:name="_Toc382227219"/>
      <w:bookmarkStart w:id="7828" w:name="_Toc382241519"/>
      <w:bookmarkStart w:id="7829" w:name="_Toc382242418"/>
      <w:bookmarkStart w:id="7830" w:name="_Toc382407846"/>
      <w:bookmarkStart w:id="7831" w:name="_Toc382408731"/>
      <w:bookmarkStart w:id="7832" w:name="_Toc382409618"/>
      <w:bookmarkStart w:id="7833" w:name="_Toc382411173"/>
      <w:bookmarkStart w:id="7834" w:name="_Toc382469848"/>
      <w:bookmarkStart w:id="7835" w:name="_Toc382470734"/>
      <w:bookmarkStart w:id="7836" w:name="_Toc382471623"/>
      <w:bookmarkStart w:id="7837" w:name="_Toc382472512"/>
      <w:bookmarkStart w:id="7838" w:name="_Toc382225439"/>
      <w:bookmarkStart w:id="7839" w:name="_Toc382226330"/>
      <w:bookmarkStart w:id="7840" w:name="_Toc382227220"/>
      <w:bookmarkStart w:id="7841" w:name="_Toc382241520"/>
      <w:bookmarkStart w:id="7842" w:name="_Toc382242419"/>
      <w:bookmarkStart w:id="7843" w:name="_Toc382407847"/>
      <w:bookmarkStart w:id="7844" w:name="_Toc382408732"/>
      <w:bookmarkStart w:id="7845" w:name="_Toc382409619"/>
      <w:bookmarkStart w:id="7846" w:name="_Toc382411174"/>
      <w:bookmarkStart w:id="7847" w:name="_Toc382469849"/>
      <w:bookmarkStart w:id="7848" w:name="_Toc382470735"/>
      <w:bookmarkStart w:id="7849" w:name="_Toc382471624"/>
      <w:bookmarkStart w:id="7850" w:name="_Toc382472513"/>
      <w:bookmarkStart w:id="7851" w:name="_Toc382225440"/>
      <w:bookmarkStart w:id="7852" w:name="_Toc382226331"/>
      <w:bookmarkStart w:id="7853" w:name="_Toc382227221"/>
      <w:bookmarkStart w:id="7854" w:name="_Toc382241521"/>
      <w:bookmarkStart w:id="7855" w:name="_Toc382242420"/>
      <w:bookmarkStart w:id="7856" w:name="_Toc382407848"/>
      <w:bookmarkStart w:id="7857" w:name="_Toc382408733"/>
      <w:bookmarkStart w:id="7858" w:name="_Toc382409620"/>
      <w:bookmarkStart w:id="7859" w:name="_Toc382411175"/>
      <w:bookmarkStart w:id="7860" w:name="_Toc382469850"/>
      <w:bookmarkStart w:id="7861" w:name="_Toc382470736"/>
      <w:bookmarkStart w:id="7862" w:name="_Toc382471625"/>
      <w:bookmarkStart w:id="7863" w:name="_Toc382472514"/>
      <w:bookmarkStart w:id="7864" w:name="_Toc382225441"/>
      <w:bookmarkStart w:id="7865" w:name="_Toc382226332"/>
      <w:bookmarkStart w:id="7866" w:name="_Toc382227222"/>
      <w:bookmarkStart w:id="7867" w:name="_Toc382241522"/>
      <w:bookmarkStart w:id="7868" w:name="_Toc382242421"/>
      <w:bookmarkStart w:id="7869" w:name="_Toc382407849"/>
      <w:bookmarkStart w:id="7870" w:name="_Toc382408734"/>
      <w:bookmarkStart w:id="7871" w:name="_Toc382409621"/>
      <w:bookmarkStart w:id="7872" w:name="_Toc382411176"/>
      <w:bookmarkStart w:id="7873" w:name="_Toc382469851"/>
      <w:bookmarkStart w:id="7874" w:name="_Toc382470737"/>
      <w:bookmarkStart w:id="7875" w:name="_Toc382471626"/>
      <w:bookmarkStart w:id="7876" w:name="_Toc382472515"/>
      <w:bookmarkStart w:id="7877" w:name="_Toc382225442"/>
      <w:bookmarkStart w:id="7878" w:name="_Toc382226333"/>
      <w:bookmarkStart w:id="7879" w:name="_Toc382227223"/>
      <w:bookmarkStart w:id="7880" w:name="_Toc382241523"/>
      <w:bookmarkStart w:id="7881" w:name="_Toc382242422"/>
      <w:bookmarkStart w:id="7882" w:name="_Toc382407850"/>
      <w:bookmarkStart w:id="7883" w:name="_Toc382408735"/>
      <w:bookmarkStart w:id="7884" w:name="_Toc382409622"/>
      <w:bookmarkStart w:id="7885" w:name="_Toc382411177"/>
      <w:bookmarkStart w:id="7886" w:name="_Toc382469852"/>
      <w:bookmarkStart w:id="7887" w:name="_Toc382470738"/>
      <w:bookmarkStart w:id="7888" w:name="_Toc382471627"/>
      <w:bookmarkStart w:id="7889" w:name="_Toc382472516"/>
      <w:bookmarkStart w:id="7890" w:name="_Toc382225443"/>
      <w:bookmarkStart w:id="7891" w:name="_Toc382226334"/>
      <w:bookmarkStart w:id="7892" w:name="_Toc382227224"/>
      <w:bookmarkStart w:id="7893" w:name="_Toc382241524"/>
      <w:bookmarkStart w:id="7894" w:name="_Toc382242423"/>
      <w:bookmarkStart w:id="7895" w:name="_Toc382407851"/>
      <w:bookmarkStart w:id="7896" w:name="_Toc382408736"/>
      <w:bookmarkStart w:id="7897" w:name="_Toc382409623"/>
      <w:bookmarkStart w:id="7898" w:name="_Toc382411178"/>
      <w:bookmarkStart w:id="7899" w:name="_Toc382469853"/>
      <w:bookmarkStart w:id="7900" w:name="_Toc382470739"/>
      <w:bookmarkStart w:id="7901" w:name="_Toc382471628"/>
      <w:bookmarkStart w:id="7902" w:name="_Toc382472517"/>
      <w:bookmarkStart w:id="7903" w:name="_Toc382225444"/>
      <w:bookmarkStart w:id="7904" w:name="_Toc382226335"/>
      <w:bookmarkStart w:id="7905" w:name="_Toc382227225"/>
      <w:bookmarkStart w:id="7906" w:name="_Toc382241525"/>
      <w:bookmarkStart w:id="7907" w:name="_Toc382242424"/>
      <w:bookmarkStart w:id="7908" w:name="_Toc382407852"/>
      <w:bookmarkStart w:id="7909" w:name="_Toc382408737"/>
      <w:bookmarkStart w:id="7910" w:name="_Toc382409624"/>
      <w:bookmarkStart w:id="7911" w:name="_Toc382411179"/>
      <w:bookmarkStart w:id="7912" w:name="_Toc382469854"/>
      <w:bookmarkStart w:id="7913" w:name="_Toc382470740"/>
      <w:bookmarkStart w:id="7914" w:name="_Toc382471629"/>
      <w:bookmarkStart w:id="7915" w:name="_Toc382472518"/>
      <w:bookmarkStart w:id="7916" w:name="_Toc382225445"/>
      <w:bookmarkStart w:id="7917" w:name="_Toc382226336"/>
      <w:bookmarkStart w:id="7918" w:name="_Toc382227226"/>
      <w:bookmarkStart w:id="7919" w:name="_Toc382241526"/>
      <w:bookmarkStart w:id="7920" w:name="_Toc382242425"/>
      <w:bookmarkStart w:id="7921" w:name="_Toc382407853"/>
      <w:bookmarkStart w:id="7922" w:name="_Toc382408738"/>
      <w:bookmarkStart w:id="7923" w:name="_Toc382409625"/>
      <w:bookmarkStart w:id="7924" w:name="_Toc382411180"/>
      <w:bookmarkStart w:id="7925" w:name="_Toc382469855"/>
      <w:bookmarkStart w:id="7926" w:name="_Toc382470741"/>
      <w:bookmarkStart w:id="7927" w:name="_Toc382471630"/>
      <w:bookmarkStart w:id="7928" w:name="_Toc382472519"/>
      <w:bookmarkStart w:id="7929" w:name="_Toc382225446"/>
      <w:bookmarkStart w:id="7930" w:name="_Toc382226337"/>
      <w:bookmarkStart w:id="7931" w:name="_Toc382227227"/>
      <w:bookmarkStart w:id="7932" w:name="_Toc382241527"/>
      <w:bookmarkStart w:id="7933" w:name="_Toc382242426"/>
      <w:bookmarkStart w:id="7934" w:name="_Toc382407854"/>
      <w:bookmarkStart w:id="7935" w:name="_Toc382408739"/>
      <w:bookmarkStart w:id="7936" w:name="_Toc382409626"/>
      <w:bookmarkStart w:id="7937" w:name="_Toc382411181"/>
      <w:bookmarkStart w:id="7938" w:name="_Toc382469856"/>
      <w:bookmarkStart w:id="7939" w:name="_Toc382470742"/>
      <w:bookmarkStart w:id="7940" w:name="_Toc382471631"/>
      <w:bookmarkStart w:id="7941" w:name="_Toc382472520"/>
      <w:bookmarkStart w:id="7942" w:name="_Toc382225447"/>
      <w:bookmarkStart w:id="7943" w:name="_Toc382226338"/>
      <w:bookmarkStart w:id="7944" w:name="_Toc382227228"/>
      <w:bookmarkStart w:id="7945" w:name="_Toc382241528"/>
      <w:bookmarkStart w:id="7946" w:name="_Toc382242427"/>
      <w:bookmarkStart w:id="7947" w:name="_Toc382407855"/>
      <w:bookmarkStart w:id="7948" w:name="_Toc382408740"/>
      <w:bookmarkStart w:id="7949" w:name="_Toc382409627"/>
      <w:bookmarkStart w:id="7950" w:name="_Toc382411182"/>
      <w:bookmarkStart w:id="7951" w:name="_Toc382469857"/>
      <w:bookmarkStart w:id="7952" w:name="_Toc382470743"/>
      <w:bookmarkStart w:id="7953" w:name="_Toc382471632"/>
      <w:bookmarkStart w:id="7954" w:name="_Toc382472521"/>
      <w:bookmarkStart w:id="7955" w:name="_Toc382225448"/>
      <w:bookmarkStart w:id="7956" w:name="_Toc382226339"/>
      <w:bookmarkStart w:id="7957" w:name="_Toc382227229"/>
      <w:bookmarkStart w:id="7958" w:name="_Toc382241529"/>
      <w:bookmarkStart w:id="7959" w:name="_Toc382242428"/>
      <w:bookmarkStart w:id="7960" w:name="_Toc382407856"/>
      <w:bookmarkStart w:id="7961" w:name="_Toc382408741"/>
      <w:bookmarkStart w:id="7962" w:name="_Toc382409628"/>
      <w:bookmarkStart w:id="7963" w:name="_Toc382411183"/>
      <w:bookmarkStart w:id="7964" w:name="_Toc382469858"/>
      <w:bookmarkStart w:id="7965" w:name="_Toc382470744"/>
      <w:bookmarkStart w:id="7966" w:name="_Toc382471633"/>
      <w:bookmarkStart w:id="7967" w:name="_Toc382472522"/>
      <w:bookmarkStart w:id="7968" w:name="_Toc382225449"/>
      <w:bookmarkStart w:id="7969" w:name="_Toc382226340"/>
      <w:bookmarkStart w:id="7970" w:name="_Toc382227230"/>
      <w:bookmarkStart w:id="7971" w:name="_Toc382241530"/>
      <w:bookmarkStart w:id="7972" w:name="_Toc382242429"/>
      <w:bookmarkStart w:id="7973" w:name="_Toc382407857"/>
      <w:bookmarkStart w:id="7974" w:name="_Toc382408742"/>
      <w:bookmarkStart w:id="7975" w:name="_Toc382409629"/>
      <w:bookmarkStart w:id="7976" w:name="_Toc382411184"/>
      <w:bookmarkStart w:id="7977" w:name="_Toc382469859"/>
      <w:bookmarkStart w:id="7978" w:name="_Toc382470745"/>
      <w:bookmarkStart w:id="7979" w:name="_Toc382471634"/>
      <w:bookmarkStart w:id="7980" w:name="_Toc382472523"/>
      <w:bookmarkStart w:id="7981" w:name="_Toc382225450"/>
      <w:bookmarkStart w:id="7982" w:name="_Toc382226341"/>
      <w:bookmarkStart w:id="7983" w:name="_Toc382227231"/>
      <w:bookmarkStart w:id="7984" w:name="_Toc382241531"/>
      <w:bookmarkStart w:id="7985" w:name="_Toc382242430"/>
      <w:bookmarkStart w:id="7986" w:name="_Toc382407858"/>
      <w:bookmarkStart w:id="7987" w:name="_Toc382408743"/>
      <w:bookmarkStart w:id="7988" w:name="_Toc382409630"/>
      <w:bookmarkStart w:id="7989" w:name="_Toc382411185"/>
      <w:bookmarkStart w:id="7990" w:name="_Toc382469860"/>
      <w:bookmarkStart w:id="7991" w:name="_Toc382470746"/>
      <w:bookmarkStart w:id="7992" w:name="_Toc382471635"/>
      <w:bookmarkStart w:id="7993" w:name="_Toc382472524"/>
      <w:bookmarkStart w:id="7994" w:name="_Toc382225451"/>
      <w:bookmarkStart w:id="7995" w:name="_Toc382226342"/>
      <w:bookmarkStart w:id="7996" w:name="_Toc382227232"/>
      <w:bookmarkStart w:id="7997" w:name="_Toc382241532"/>
      <w:bookmarkStart w:id="7998" w:name="_Toc382242431"/>
      <w:bookmarkStart w:id="7999" w:name="_Toc382407859"/>
      <w:bookmarkStart w:id="8000" w:name="_Toc382408744"/>
      <w:bookmarkStart w:id="8001" w:name="_Toc382409631"/>
      <w:bookmarkStart w:id="8002" w:name="_Toc382411186"/>
      <w:bookmarkStart w:id="8003" w:name="_Toc382469861"/>
      <w:bookmarkStart w:id="8004" w:name="_Toc382470747"/>
      <w:bookmarkStart w:id="8005" w:name="_Toc382471636"/>
      <w:bookmarkStart w:id="8006" w:name="_Toc382472525"/>
      <w:bookmarkStart w:id="8007" w:name="_Toc382225452"/>
      <w:bookmarkStart w:id="8008" w:name="_Toc382226343"/>
      <w:bookmarkStart w:id="8009" w:name="_Toc382227233"/>
      <w:bookmarkStart w:id="8010" w:name="_Toc382241533"/>
      <w:bookmarkStart w:id="8011" w:name="_Toc382242432"/>
      <w:bookmarkStart w:id="8012" w:name="_Toc382407860"/>
      <w:bookmarkStart w:id="8013" w:name="_Toc382408745"/>
      <w:bookmarkStart w:id="8014" w:name="_Toc382409632"/>
      <w:bookmarkStart w:id="8015" w:name="_Toc382411187"/>
      <w:bookmarkStart w:id="8016" w:name="_Toc382469862"/>
      <w:bookmarkStart w:id="8017" w:name="_Toc382470748"/>
      <w:bookmarkStart w:id="8018" w:name="_Toc382471637"/>
      <w:bookmarkStart w:id="8019" w:name="_Toc382472526"/>
      <w:bookmarkStart w:id="8020" w:name="_Toc382225453"/>
      <w:bookmarkStart w:id="8021" w:name="_Toc382226344"/>
      <w:bookmarkStart w:id="8022" w:name="_Toc382227234"/>
      <w:bookmarkStart w:id="8023" w:name="_Toc382241534"/>
      <w:bookmarkStart w:id="8024" w:name="_Toc382242433"/>
      <w:bookmarkStart w:id="8025" w:name="_Toc382407861"/>
      <w:bookmarkStart w:id="8026" w:name="_Toc382408746"/>
      <w:bookmarkStart w:id="8027" w:name="_Toc382409633"/>
      <w:bookmarkStart w:id="8028" w:name="_Toc382411188"/>
      <w:bookmarkStart w:id="8029" w:name="_Toc382469863"/>
      <w:bookmarkStart w:id="8030" w:name="_Toc382470749"/>
      <w:bookmarkStart w:id="8031" w:name="_Toc382471638"/>
      <w:bookmarkStart w:id="8032" w:name="_Toc382472527"/>
      <w:bookmarkStart w:id="8033" w:name="_Toc382225454"/>
      <w:bookmarkStart w:id="8034" w:name="_Toc382226345"/>
      <w:bookmarkStart w:id="8035" w:name="_Toc382227235"/>
      <w:bookmarkStart w:id="8036" w:name="_Toc382241535"/>
      <w:bookmarkStart w:id="8037" w:name="_Toc382242434"/>
      <w:bookmarkStart w:id="8038" w:name="_Toc382407862"/>
      <w:bookmarkStart w:id="8039" w:name="_Toc382408747"/>
      <w:bookmarkStart w:id="8040" w:name="_Toc382409634"/>
      <w:bookmarkStart w:id="8041" w:name="_Toc382411189"/>
      <w:bookmarkStart w:id="8042" w:name="_Toc382469864"/>
      <w:bookmarkStart w:id="8043" w:name="_Toc382470750"/>
      <w:bookmarkStart w:id="8044" w:name="_Toc382471639"/>
      <w:bookmarkStart w:id="8045" w:name="_Toc382472528"/>
      <w:bookmarkStart w:id="8046" w:name="_Toc382225455"/>
      <w:bookmarkStart w:id="8047" w:name="_Toc382226346"/>
      <w:bookmarkStart w:id="8048" w:name="_Toc382227236"/>
      <w:bookmarkStart w:id="8049" w:name="_Toc382241536"/>
      <w:bookmarkStart w:id="8050" w:name="_Toc382242435"/>
      <w:bookmarkStart w:id="8051" w:name="_Toc382407863"/>
      <w:bookmarkStart w:id="8052" w:name="_Toc382408748"/>
      <w:bookmarkStart w:id="8053" w:name="_Toc382409635"/>
      <w:bookmarkStart w:id="8054" w:name="_Toc382411190"/>
      <w:bookmarkStart w:id="8055" w:name="_Toc382469865"/>
      <w:bookmarkStart w:id="8056" w:name="_Toc382470751"/>
      <w:bookmarkStart w:id="8057" w:name="_Toc382471640"/>
      <w:bookmarkStart w:id="8058" w:name="_Toc382472529"/>
      <w:bookmarkStart w:id="8059" w:name="_Toc382225456"/>
      <w:bookmarkStart w:id="8060" w:name="_Toc382226347"/>
      <w:bookmarkStart w:id="8061" w:name="_Toc382227237"/>
      <w:bookmarkStart w:id="8062" w:name="_Toc382241537"/>
      <w:bookmarkStart w:id="8063" w:name="_Toc382242436"/>
      <w:bookmarkStart w:id="8064" w:name="_Toc382407864"/>
      <w:bookmarkStart w:id="8065" w:name="_Toc382408749"/>
      <w:bookmarkStart w:id="8066" w:name="_Toc382409636"/>
      <w:bookmarkStart w:id="8067" w:name="_Toc382411191"/>
      <w:bookmarkStart w:id="8068" w:name="_Toc382469866"/>
      <w:bookmarkStart w:id="8069" w:name="_Toc382470752"/>
      <w:bookmarkStart w:id="8070" w:name="_Toc382471641"/>
      <w:bookmarkStart w:id="8071" w:name="_Toc382472530"/>
      <w:bookmarkStart w:id="8072" w:name="_Toc382225457"/>
      <w:bookmarkStart w:id="8073" w:name="_Toc382226348"/>
      <w:bookmarkStart w:id="8074" w:name="_Toc382227238"/>
      <w:bookmarkStart w:id="8075" w:name="_Toc382241538"/>
      <w:bookmarkStart w:id="8076" w:name="_Toc382242437"/>
      <w:bookmarkStart w:id="8077" w:name="_Toc382407865"/>
      <w:bookmarkStart w:id="8078" w:name="_Toc382408750"/>
      <w:bookmarkStart w:id="8079" w:name="_Toc382409637"/>
      <w:bookmarkStart w:id="8080" w:name="_Toc382411192"/>
      <w:bookmarkStart w:id="8081" w:name="_Toc382469867"/>
      <w:bookmarkStart w:id="8082" w:name="_Toc382470753"/>
      <w:bookmarkStart w:id="8083" w:name="_Toc382471642"/>
      <w:bookmarkStart w:id="8084" w:name="_Toc382472531"/>
      <w:bookmarkStart w:id="8085" w:name="_Toc382225458"/>
      <w:bookmarkStart w:id="8086" w:name="_Toc382226349"/>
      <w:bookmarkStart w:id="8087" w:name="_Toc382227239"/>
      <w:bookmarkStart w:id="8088" w:name="_Toc382241539"/>
      <w:bookmarkStart w:id="8089" w:name="_Toc382242438"/>
      <w:bookmarkStart w:id="8090" w:name="_Toc382407866"/>
      <w:bookmarkStart w:id="8091" w:name="_Toc382408751"/>
      <w:bookmarkStart w:id="8092" w:name="_Toc382409638"/>
      <w:bookmarkStart w:id="8093" w:name="_Toc382411193"/>
      <w:bookmarkStart w:id="8094" w:name="_Toc382469868"/>
      <w:bookmarkStart w:id="8095" w:name="_Toc382470754"/>
      <w:bookmarkStart w:id="8096" w:name="_Toc382471643"/>
      <w:bookmarkStart w:id="8097" w:name="_Toc382472532"/>
      <w:bookmarkStart w:id="8098" w:name="_Toc382225459"/>
      <w:bookmarkStart w:id="8099" w:name="_Toc382226350"/>
      <w:bookmarkStart w:id="8100" w:name="_Toc382227240"/>
      <w:bookmarkStart w:id="8101" w:name="_Toc382241540"/>
      <w:bookmarkStart w:id="8102" w:name="_Toc382242439"/>
      <w:bookmarkStart w:id="8103" w:name="_Toc382407867"/>
      <w:bookmarkStart w:id="8104" w:name="_Toc382408752"/>
      <w:bookmarkStart w:id="8105" w:name="_Toc382409639"/>
      <w:bookmarkStart w:id="8106" w:name="_Toc382411194"/>
      <w:bookmarkStart w:id="8107" w:name="_Toc382469869"/>
      <w:bookmarkStart w:id="8108" w:name="_Toc382470755"/>
      <w:bookmarkStart w:id="8109" w:name="_Toc382471644"/>
      <w:bookmarkStart w:id="8110" w:name="_Toc382472533"/>
      <w:bookmarkStart w:id="8111" w:name="_Toc382225460"/>
      <w:bookmarkStart w:id="8112" w:name="_Toc382226351"/>
      <w:bookmarkStart w:id="8113" w:name="_Toc382227241"/>
      <w:bookmarkStart w:id="8114" w:name="_Toc382241541"/>
      <w:bookmarkStart w:id="8115" w:name="_Toc382242440"/>
      <w:bookmarkStart w:id="8116" w:name="_Toc382407868"/>
      <w:bookmarkStart w:id="8117" w:name="_Toc382408753"/>
      <w:bookmarkStart w:id="8118" w:name="_Toc382409640"/>
      <w:bookmarkStart w:id="8119" w:name="_Toc382411195"/>
      <w:bookmarkStart w:id="8120" w:name="_Toc382469870"/>
      <w:bookmarkStart w:id="8121" w:name="_Toc382470756"/>
      <w:bookmarkStart w:id="8122" w:name="_Toc382471645"/>
      <w:bookmarkStart w:id="8123" w:name="_Toc382472534"/>
      <w:bookmarkStart w:id="8124" w:name="_Toc382225461"/>
      <w:bookmarkStart w:id="8125" w:name="_Toc382226352"/>
      <w:bookmarkStart w:id="8126" w:name="_Toc382227242"/>
      <w:bookmarkStart w:id="8127" w:name="_Toc382241542"/>
      <w:bookmarkStart w:id="8128" w:name="_Toc382242441"/>
      <w:bookmarkStart w:id="8129" w:name="_Toc382407869"/>
      <w:bookmarkStart w:id="8130" w:name="_Toc382408754"/>
      <w:bookmarkStart w:id="8131" w:name="_Toc382409641"/>
      <w:bookmarkStart w:id="8132" w:name="_Toc382411196"/>
      <w:bookmarkStart w:id="8133" w:name="_Toc382469871"/>
      <w:bookmarkStart w:id="8134" w:name="_Toc382470757"/>
      <w:bookmarkStart w:id="8135" w:name="_Toc382471646"/>
      <w:bookmarkStart w:id="8136" w:name="_Toc382472535"/>
      <w:bookmarkStart w:id="8137" w:name="_Toc382225462"/>
      <w:bookmarkStart w:id="8138" w:name="_Toc382226353"/>
      <w:bookmarkStart w:id="8139" w:name="_Toc382227243"/>
      <w:bookmarkStart w:id="8140" w:name="_Toc382241543"/>
      <w:bookmarkStart w:id="8141" w:name="_Toc382242442"/>
      <w:bookmarkStart w:id="8142" w:name="_Toc382407870"/>
      <w:bookmarkStart w:id="8143" w:name="_Toc382408755"/>
      <w:bookmarkStart w:id="8144" w:name="_Toc382409642"/>
      <w:bookmarkStart w:id="8145" w:name="_Toc382411197"/>
      <w:bookmarkStart w:id="8146" w:name="_Toc382469872"/>
      <w:bookmarkStart w:id="8147" w:name="_Toc382470758"/>
      <w:bookmarkStart w:id="8148" w:name="_Toc382471647"/>
      <w:bookmarkStart w:id="8149" w:name="_Toc382472536"/>
      <w:bookmarkStart w:id="8150" w:name="_Toc382225463"/>
      <w:bookmarkStart w:id="8151" w:name="_Toc382226354"/>
      <w:bookmarkStart w:id="8152" w:name="_Toc382227244"/>
      <w:bookmarkStart w:id="8153" w:name="_Toc382241544"/>
      <w:bookmarkStart w:id="8154" w:name="_Toc382242443"/>
      <w:bookmarkStart w:id="8155" w:name="_Toc382407871"/>
      <w:bookmarkStart w:id="8156" w:name="_Toc382408756"/>
      <w:bookmarkStart w:id="8157" w:name="_Toc382409643"/>
      <w:bookmarkStart w:id="8158" w:name="_Toc382411198"/>
      <w:bookmarkStart w:id="8159" w:name="_Toc382469873"/>
      <w:bookmarkStart w:id="8160" w:name="_Toc382470759"/>
      <w:bookmarkStart w:id="8161" w:name="_Toc382471648"/>
      <w:bookmarkStart w:id="8162" w:name="_Toc382472537"/>
      <w:bookmarkStart w:id="8163" w:name="_Toc382225464"/>
      <w:bookmarkStart w:id="8164" w:name="_Toc382226355"/>
      <w:bookmarkStart w:id="8165" w:name="_Toc382227245"/>
      <w:bookmarkStart w:id="8166" w:name="_Toc382241545"/>
      <w:bookmarkStart w:id="8167" w:name="_Toc382242444"/>
      <w:bookmarkStart w:id="8168" w:name="_Toc382407872"/>
      <w:bookmarkStart w:id="8169" w:name="_Toc382408757"/>
      <w:bookmarkStart w:id="8170" w:name="_Toc382409644"/>
      <w:bookmarkStart w:id="8171" w:name="_Toc382411199"/>
      <w:bookmarkStart w:id="8172" w:name="_Toc382462727"/>
      <w:bookmarkStart w:id="8173" w:name="_Toc382463595"/>
      <w:bookmarkStart w:id="8174" w:name="_Toc382465977"/>
      <w:bookmarkStart w:id="8175" w:name="_Toc382469874"/>
      <w:bookmarkStart w:id="8176" w:name="_Toc382470760"/>
      <w:bookmarkStart w:id="8177" w:name="_Toc382471649"/>
      <w:bookmarkStart w:id="8178" w:name="_Toc382472538"/>
      <w:bookmarkStart w:id="8179" w:name="_Toc382217967"/>
      <w:bookmarkStart w:id="8180" w:name="_Toc382225684"/>
      <w:bookmarkStart w:id="8181" w:name="_Toc382226575"/>
      <w:bookmarkStart w:id="8182" w:name="_Toc382227465"/>
      <w:bookmarkStart w:id="8183" w:name="_Toc382241772"/>
      <w:bookmarkStart w:id="8184" w:name="_Toc382242671"/>
      <w:bookmarkStart w:id="8185" w:name="_Toc382408099"/>
      <w:bookmarkStart w:id="8186" w:name="_Toc382408984"/>
      <w:bookmarkStart w:id="8187" w:name="_Toc382409871"/>
      <w:bookmarkStart w:id="8188" w:name="_Toc382411426"/>
      <w:bookmarkStart w:id="8189" w:name="_Toc382462929"/>
      <w:bookmarkStart w:id="8190" w:name="_Toc382463797"/>
      <w:bookmarkStart w:id="8191" w:name="_Toc382466179"/>
      <w:bookmarkStart w:id="8192" w:name="_Toc382470099"/>
      <w:bookmarkStart w:id="8193" w:name="_Toc382470985"/>
      <w:bookmarkStart w:id="8194" w:name="_Toc38247187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r w:rsidRPr="006145ED">
        <w:t>A Kbt. 67. § (2) bekezdésben foglaltak alapján megfelelőnek talált ajánlatokat az ajá</w:t>
      </w:r>
      <w:r w:rsidRPr="006145ED">
        <w:t>n</w:t>
      </w:r>
      <w:r w:rsidRPr="006145ED">
        <w:t xml:space="preserve">latkérő </w:t>
      </w:r>
      <w:r w:rsidR="00F3578A" w:rsidRPr="00355ED9">
        <w:t>mindkettő</w:t>
      </w:r>
      <w:r w:rsidR="009B53A3" w:rsidRPr="006145ED">
        <w:t xml:space="preserve"> </w:t>
      </w:r>
      <w:r w:rsidR="00601F69" w:rsidRPr="006145ED">
        <w:t xml:space="preserve">részajánlati körben </w:t>
      </w:r>
      <w:r w:rsidRPr="006145ED">
        <w:t>a Kbt. 76. § (2) bekezdésének c) pontja szerinti - a legjobb ár-érték arányt megjelenítő, az árat is magában foglaló - értékelési szempontok alapján értékeli.</w:t>
      </w:r>
    </w:p>
    <w:p w:rsidR="00FE61B8" w:rsidRPr="006145ED" w:rsidRDefault="00FE61B8" w:rsidP="00FE61B8">
      <w:pPr>
        <w:jc w:val="both"/>
      </w:pPr>
    </w:p>
    <w:p w:rsidR="00FE61B8" w:rsidRPr="006145ED" w:rsidRDefault="00FE61B8" w:rsidP="00FE61B8">
      <w:pPr>
        <w:ind w:left="567"/>
        <w:jc w:val="both"/>
      </w:pPr>
      <w:r w:rsidRPr="006145ED">
        <w:t>Az ajánlatok értékelési szempontok szerinti tartalmi elemeinek értékelése során adható pontszám</w:t>
      </w:r>
      <w:r w:rsidR="0051417F" w:rsidRPr="006145ED">
        <w:t xml:space="preserve"> </w:t>
      </w:r>
      <w:r w:rsidRPr="006145ED">
        <w:t>alsó határa 1 pont, felső határa 10 pont</w:t>
      </w:r>
      <w:r w:rsidR="006A6CC2">
        <w:t>, mindkettő</w:t>
      </w:r>
      <w:r w:rsidR="0051417F" w:rsidRPr="006145ED">
        <w:t xml:space="preserve"> részajánlati körben</w:t>
      </w:r>
      <w:r w:rsidRPr="006145ED">
        <w:t>.</w:t>
      </w:r>
    </w:p>
    <w:p w:rsidR="00FE61B8" w:rsidRPr="006145ED" w:rsidRDefault="00FE61B8" w:rsidP="00FE61B8">
      <w:pPr>
        <w:jc w:val="both"/>
      </w:pPr>
    </w:p>
    <w:p w:rsidR="00FE61B8" w:rsidRPr="006145ED" w:rsidRDefault="00FE61B8" w:rsidP="00FE61B8">
      <w:pPr>
        <w:ind w:left="567"/>
      </w:pPr>
      <w:r w:rsidRPr="006145ED">
        <w:t>Az ajánlatok értékelése során alkalmazott módszerek részletes ismertetése:</w:t>
      </w:r>
    </w:p>
    <w:p w:rsidR="00FE61B8" w:rsidRPr="006145ED" w:rsidRDefault="00FE61B8" w:rsidP="00FE61B8">
      <w:pPr>
        <w:jc w:val="both"/>
      </w:pPr>
    </w:p>
    <w:p w:rsidR="00FE61B8" w:rsidRPr="006145ED" w:rsidRDefault="00FE61B8" w:rsidP="00FE61B8">
      <w:pPr>
        <w:pStyle w:val="WW-Szvegtrzs2"/>
        <w:suppressAutoHyphens w:val="0"/>
        <w:ind w:left="567"/>
        <w:rPr>
          <w:u w:val="single"/>
          <w:lang w:eastAsia="hu-HU"/>
        </w:rPr>
      </w:pPr>
      <w:r w:rsidRPr="006145ED">
        <w:rPr>
          <w:u w:val="single"/>
          <w:lang w:eastAsia="hu-HU"/>
        </w:rPr>
        <w:t>1. Egyösszegű nettó ajánlati ár (HUF</w:t>
      </w:r>
      <w:r w:rsidR="00A31E1D" w:rsidRPr="006145ED">
        <w:rPr>
          <w:u w:val="single"/>
          <w:lang w:eastAsia="hu-HU"/>
        </w:rPr>
        <w:t>, előny a kevesebb</w:t>
      </w:r>
      <w:r w:rsidRPr="006145ED">
        <w:rPr>
          <w:u w:val="single"/>
          <w:lang w:eastAsia="hu-HU"/>
        </w:rPr>
        <w:t>)</w:t>
      </w:r>
    </w:p>
    <w:p w:rsidR="00FE61B8" w:rsidRPr="006145ED" w:rsidRDefault="00FE61B8" w:rsidP="00FE61B8">
      <w:pPr>
        <w:tabs>
          <w:tab w:val="left" w:leader="dot" w:pos="8208"/>
        </w:tabs>
        <w:jc w:val="both"/>
      </w:pPr>
    </w:p>
    <w:p w:rsidR="00FE61B8" w:rsidRPr="006145ED" w:rsidRDefault="00FE61B8" w:rsidP="00FE61B8">
      <w:pPr>
        <w:ind w:left="567"/>
        <w:jc w:val="both"/>
      </w:pPr>
      <w:r w:rsidRPr="006145ED">
        <w:t>Az ajánlattevőknek egyösszegű, forintban kifejezett, nettó ajánlati árat kell megadni.</w:t>
      </w:r>
    </w:p>
    <w:p w:rsidR="00FE61B8" w:rsidRPr="006145ED" w:rsidRDefault="00FE61B8" w:rsidP="00FE61B8">
      <w:pPr>
        <w:jc w:val="both"/>
      </w:pPr>
    </w:p>
    <w:p w:rsidR="00FE61B8" w:rsidRPr="006145ED" w:rsidRDefault="00FE61B8" w:rsidP="00FE61B8">
      <w:pPr>
        <w:ind w:left="567"/>
        <w:jc w:val="both"/>
      </w:pPr>
      <w:r w:rsidRPr="006145ED">
        <w:t>Az ajánlatok összehasonlításának alapja az egyösszegű nettó ajánlati ár. Az ellenszo</w:t>
      </w:r>
      <w:r w:rsidRPr="006145ED">
        <w:t>l</w:t>
      </w:r>
      <w:r w:rsidRPr="006145ED">
        <w:t xml:space="preserve">gáltatás összegét (ajánlati ár) az </w:t>
      </w:r>
      <w:r w:rsidR="00E82612" w:rsidRPr="006145ED">
        <w:t>eljárást megindító</w:t>
      </w:r>
      <w:r w:rsidRPr="006145ED">
        <w:t xml:space="preserve"> felhívás II.2.4) pontjában </w:t>
      </w:r>
      <w:r w:rsidR="00601F69" w:rsidRPr="006145ED">
        <w:t xml:space="preserve">részenként külön </w:t>
      </w:r>
      <w:r w:rsidRPr="006145ED">
        <w:t xml:space="preserve">meghatározott teljes mennyiségre vonatkozóan, az ajánlat részeként benyújtandó </w:t>
      </w:r>
      <w:r w:rsidRPr="006145ED">
        <w:lastRenderedPageBreak/>
        <w:t>felolvasólapon</w:t>
      </w:r>
      <w:r w:rsidR="00601F69" w:rsidRPr="006145ED">
        <w:t xml:space="preserve"> részajánlati körönként külön</w:t>
      </w:r>
      <w:r w:rsidRPr="006145ED">
        <w:t xml:space="preserve">, nettó összegben, HUF </w:t>
      </w:r>
      <w:r w:rsidR="00A31E1D" w:rsidRPr="006145ED">
        <w:t>pénznemben</w:t>
      </w:r>
      <w:r w:rsidRPr="006145ED">
        <w:t>, egy számadattal kifejezve kell megadni.</w:t>
      </w:r>
    </w:p>
    <w:p w:rsidR="00FE61B8" w:rsidRPr="006145ED" w:rsidRDefault="00FE61B8" w:rsidP="00FE61B8">
      <w:pPr>
        <w:jc w:val="both"/>
      </w:pPr>
    </w:p>
    <w:p w:rsidR="00FE61B8" w:rsidRPr="006145ED" w:rsidRDefault="00FE61B8" w:rsidP="00FE61B8">
      <w:pPr>
        <w:ind w:left="567"/>
        <w:jc w:val="both"/>
      </w:pPr>
      <w:r w:rsidRPr="006145ED">
        <w:t>Az ajánlattevő által megadott ajánlati ár meghatározása oly módon történjen, hogy az ár tartalmazza a közbeszerzési dokumentációban</w:t>
      </w:r>
      <w:r w:rsidR="00601F69" w:rsidRPr="006145ED">
        <w:t xml:space="preserve"> az adott részre</w:t>
      </w:r>
      <w:r w:rsidRPr="006145ED">
        <w:t xml:space="preserve"> előírt műszaki tartalo</w:t>
      </w:r>
      <w:r w:rsidRPr="006145ED">
        <w:t>m</w:t>
      </w:r>
      <w:r w:rsidRPr="006145ED">
        <w:t>nak és egyéb feltételrendszernek megfelelő építési beruházás maradéktalan megvalós</w:t>
      </w:r>
      <w:r w:rsidRPr="006145ED">
        <w:t>í</w:t>
      </w:r>
      <w:r w:rsidRPr="006145ED">
        <w:t>tásával összefüggésben felmerülő valamennyi költséget.</w:t>
      </w:r>
    </w:p>
    <w:p w:rsidR="00FE61B8" w:rsidRPr="006145ED" w:rsidRDefault="00FE61B8" w:rsidP="00FE61B8">
      <w:pPr>
        <w:jc w:val="both"/>
      </w:pPr>
    </w:p>
    <w:p w:rsidR="00FE61B8" w:rsidRPr="006145ED" w:rsidRDefault="00FE61B8" w:rsidP="00FE61B8">
      <w:pPr>
        <w:ind w:left="567"/>
        <w:jc w:val="both"/>
      </w:pPr>
      <w:r w:rsidRPr="006145ED">
        <w:t>A megajánlott ellenszolgáltatásnak a</w:t>
      </w:r>
      <w:r w:rsidR="00601F69" w:rsidRPr="006145ED">
        <w:t>z adott részre vonatkozó</w:t>
      </w:r>
      <w:r w:rsidRPr="006145ED">
        <w:t xml:space="preserve"> vállalkozási szerződésben rögzített feladatok megvalósításával összefüggő valamennyi költséget tartalmaznia kell, így az ajánlati áron felül költség, díjazás, stb. semmilyen más jogcímen nem számolható el.</w:t>
      </w:r>
    </w:p>
    <w:p w:rsidR="00FE61B8" w:rsidRPr="006145ED" w:rsidRDefault="00FE61B8" w:rsidP="00FE61B8">
      <w:pPr>
        <w:jc w:val="both"/>
      </w:pPr>
    </w:p>
    <w:p w:rsidR="00FE61B8" w:rsidRPr="006145ED" w:rsidRDefault="00FE61B8" w:rsidP="00FE61B8">
      <w:pPr>
        <w:ind w:left="567"/>
        <w:jc w:val="both"/>
      </w:pPr>
      <w:r w:rsidRPr="006145ED">
        <w:t>Az ajánlati ár a szerződés teljes időtartama alatt kötött, nem módosítható.</w:t>
      </w:r>
    </w:p>
    <w:p w:rsidR="00FE61B8" w:rsidRPr="006145ED" w:rsidRDefault="00FE61B8" w:rsidP="00FE61B8">
      <w:pPr>
        <w:tabs>
          <w:tab w:val="num" w:pos="2160"/>
        </w:tabs>
        <w:jc w:val="both"/>
      </w:pPr>
    </w:p>
    <w:p w:rsidR="00A31E1D" w:rsidRPr="006145ED" w:rsidRDefault="00A31E1D" w:rsidP="00A31E1D">
      <w:pPr>
        <w:autoSpaceDE w:val="0"/>
        <w:autoSpaceDN w:val="0"/>
        <w:adjustRightInd w:val="0"/>
        <w:ind w:left="567"/>
        <w:jc w:val="both"/>
      </w:pPr>
      <w:r w:rsidRPr="006145ED">
        <w:rPr>
          <w:bCs/>
        </w:rPr>
        <w:t>Az 1. értékelési részszempont esetében a fordított arányosítás módszerével határozza meg a ponthatárok közötti pontszámot</w:t>
      </w:r>
      <w:r w:rsidR="00601F69" w:rsidRPr="006145ED">
        <w:rPr>
          <w:bCs/>
        </w:rPr>
        <w:t xml:space="preserve"> </w:t>
      </w:r>
      <w:r w:rsidR="006A6CC2">
        <w:rPr>
          <w:bCs/>
        </w:rPr>
        <w:t>mindkettő</w:t>
      </w:r>
      <w:r w:rsidR="00601F69" w:rsidRPr="006145ED">
        <w:rPr>
          <w:bCs/>
        </w:rPr>
        <w:t xml:space="preserve"> részajánlati körben</w:t>
      </w:r>
      <w:r w:rsidRPr="006145ED">
        <w:rPr>
          <w:bCs/>
        </w:rPr>
        <w:t xml:space="preserve"> úgy, hogy a le</w:t>
      </w:r>
      <w:r w:rsidRPr="006145ED">
        <w:rPr>
          <w:bCs/>
        </w:rPr>
        <w:t>g</w:t>
      </w:r>
      <w:r w:rsidRPr="006145ED">
        <w:rPr>
          <w:bCs/>
        </w:rPr>
        <w:t>előnyösebb ajánlat a maximális (10) pontszámot kapja, a többi ajánlatra adandó pon</w:t>
      </w:r>
      <w:r w:rsidRPr="006145ED">
        <w:rPr>
          <w:bCs/>
        </w:rPr>
        <w:t>t</w:t>
      </w:r>
      <w:r w:rsidRPr="006145ED">
        <w:rPr>
          <w:bCs/>
        </w:rPr>
        <w:t>számok pedig a legjobb ajánlathoz viszonyított értékarányosítással kerülnek meghatár</w:t>
      </w:r>
      <w:r w:rsidRPr="006145ED">
        <w:rPr>
          <w:bCs/>
        </w:rPr>
        <w:t>o</w:t>
      </w:r>
      <w:r w:rsidRPr="006145ED">
        <w:rPr>
          <w:bCs/>
        </w:rPr>
        <w:t>zásra az alábbi képlet szerint:</w:t>
      </w:r>
    </w:p>
    <w:p w:rsidR="00FE61B8" w:rsidRPr="006145ED" w:rsidRDefault="00FE61B8" w:rsidP="00FE61B8">
      <w:pPr>
        <w:autoSpaceDE w:val="0"/>
        <w:autoSpaceDN w:val="0"/>
        <w:adjustRightInd w:val="0"/>
        <w:jc w:val="both"/>
      </w:pPr>
    </w:p>
    <w:p w:rsidR="00FE61B8" w:rsidRPr="006145ED" w:rsidRDefault="00FE61B8" w:rsidP="00FE61B8">
      <w:pPr>
        <w:autoSpaceDE w:val="0"/>
        <w:autoSpaceDN w:val="0"/>
        <w:adjustRightInd w:val="0"/>
        <w:ind w:left="567"/>
        <w:jc w:val="both"/>
      </w:pPr>
      <w:r w:rsidRPr="006145ED">
        <w:t>(P-P</w:t>
      </w:r>
      <w:r w:rsidRPr="006145ED">
        <w:rPr>
          <w:vertAlign w:val="subscript"/>
        </w:rPr>
        <w:t>min</w:t>
      </w:r>
      <w:r w:rsidRPr="006145ED">
        <w:t>)/(P</w:t>
      </w:r>
      <w:r w:rsidRPr="006145ED">
        <w:rPr>
          <w:vertAlign w:val="subscript"/>
        </w:rPr>
        <w:t xml:space="preserve">max </w:t>
      </w:r>
      <w:r w:rsidRPr="006145ED">
        <w:t>-P</w:t>
      </w:r>
      <w:r w:rsidRPr="006145ED">
        <w:rPr>
          <w:vertAlign w:val="subscript"/>
        </w:rPr>
        <w:t>min</w:t>
      </w:r>
      <w:r w:rsidRPr="006145ED">
        <w:t>)=A</w:t>
      </w:r>
      <w:r w:rsidRPr="006145ED">
        <w:rPr>
          <w:vertAlign w:val="subscript"/>
        </w:rPr>
        <w:t>legjobb</w:t>
      </w:r>
      <w:r w:rsidRPr="006145ED">
        <w:t>/A</w:t>
      </w:r>
      <w:r w:rsidRPr="006145ED">
        <w:rPr>
          <w:vertAlign w:val="subscript"/>
        </w:rPr>
        <w:t>vizsgált</w:t>
      </w:r>
    </w:p>
    <w:p w:rsidR="00FE61B8" w:rsidRPr="006145ED" w:rsidRDefault="00FE61B8" w:rsidP="00FE61B8">
      <w:pPr>
        <w:autoSpaceDE w:val="0"/>
        <w:autoSpaceDN w:val="0"/>
        <w:adjustRightInd w:val="0"/>
        <w:jc w:val="both"/>
      </w:pPr>
    </w:p>
    <w:p w:rsidR="00FE61B8" w:rsidRPr="006145ED" w:rsidRDefault="00FE61B8" w:rsidP="00FE61B8">
      <w:pPr>
        <w:autoSpaceDE w:val="0"/>
        <w:autoSpaceDN w:val="0"/>
        <w:adjustRightInd w:val="0"/>
        <w:ind w:left="567"/>
        <w:jc w:val="both"/>
      </w:pPr>
      <w:r w:rsidRPr="006145ED">
        <w:t>azaz</w:t>
      </w:r>
    </w:p>
    <w:p w:rsidR="00FE61B8" w:rsidRPr="006145ED" w:rsidRDefault="00FE61B8" w:rsidP="00FE61B8">
      <w:pPr>
        <w:autoSpaceDE w:val="0"/>
        <w:autoSpaceDN w:val="0"/>
        <w:adjustRightInd w:val="0"/>
        <w:jc w:val="both"/>
      </w:pPr>
    </w:p>
    <w:p w:rsidR="00FE61B8" w:rsidRPr="006145ED" w:rsidRDefault="00FE61B8" w:rsidP="00FE61B8">
      <w:pPr>
        <w:autoSpaceDE w:val="0"/>
        <w:autoSpaceDN w:val="0"/>
        <w:adjustRightInd w:val="0"/>
        <w:ind w:left="567"/>
        <w:jc w:val="both"/>
      </w:pPr>
      <w:r w:rsidRPr="006145ED">
        <w:t>P=(A</w:t>
      </w:r>
      <w:r w:rsidRPr="006145ED">
        <w:rPr>
          <w:vertAlign w:val="subscript"/>
        </w:rPr>
        <w:t>legjobb</w:t>
      </w:r>
      <w:r w:rsidRPr="006145ED">
        <w:t>/A</w:t>
      </w:r>
      <w:r w:rsidRPr="006145ED">
        <w:rPr>
          <w:vertAlign w:val="subscript"/>
        </w:rPr>
        <w:t>vizsgált</w:t>
      </w:r>
      <w:r w:rsidRPr="006145ED">
        <w:t>)</w:t>
      </w:r>
      <w:r w:rsidR="00CF677B" w:rsidRPr="006145ED">
        <w:t>*</w:t>
      </w:r>
      <w:r w:rsidRPr="006145ED">
        <w:t>(P</w:t>
      </w:r>
      <w:r w:rsidRPr="006145ED">
        <w:rPr>
          <w:vertAlign w:val="subscript"/>
        </w:rPr>
        <w:t xml:space="preserve">max </w:t>
      </w:r>
      <w:r w:rsidRPr="006145ED">
        <w:t>-P</w:t>
      </w:r>
      <w:r w:rsidRPr="006145ED">
        <w:rPr>
          <w:vertAlign w:val="subscript"/>
        </w:rPr>
        <w:t>min</w:t>
      </w:r>
      <w:r w:rsidRPr="006145ED">
        <w:t>) + P</w:t>
      </w:r>
      <w:r w:rsidRPr="006145ED">
        <w:rPr>
          <w:vertAlign w:val="subscript"/>
        </w:rPr>
        <w:t>min</w:t>
      </w:r>
    </w:p>
    <w:p w:rsidR="00FE61B8" w:rsidRPr="006145ED" w:rsidRDefault="00FE61B8" w:rsidP="00FE61B8">
      <w:pPr>
        <w:autoSpaceDE w:val="0"/>
        <w:autoSpaceDN w:val="0"/>
        <w:adjustRightInd w:val="0"/>
        <w:jc w:val="both"/>
      </w:pPr>
    </w:p>
    <w:p w:rsidR="00FE61B8" w:rsidRPr="006145ED" w:rsidRDefault="00FE61B8" w:rsidP="00FE61B8">
      <w:pPr>
        <w:autoSpaceDE w:val="0"/>
        <w:autoSpaceDN w:val="0"/>
        <w:adjustRightInd w:val="0"/>
        <w:ind w:left="567"/>
      </w:pPr>
      <w:r w:rsidRPr="006145ED">
        <w:t>ahol:</w:t>
      </w:r>
    </w:p>
    <w:p w:rsidR="00FE61B8" w:rsidRPr="006145ED" w:rsidRDefault="00FE61B8" w:rsidP="00FE61B8">
      <w:pPr>
        <w:autoSpaceDE w:val="0"/>
        <w:autoSpaceDN w:val="0"/>
        <w:adjustRightInd w:val="0"/>
      </w:pPr>
    </w:p>
    <w:p w:rsidR="00FE61B8" w:rsidRPr="006145ED" w:rsidRDefault="00FE61B8" w:rsidP="00FE61B8">
      <w:pPr>
        <w:autoSpaceDE w:val="0"/>
        <w:autoSpaceDN w:val="0"/>
        <w:adjustRightInd w:val="0"/>
        <w:ind w:left="567"/>
      </w:pPr>
      <w:r w:rsidRPr="006145ED">
        <w:t>P: a vizsgált ajánlati elem adott szempontra vonatkozó pontszáma</w:t>
      </w:r>
    </w:p>
    <w:p w:rsidR="00FE61B8" w:rsidRPr="006145ED" w:rsidRDefault="00FE61B8" w:rsidP="00FE61B8">
      <w:pPr>
        <w:autoSpaceDE w:val="0"/>
        <w:autoSpaceDN w:val="0"/>
        <w:adjustRightInd w:val="0"/>
        <w:ind w:left="567"/>
      </w:pPr>
      <w:r w:rsidRPr="006145ED">
        <w:t>P</w:t>
      </w:r>
      <w:r w:rsidRPr="006145ED">
        <w:rPr>
          <w:vertAlign w:val="subscript"/>
        </w:rPr>
        <w:t>max</w:t>
      </w:r>
      <w:r w:rsidRPr="006145ED">
        <w:t>: a pontskála felső határa</w:t>
      </w:r>
      <w:r w:rsidR="0051417F" w:rsidRPr="006145ED">
        <w:t xml:space="preserve"> (10 pont)</w:t>
      </w:r>
    </w:p>
    <w:p w:rsidR="00FE61B8" w:rsidRPr="006145ED" w:rsidRDefault="00FE61B8" w:rsidP="00FE61B8">
      <w:pPr>
        <w:autoSpaceDE w:val="0"/>
        <w:autoSpaceDN w:val="0"/>
        <w:adjustRightInd w:val="0"/>
        <w:ind w:left="567"/>
      </w:pPr>
      <w:r w:rsidRPr="006145ED">
        <w:t>P</w:t>
      </w:r>
      <w:r w:rsidRPr="006145ED">
        <w:rPr>
          <w:vertAlign w:val="subscript"/>
        </w:rPr>
        <w:t>min</w:t>
      </w:r>
      <w:r w:rsidRPr="006145ED">
        <w:t>: a pontskála alsó határa</w:t>
      </w:r>
      <w:r w:rsidR="0051417F" w:rsidRPr="006145ED">
        <w:t xml:space="preserve"> (1 pont)</w:t>
      </w:r>
    </w:p>
    <w:p w:rsidR="00FE61B8" w:rsidRPr="006145ED" w:rsidRDefault="00FE61B8" w:rsidP="00FE61B8">
      <w:pPr>
        <w:autoSpaceDE w:val="0"/>
        <w:autoSpaceDN w:val="0"/>
        <w:adjustRightInd w:val="0"/>
        <w:ind w:left="567"/>
      </w:pPr>
      <w:r w:rsidRPr="006145ED">
        <w:t>A</w:t>
      </w:r>
      <w:r w:rsidRPr="006145ED">
        <w:rPr>
          <w:vertAlign w:val="subscript"/>
        </w:rPr>
        <w:t>legjobb</w:t>
      </w:r>
      <w:r w:rsidRPr="006145ED">
        <w:t>: a legelőnyösebb ajánlat tartalmi eleme</w:t>
      </w:r>
    </w:p>
    <w:p w:rsidR="00FE61B8" w:rsidRPr="006145ED" w:rsidRDefault="00FE61B8" w:rsidP="00FE61B8">
      <w:pPr>
        <w:ind w:left="567"/>
        <w:jc w:val="both"/>
      </w:pPr>
      <w:r w:rsidRPr="006145ED">
        <w:t>A</w:t>
      </w:r>
      <w:r w:rsidRPr="006145ED">
        <w:rPr>
          <w:vertAlign w:val="subscript"/>
        </w:rPr>
        <w:t>vizsgált</w:t>
      </w:r>
      <w:r w:rsidRPr="006145ED">
        <w:t>: a vizsgált ajánlat tartalmi eleme</w:t>
      </w:r>
    </w:p>
    <w:p w:rsidR="00FE61B8" w:rsidRPr="006145ED" w:rsidRDefault="00FE61B8" w:rsidP="00FE61B8">
      <w:pPr>
        <w:jc w:val="both"/>
        <w:rPr>
          <w:sz w:val="22"/>
          <w:szCs w:val="22"/>
        </w:rPr>
      </w:pPr>
    </w:p>
    <w:p w:rsidR="00FE61B8" w:rsidRPr="006145ED" w:rsidRDefault="00FE61B8" w:rsidP="00FE61B8">
      <w:pPr>
        <w:ind w:left="567"/>
        <w:jc w:val="both"/>
      </w:pPr>
      <w:r w:rsidRPr="006145ED">
        <w:t>Amennyiben a fentiekben meghatározott módszer alkalmazásával tört pontértékek k</w:t>
      </w:r>
      <w:r w:rsidRPr="006145ED">
        <w:t>e</w:t>
      </w:r>
      <w:r w:rsidRPr="006145ED">
        <w:t>letkeznek, ajánlatkérő azokat - további kerekítés nélkül - két tizedes jegyig veszi figy</w:t>
      </w:r>
      <w:r w:rsidRPr="006145ED">
        <w:t>e</w:t>
      </w:r>
      <w:r w:rsidRPr="006145ED">
        <w:t>lembe</w:t>
      </w:r>
      <w:r w:rsidR="002D47FF" w:rsidRPr="006145ED">
        <w:t>, a kerekítés szabályai szerint</w:t>
      </w:r>
      <w:r w:rsidRPr="006145ED">
        <w:t>.</w:t>
      </w:r>
    </w:p>
    <w:p w:rsidR="00FE61B8" w:rsidRPr="006145ED" w:rsidRDefault="00FE61B8" w:rsidP="00FE61B8">
      <w:pPr>
        <w:jc w:val="both"/>
      </w:pPr>
    </w:p>
    <w:p w:rsidR="00FE61B8" w:rsidRPr="006145ED" w:rsidRDefault="00FE61B8" w:rsidP="00FE61B8">
      <w:pPr>
        <w:pStyle w:val="NormlWeb"/>
        <w:spacing w:before="0" w:beforeAutospacing="0" w:after="0" w:afterAutospacing="0"/>
        <w:ind w:left="567"/>
        <w:jc w:val="both"/>
      </w:pPr>
      <w:r w:rsidRPr="006145ED">
        <w:t>Az építési beruházások, valamint az építési beruházásokhoz kapcsolódó tervezői és mérnöki szolgáltatások közbeszerzésének részletes szabályairól szóló 322/2015 (X.30.) Korm. rendelet (jelen pont vonatkozásában a továbbiakban: Rendelet) 25. § (1) beke</w:t>
      </w:r>
      <w:r w:rsidRPr="006145ED">
        <w:t>z</w:t>
      </w:r>
      <w:r w:rsidRPr="006145ED">
        <w:t>désében foglalt jogszabályi előírások értelmében amennyiben a rezsióradíj mértéke az eljárásban a Kbt. 76. §-a szerint önállóan értékelésre kerül, aránytalanul alacsony á</w:t>
      </w:r>
      <w:r w:rsidRPr="006145ED">
        <w:t>r</w:t>
      </w:r>
      <w:r w:rsidRPr="006145ED">
        <w:t>ajánlatnak minősül, ha az ajánlattevő által alkalmazott rezsióradíj alacsonyabb az Épít</w:t>
      </w:r>
      <w:r w:rsidRPr="006145ED">
        <w:t>ő</w:t>
      </w:r>
      <w:r w:rsidRPr="006145ED">
        <w:t>ipari Ágazati Párbeszéd Bizottság ajánlása alapján az építésügyért felelős miniszter re</w:t>
      </w:r>
      <w:r w:rsidRPr="006145ED">
        <w:t>n</w:t>
      </w:r>
      <w:r w:rsidRPr="006145ED">
        <w:t>deletében megállapított minimális építőipari rezsióradíj mértékénél.</w:t>
      </w:r>
    </w:p>
    <w:p w:rsidR="00FE61B8" w:rsidRPr="006145ED" w:rsidRDefault="00FE61B8" w:rsidP="00FE61B8">
      <w:pPr>
        <w:pStyle w:val="NormlWeb"/>
        <w:spacing w:before="0" w:beforeAutospacing="0" w:after="0" w:afterAutospacing="0"/>
        <w:jc w:val="both"/>
      </w:pPr>
    </w:p>
    <w:p w:rsidR="00FE61B8" w:rsidRPr="006145ED" w:rsidRDefault="00FE61B8" w:rsidP="00FE61B8">
      <w:pPr>
        <w:pStyle w:val="NormlWeb"/>
        <w:spacing w:before="0" w:beforeAutospacing="0" w:after="0" w:afterAutospacing="0"/>
        <w:ind w:left="567"/>
        <w:jc w:val="both"/>
      </w:pPr>
      <w:r w:rsidRPr="006145ED">
        <w:t xml:space="preserve">A Rendelet (1) bekezdésében foglalton kívüli esetekben az ajánlatkérő a Kbt. 72. § (1) bekezdése szerinti indokolás kérése keretében arra vonatkozóan is tájékoztatást kér, hogy az aránytalanul alacsony árat benyújtó ajánlattevő az ajánlatában milyen összegű </w:t>
      </w:r>
      <w:r w:rsidRPr="006145ED">
        <w:lastRenderedPageBreak/>
        <w:t>rezsióradíjjal számolt, és a rezsióradíj kiszámításakor egyes - az építőipari kivitelezési tevékenységről szóló 191/2009. (IX.15.) Korm. rendeletben meghatározottak szerint az építőipari minimális rezsióradíj elemeit képező - költségeket milyen összeggel és m</w:t>
      </w:r>
      <w:r w:rsidRPr="006145ED">
        <w:t>ó</w:t>
      </w:r>
      <w:r w:rsidRPr="006145ED">
        <w:t>don vett figyelembe. Ha az ajánlattevő által alkalmazott rezsióradíj alacsonyabb, mint az Építőipari Ágazati Párbeszéd Bizottság ajánlása alapján az építésügyért felelős m</w:t>
      </w:r>
      <w:r w:rsidRPr="006145ED">
        <w:t>i</w:t>
      </w:r>
      <w:r w:rsidRPr="006145ED">
        <w:t>niszter rendeletében megállapított minimális építőipari rezsióradíj mértéke, az ajánlatk</w:t>
      </w:r>
      <w:r w:rsidRPr="006145ED">
        <w:t>é</w:t>
      </w:r>
      <w:r w:rsidRPr="006145ED">
        <w:t>rő különös figyelemmel vizsgálja a Kbt. 72. § (4) bekezdése szerinti körülmények fen</w:t>
      </w:r>
      <w:r w:rsidRPr="006145ED">
        <w:t>n</w:t>
      </w:r>
      <w:r w:rsidRPr="006145ED">
        <w:t>állását.</w:t>
      </w:r>
    </w:p>
    <w:p w:rsidR="00FE61B8" w:rsidRPr="006145ED" w:rsidRDefault="00FE61B8" w:rsidP="00FE61B8">
      <w:pPr>
        <w:pStyle w:val="NormlWeb"/>
        <w:spacing w:before="0" w:beforeAutospacing="0" w:after="0" w:afterAutospacing="0"/>
        <w:jc w:val="both"/>
      </w:pPr>
    </w:p>
    <w:p w:rsidR="00FE61B8" w:rsidRPr="006145ED" w:rsidRDefault="00FE61B8" w:rsidP="00FE61B8">
      <w:pPr>
        <w:ind w:left="567"/>
        <w:jc w:val="both"/>
      </w:pPr>
      <w:r w:rsidRPr="006145ED">
        <w:t>Az építőipari kivitelezési tevékenységről szóló 191/2009. (IX.15.) Korm. rendelet 3. § (6) bekezdésében foglalt jogszabályi előírások értelmében a kivitelezési szerződés me</w:t>
      </w:r>
      <w:r w:rsidRPr="006145ED">
        <w:t>g</w:t>
      </w:r>
      <w:r w:rsidRPr="006145ED">
        <w:t>kötésekor az aránytalanul alacsony ár vizsgálata során az építésügyért felelős miniszter által működtetett honlapon található elektronikus költségvetési kiírási programban me</w:t>
      </w:r>
      <w:r w:rsidRPr="006145ED">
        <w:t>g</w:t>
      </w:r>
      <w:r w:rsidRPr="006145ED">
        <w:t>határozott élőmunka szükségleti normatívákat irányadónak lehet tekinteni.</w:t>
      </w:r>
    </w:p>
    <w:p w:rsidR="00FE61B8" w:rsidRPr="006145ED" w:rsidRDefault="00FE61B8" w:rsidP="00FE61B8">
      <w:pPr>
        <w:pStyle w:val="NormlWeb"/>
        <w:spacing w:before="0" w:beforeAutospacing="0" w:after="0" w:afterAutospacing="0"/>
        <w:jc w:val="both"/>
      </w:pPr>
    </w:p>
    <w:p w:rsidR="00045F3A" w:rsidRPr="006145ED" w:rsidRDefault="007F215F" w:rsidP="00045F3A">
      <w:pPr>
        <w:ind w:left="567"/>
        <w:jc w:val="both"/>
        <w:rPr>
          <w:b/>
          <w:bCs/>
          <w:u w:val="single"/>
        </w:rPr>
      </w:pPr>
      <w:r w:rsidRPr="006145ED">
        <w:rPr>
          <w:bCs/>
          <w:u w:val="single"/>
        </w:rPr>
        <w:t xml:space="preserve">2. </w:t>
      </w:r>
      <w:r w:rsidR="00406C45" w:rsidRPr="00355ED9">
        <w:rPr>
          <w:b/>
          <w:bCs/>
          <w:u w:val="single"/>
        </w:rPr>
        <w:t>Az ajánlati felhívás III.1.3) pontja M/2 alpontjának a) alpontja vonatkozásában megnevezett</w:t>
      </w:r>
      <w:r w:rsidR="00045F3A" w:rsidRPr="006145ED">
        <w:rPr>
          <w:b/>
          <w:bCs/>
          <w:u w:val="single"/>
        </w:rPr>
        <w:t xml:space="preserve"> műszaki szakember (a 266/2013. (VII.11.) Korm. rendelet vonatkozó mellékletében meghatározott MV-É kódjelű vagy azzal egyenértékű felelős műsz</w:t>
      </w:r>
      <w:r w:rsidR="00045F3A" w:rsidRPr="006145ED">
        <w:rPr>
          <w:b/>
          <w:bCs/>
          <w:u w:val="single"/>
        </w:rPr>
        <w:t>a</w:t>
      </w:r>
      <w:r w:rsidR="00045F3A" w:rsidRPr="006145ED">
        <w:rPr>
          <w:b/>
          <w:bCs/>
          <w:u w:val="single"/>
        </w:rPr>
        <w:t>ki vezetői jogosultság megszerzéséhez szükséges vagy azzal egyenértékű végzetts</w:t>
      </w:r>
      <w:r w:rsidR="00045F3A" w:rsidRPr="006145ED">
        <w:rPr>
          <w:b/>
          <w:bCs/>
          <w:u w:val="single"/>
        </w:rPr>
        <w:t>é</w:t>
      </w:r>
      <w:r w:rsidR="00045F3A" w:rsidRPr="006145ED">
        <w:rPr>
          <w:b/>
          <w:bCs/>
          <w:u w:val="single"/>
        </w:rPr>
        <w:t xml:space="preserve">gek valamelyikével rendelkező szakember) </w:t>
      </w:r>
      <w:r w:rsidR="00436DD8" w:rsidRPr="006145ED">
        <w:rPr>
          <w:b/>
          <w:bCs/>
          <w:u w:val="single"/>
        </w:rPr>
        <w:t>valamely új építésű, monolit-vasbetonvázas épület vagy műtárgy létrehozására irányuló magasépítési kivitelez</w:t>
      </w:r>
      <w:r w:rsidR="00436DD8" w:rsidRPr="006145ED">
        <w:rPr>
          <w:b/>
          <w:bCs/>
          <w:u w:val="single"/>
        </w:rPr>
        <w:t>é</w:t>
      </w:r>
      <w:r w:rsidR="00436DD8" w:rsidRPr="006145ED">
        <w:rPr>
          <w:b/>
          <w:bCs/>
          <w:u w:val="single"/>
        </w:rPr>
        <w:t xml:space="preserve">si tevékenység területén szerzett szakmai </w:t>
      </w:r>
      <w:r w:rsidR="00F3578A" w:rsidRPr="00355ED9">
        <w:rPr>
          <w:b/>
          <w:bCs/>
          <w:u w:val="single"/>
        </w:rPr>
        <w:t>többlet</w:t>
      </w:r>
      <w:r w:rsidR="00436DD8" w:rsidRPr="006145ED">
        <w:rPr>
          <w:b/>
          <w:bCs/>
          <w:u w:val="single"/>
        </w:rPr>
        <w:t>tapasztalata</w:t>
      </w:r>
    </w:p>
    <w:p w:rsidR="00045F3A" w:rsidRDefault="00045F3A" w:rsidP="00045F3A">
      <w:pPr>
        <w:ind w:left="567"/>
        <w:jc w:val="both"/>
        <w:rPr>
          <w:bCs/>
          <w:u w:val="single"/>
        </w:rPr>
      </w:pPr>
    </w:p>
    <w:p w:rsidR="00FA5590" w:rsidRPr="006145ED" w:rsidRDefault="00FA5590" w:rsidP="00FA5590">
      <w:pPr>
        <w:ind w:left="567"/>
        <w:jc w:val="both"/>
        <w:rPr>
          <w:b/>
          <w:bCs/>
          <w:u w:val="single"/>
        </w:rPr>
      </w:pPr>
      <w:r>
        <w:rPr>
          <w:bCs/>
          <w:u w:val="single"/>
        </w:rPr>
        <w:t>3</w:t>
      </w:r>
      <w:r w:rsidRPr="006145ED">
        <w:rPr>
          <w:bCs/>
          <w:u w:val="single"/>
        </w:rPr>
        <w:t xml:space="preserve">. </w:t>
      </w:r>
      <w:r w:rsidRPr="00355ED9">
        <w:rPr>
          <w:b/>
          <w:bCs/>
          <w:u w:val="single"/>
        </w:rPr>
        <w:t xml:space="preserve">Az ajánlati felhívás III.1.3) pontja M/2 alpontjának </w:t>
      </w:r>
      <w:r>
        <w:rPr>
          <w:b/>
          <w:bCs/>
          <w:u w:val="single"/>
        </w:rPr>
        <w:t>b</w:t>
      </w:r>
      <w:r w:rsidRPr="00355ED9">
        <w:rPr>
          <w:b/>
          <w:bCs/>
          <w:u w:val="single"/>
        </w:rPr>
        <w:t>) alpontja vonatkozásában megnevezett</w:t>
      </w:r>
      <w:r w:rsidRPr="006145ED">
        <w:rPr>
          <w:b/>
          <w:bCs/>
          <w:u w:val="single"/>
        </w:rPr>
        <w:t xml:space="preserve"> műszaki szakember (a 266/2013. (VII.11.) Korm. rendelet vonatkozó mellékletében meghatározott MV-</w:t>
      </w:r>
      <w:r w:rsidR="003B33F3">
        <w:rPr>
          <w:b/>
          <w:bCs/>
          <w:u w:val="single"/>
        </w:rPr>
        <w:t>É</w:t>
      </w:r>
      <w:r w:rsidR="00FC504B">
        <w:rPr>
          <w:b/>
          <w:bCs/>
          <w:u w:val="single"/>
        </w:rPr>
        <w:t>G</w:t>
      </w:r>
      <w:r w:rsidRPr="006145ED">
        <w:rPr>
          <w:b/>
          <w:bCs/>
          <w:u w:val="single"/>
        </w:rPr>
        <w:t xml:space="preserve"> kódjelű vagy azzal egyenértékű felelős m</w:t>
      </w:r>
      <w:r w:rsidRPr="006145ED">
        <w:rPr>
          <w:b/>
          <w:bCs/>
          <w:u w:val="single"/>
        </w:rPr>
        <w:t>ű</w:t>
      </w:r>
      <w:r w:rsidRPr="006145ED">
        <w:rPr>
          <w:b/>
          <w:bCs/>
          <w:u w:val="single"/>
        </w:rPr>
        <w:t>szaki vezetői jogosultság megszerzéséhez szükséges vagy azzal egyenértékű végzet</w:t>
      </w:r>
      <w:r w:rsidRPr="006145ED">
        <w:rPr>
          <w:b/>
          <w:bCs/>
          <w:u w:val="single"/>
        </w:rPr>
        <w:t>t</w:t>
      </w:r>
      <w:r w:rsidRPr="006145ED">
        <w:rPr>
          <w:b/>
          <w:bCs/>
          <w:u w:val="single"/>
        </w:rPr>
        <w:t xml:space="preserve">ségek valamelyikével rendelkező szakember) valamely </w:t>
      </w:r>
      <w:r w:rsidR="006A6CC2" w:rsidRPr="006A6CC2">
        <w:rPr>
          <w:b/>
          <w:bCs/>
          <w:u w:val="single"/>
        </w:rPr>
        <w:t>új építésű, épület vagy m</w:t>
      </w:r>
      <w:r w:rsidR="006A6CC2" w:rsidRPr="006A6CC2">
        <w:rPr>
          <w:b/>
          <w:bCs/>
          <w:u w:val="single"/>
        </w:rPr>
        <w:t>ű</w:t>
      </w:r>
      <w:r w:rsidR="006A6CC2" w:rsidRPr="006A6CC2">
        <w:rPr>
          <w:b/>
          <w:bCs/>
          <w:u w:val="single"/>
        </w:rPr>
        <w:t>tárgy létrehozására irányuló, épületgépészeti tevékenység területén szerzett sza</w:t>
      </w:r>
      <w:r w:rsidR="006A6CC2" w:rsidRPr="006A6CC2">
        <w:rPr>
          <w:b/>
          <w:bCs/>
          <w:u w:val="single"/>
        </w:rPr>
        <w:t>k</w:t>
      </w:r>
      <w:r w:rsidR="006A6CC2" w:rsidRPr="006A6CC2">
        <w:rPr>
          <w:b/>
          <w:bCs/>
          <w:u w:val="single"/>
        </w:rPr>
        <w:t>mai többlettapasztalata</w:t>
      </w:r>
    </w:p>
    <w:p w:rsidR="00FA5590" w:rsidRDefault="00FA5590" w:rsidP="00045F3A">
      <w:pPr>
        <w:ind w:left="567"/>
        <w:jc w:val="both"/>
        <w:rPr>
          <w:bCs/>
          <w:u w:val="single"/>
        </w:rPr>
      </w:pPr>
    </w:p>
    <w:p w:rsidR="00FA5590" w:rsidRPr="006145ED" w:rsidRDefault="00FA5590" w:rsidP="00FA5590">
      <w:pPr>
        <w:ind w:left="567"/>
        <w:jc w:val="both"/>
        <w:rPr>
          <w:b/>
          <w:bCs/>
          <w:u w:val="single"/>
        </w:rPr>
      </w:pPr>
      <w:r>
        <w:rPr>
          <w:bCs/>
          <w:u w:val="single"/>
        </w:rPr>
        <w:t>4</w:t>
      </w:r>
      <w:r w:rsidRPr="006145ED">
        <w:rPr>
          <w:bCs/>
          <w:u w:val="single"/>
        </w:rPr>
        <w:t xml:space="preserve">. </w:t>
      </w:r>
      <w:r w:rsidRPr="00355ED9">
        <w:rPr>
          <w:b/>
          <w:bCs/>
          <w:u w:val="single"/>
        </w:rPr>
        <w:t xml:space="preserve">Az ajánlati felhívás III.1.3) pontja M/2 alpontjának </w:t>
      </w:r>
      <w:r>
        <w:rPr>
          <w:b/>
          <w:bCs/>
          <w:u w:val="single"/>
        </w:rPr>
        <w:t>c</w:t>
      </w:r>
      <w:r w:rsidRPr="00355ED9">
        <w:rPr>
          <w:b/>
          <w:bCs/>
          <w:u w:val="single"/>
        </w:rPr>
        <w:t>) alpontja vonatkozásában megnevezett</w:t>
      </w:r>
      <w:r w:rsidRPr="006145ED">
        <w:rPr>
          <w:b/>
          <w:bCs/>
          <w:u w:val="single"/>
        </w:rPr>
        <w:t xml:space="preserve"> műszaki szakember (a 266/2013. (VII.11.) Korm. rendelet vonatkozó mellékletében meghatározott MV-</w:t>
      </w:r>
      <w:r w:rsidR="00FC504B">
        <w:rPr>
          <w:b/>
          <w:bCs/>
          <w:u w:val="single"/>
        </w:rPr>
        <w:t>ÉV</w:t>
      </w:r>
      <w:r w:rsidRPr="006145ED">
        <w:rPr>
          <w:b/>
          <w:bCs/>
          <w:u w:val="single"/>
        </w:rPr>
        <w:t xml:space="preserve"> kódjelű vagy azzal egyenértékű felelős m</w:t>
      </w:r>
      <w:r w:rsidRPr="006145ED">
        <w:rPr>
          <w:b/>
          <w:bCs/>
          <w:u w:val="single"/>
        </w:rPr>
        <w:t>ű</w:t>
      </w:r>
      <w:r w:rsidRPr="006145ED">
        <w:rPr>
          <w:b/>
          <w:bCs/>
          <w:u w:val="single"/>
        </w:rPr>
        <w:t>szaki vezetői jogosultság megszerzéséhez szükséges vagy azzal egyenértékű végzet</w:t>
      </w:r>
      <w:r w:rsidRPr="006145ED">
        <w:rPr>
          <w:b/>
          <w:bCs/>
          <w:u w:val="single"/>
        </w:rPr>
        <w:t>t</w:t>
      </w:r>
      <w:r w:rsidRPr="006145ED">
        <w:rPr>
          <w:b/>
          <w:bCs/>
          <w:u w:val="single"/>
        </w:rPr>
        <w:t xml:space="preserve">ségek valamelyikével rendelkező szakember) </w:t>
      </w:r>
      <w:r w:rsidR="006A6CC2" w:rsidRPr="006A6CC2">
        <w:rPr>
          <w:b/>
          <w:bCs/>
          <w:u w:val="single"/>
        </w:rPr>
        <w:t>új építésű, épület vagy műtárgy lé</w:t>
      </w:r>
      <w:r w:rsidR="006A6CC2" w:rsidRPr="006A6CC2">
        <w:rPr>
          <w:b/>
          <w:bCs/>
          <w:u w:val="single"/>
        </w:rPr>
        <w:t>t</w:t>
      </w:r>
      <w:r w:rsidR="006A6CC2" w:rsidRPr="006A6CC2">
        <w:rPr>
          <w:b/>
          <w:bCs/>
          <w:u w:val="single"/>
        </w:rPr>
        <w:t>rehozására irányuló, épületvillamossági tevékenység területén szerzett szakmai többlettapasztalata</w:t>
      </w:r>
    </w:p>
    <w:p w:rsidR="00FA5590" w:rsidRPr="006145ED" w:rsidRDefault="00FA5590" w:rsidP="00045F3A">
      <w:pPr>
        <w:ind w:left="567"/>
        <w:jc w:val="both"/>
        <w:rPr>
          <w:bCs/>
          <w:u w:val="single"/>
        </w:rPr>
      </w:pPr>
    </w:p>
    <w:p w:rsidR="00045F3A" w:rsidRPr="006145ED" w:rsidRDefault="00045F3A" w:rsidP="00045F3A">
      <w:pPr>
        <w:ind w:left="567"/>
        <w:jc w:val="both"/>
        <w:rPr>
          <w:bCs/>
        </w:rPr>
      </w:pPr>
      <w:r w:rsidRPr="006145ED">
        <w:rPr>
          <w:bCs/>
        </w:rPr>
        <w:t xml:space="preserve">Ajánlatkérő </w:t>
      </w:r>
      <w:r w:rsidR="003B33F3">
        <w:rPr>
          <w:bCs/>
        </w:rPr>
        <w:t>a 2., 3.és 4.</w:t>
      </w:r>
      <w:r w:rsidRPr="006145ED">
        <w:rPr>
          <w:bCs/>
        </w:rPr>
        <w:t xml:space="preserve"> értékelési szempontban - a 322/2015. (X.30.) Korm. rendelet 24. § (2) bekezdésének b) és c) pontjaiban foglalt jogszabályi előírások figyelembe v</w:t>
      </w:r>
      <w:r w:rsidRPr="006145ED">
        <w:rPr>
          <w:bCs/>
        </w:rPr>
        <w:t>é</w:t>
      </w:r>
      <w:r w:rsidRPr="006145ED">
        <w:rPr>
          <w:bCs/>
        </w:rPr>
        <w:t xml:space="preserve">telével - azt kívánja értékelni, hogy az ajánlattevő a megfelelő minőségű, </w:t>
      </w:r>
      <w:r w:rsidR="005A6717" w:rsidRPr="006145ED">
        <w:rPr>
          <w:bCs/>
        </w:rPr>
        <w:t>az ajánlatkérői</w:t>
      </w:r>
      <w:r w:rsidRPr="006145ED">
        <w:rPr>
          <w:bCs/>
        </w:rPr>
        <w:t xml:space="preserve"> elvárásoknak leginkább megfelelő munkavégzéshez rendelkezik-e olyan szakmai t</w:t>
      </w:r>
      <w:r w:rsidRPr="006145ED">
        <w:rPr>
          <w:bCs/>
        </w:rPr>
        <w:t>a</w:t>
      </w:r>
      <w:r w:rsidRPr="006145ED">
        <w:rPr>
          <w:bCs/>
        </w:rPr>
        <w:t>pasztalattal bíró irányító személyzettel, amely jelentős hatással lehet a szerződés teljes</w:t>
      </w:r>
      <w:r w:rsidRPr="006145ED">
        <w:rPr>
          <w:bCs/>
        </w:rPr>
        <w:t>í</w:t>
      </w:r>
      <w:r w:rsidRPr="006145ED">
        <w:rPr>
          <w:bCs/>
        </w:rPr>
        <w:t>tésének színvonalára.</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A szerződés teljesítésében részt vevő egyes szakemberek vonatkozásában releváns t</w:t>
      </w:r>
      <w:r w:rsidRPr="006145ED">
        <w:rPr>
          <w:bCs/>
        </w:rPr>
        <w:t>e</w:t>
      </w:r>
      <w:r w:rsidRPr="006145ED">
        <w:rPr>
          <w:bCs/>
        </w:rPr>
        <w:t>vékenységeket az ajánlattevőnek oly módon szükséges bemutatnia, hogy abból az ajá</w:t>
      </w:r>
      <w:r w:rsidRPr="006145ED">
        <w:rPr>
          <w:bCs/>
        </w:rPr>
        <w:t>n</w:t>
      </w:r>
      <w:r w:rsidRPr="006145ED">
        <w:rPr>
          <w:bCs/>
        </w:rPr>
        <w:t>latkérő által az adott értékelési szempont körében vizsgált szakmai tapasztalat egyérte</w:t>
      </w:r>
      <w:r w:rsidRPr="006145ED">
        <w:rPr>
          <w:bCs/>
        </w:rPr>
        <w:t>l</w:t>
      </w:r>
      <w:r w:rsidRPr="006145ED">
        <w:rPr>
          <w:bCs/>
        </w:rPr>
        <w:t xml:space="preserve">műen megállapítható legyen. Az ehhez szükséges valamennyi adat és információ teljes </w:t>
      </w:r>
      <w:r w:rsidRPr="006145ED">
        <w:rPr>
          <w:bCs/>
        </w:rPr>
        <w:lastRenderedPageBreak/>
        <w:t>körű rendelkezésre bocsátása, valamint - kétség esetén - az ajánlattevő által benyújtott adatok és információk helytállóságának bizonyítása az ajánlattevő felelőssége!</w:t>
      </w:r>
    </w:p>
    <w:p w:rsidR="00045F3A" w:rsidRPr="006145ED" w:rsidRDefault="00045F3A" w:rsidP="00045F3A">
      <w:pPr>
        <w:ind w:left="567"/>
        <w:jc w:val="both"/>
        <w:rPr>
          <w:bCs/>
        </w:rPr>
      </w:pPr>
    </w:p>
    <w:p w:rsidR="00045F3A" w:rsidRPr="006145ED" w:rsidRDefault="00045F3A" w:rsidP="00045F3A">
      <w:pPr>
        <w:ind w:left="567"/>
        <w:jc w:val="both"/>
        <w:rPr>
          <w:b/>
          <w:bCs/>
        </w:rPr>
      </w:pPr>
      <w:r w:rsidRPr="006145ED">
        <w:rPr>
          <w:b/>
          <w:bCs/>
        </w:rPr>
        <w:t xml:space="preserve">A nyertes ajánlattevő a </w:t>
      </w:r>
      <w:r w:rsidR="005A6717" w:rsidRPr="006145ED">
        <w:rPr>
          <w:b/>
          <w:bCs/>
        </w:rPr>
        <w:t>2</w:t>
      </w:r>
      <w:r w:rsidRPr="006145ED">
        <w:rPr>
          <w:b/>
          <w:bCs/>
        </w:rPr>
        <w:t>.</w:t>
      </w:r>
      <w:r w:rsidR="003B33F3">
        <w:rPr>
          <w:b/>
          <w:bCs/>
        </w:rPr>
        <w:t>, 3., és 4.</w:t>
      </w:r>
      <w:r w:rsidRPr="006145ED">
        <w:rPr>
          <w:b/>
          <w:bCs/>
        </w:rPr>
        <w:t xml:space="preserve"> értékelési szempont kapcsán bemutatott sza</w:t>
      </w:r>
      <w:r w:rsidRPr="006145ED">
        <w:rPr>
          <w:b/>
          <w:bCs/>
        </w:rPr>
        <w:t>k</w:t>
      </w:r>
      <w:r w:rsidRPr="006145ED">
        <w:rPr>
          <w:b/>
          <w:bCs/>
        </w:rPr>
        <w:t>emberekkel köteles a szerződést teljesíteni.</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 xml:space="preserve">Ajánlattevő mutassa be az ajánlati felhívás III.1.3) pontja M/2 alpontjának </w:t>
      </w:r>
      <w:r w:rsidR="005A6717" w:rsidRPr="006145ED">
        <w:rPr>
          <w:bCs/>
        </w:rPr>
        <w:t>a)</w:t>
      </w:r>
      <w:r w:rsidR="003B33F3">
        <w:rPr>
          <w:bCs/>
        </w:rPr>
        <w:t>, b) és c)</w:t>
      </w:r>
      <w:r w:rsidR="005A6717" w:rsidRPr="006145ED">
        <w:rPr>
          <w:bCs/>
        </w:rPr>
        <w:t xml:space="preserve"> alpontja</w:t>
      </w:r>
      <w:r w:rsidRPr="006145ED">
        <w:rPr>
          <w:bCs/>
        </w:rPr>
        <w:t xml:space="preserve"> vonatkozásában megnevezett szakember</w:t>
      </w:r>
      <w:r w:rsidR="003B33F3">
        <w:rPr>
          <w:bCs/>
        </w:rPr>
        <w:t>ek</w:t>
      </w:r>
      <w:r w:rsidRPr="006145ED">
        <w:rPr>
          <w:bCs/>
        </w:rPr>
        <w:t xml:space="preserve"> szakmai tapasztalatát oly módon, hogy ajánlatában csatolja a szakember</w:t>
      </w:r>
      <w:r w:rsidR="003B33F3">
        <w:rPr>
          <w:bCs/>
        </w:rPr>
        <w:t>ek</w:t>
      </w:r>
      <w:r w:rsidRPr="006145ED">
        <w:rPr>
          <w:bCs/>
        </w:rPr>
        <w:t xml:space="preserve"> által saját kezűleg aláírt, a szakember</w:t>
      </w:r>
      <w:r w:rsidR="003B33F3">
        <w:rPr>
          <w:bCs/>
        </w:rPr>
        <w:t>ek</w:t>
      </w:r>
      <w:r w:rsidRPr="006145ED">
        <w:rPr>
          <w:bCs/>
        </w:rPr>
        <w:t xml:space="preserve"> rel</w:t>
      </w:r>
      <w:r w:rsidRPr="006145ED">
        <w:rPr>
          <w:bCs/>
        </w:rPr>
        <w:t>e</w:t>
      </w:r>
      <w:r w:rsidRPr="006145ED">
        <w:rPr>
          <w:bCs/>
        </w:rPr>
        <w:t>váns szakmai tapasztalatát ismertető nyilatkozatot.</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 xml:space="preserve">Ajánlatkérő a </w:t>
      </w:r>
      <w:r w:rsidR="003B33F3">
        <w:rPr>
          <w:bCs/>
        </w:rPr>
        <w:t>2. 3. és 4.</w:t>
      </w:r>
      <w:r w:rsidR="003B33F3" w:rsidRPr="006145ED">
        <w:rPr>
          <w:bCs/>
        </w:rPr>
        <w:t xml:space="preserve"> </w:t>
      </w:r>
      <w:r w:rsidRPr="006145ED">
        <w:rPr>
          <w:bCs/>
        </w:rPr>
        <w:t xml:space="preserve">értékelési szempont körében kizárólag az ajánlattevő által az ajánlati felhívás III.1.3) pontja M/2 alpontjának </w:t>
      </w:r>
      <w:r w:rsidR="005A6717" w:rsidRPr="006145ED">
        <w:rPr>
          <w:bCs/>
        </w:rPr>
        <w:t>a)</w:t>
      </w:r>
      <w:r w:rsidRPr="006145ED">
        <w:rPr>
          <w:bCs/>
        </w:rPr>
        <w:t xml:space="preserve"> </w:t>
      </w:r>
      <w:r w:rsidR="003B33F3">
        <w:rPr>
          <w:bCs/>
        </w:rPr>
        <w:t xml:space="preserve">b) és c) </w:t>
      </w:r>
      <w:r w:rsidR="005A6717" w:rsidRPr="006145ED">
        <w:rPr>
          <w:bCs/>
        </w:rPr>
        <w:t xml:space="preserve">alpontjában </w:t>
      </w:r>
      <w:r w:rsidRPr="006145ED">
        <w:rPr>
          <w:bCs/>
        </w:rPr>
        <w:t>részletezett a</w:t>
      </w:r>
      <w:r w:rsidRPr="006145ED">
        <w:rPr>
          <w:bCs/>
        </w:rPr>
        <w:t>l</w:t>
      </w:r>
      <w:r w:rsidRPr="006145ED">
        <w:rPr>
          <w:bCs/>
        </w:rPr>
        <w:t>kalmassági minimumkövetelményeknek történő megfelelés vonatkozásában megnev</w:t>
      </w:r>
      <w:r w:rsidRPr="006145ED">
        <w:rPr>
          <w:bCs/>
        </w:rPr>
        <w:t>e</w:t>
      </w:r>
      <w:r w:rsidRPr="006145ED">
        <w:rPr>
          <w:bCs/>
        </w:rPr>
        <w:t>zett szakember</w:t>
      </w:r>
      <w:r w:rsidR="003B33F3">
        <w:rPr>
          <w:bCs/>
        </w:rPr>
        <w:t>ek</w:t>
      </w:r>
      <w:r w:rsidRPr="006145ED">
        <w:rPr>
          <w:bCs/>
        </w:rPr>
        <w:t xml:space="preserve"> - az alkalmassági minimumkövetelményekhez viszonyítva eltérő - szakmai többlet tapasztalatát vizsgálja.</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 xml:space="preserve">Ajánlatkérő a fentiekben részletezett információkkal összefüggésben tájékoztatja az ajánlattevőket, hogy a </w:t>
      </w:r>
      <w:r w:rsidR="003B33F3">
        <w:rPr>
          <w:bCs/>
        </w:rPr>
        <w:t>2. 3. és 4.</w:t>
      </w:r>
      <w:r w:rsidR="003B33F3" w:rsidRPr="006145ED">
        <w:rPr>
          <w:bCs/>
        </w:rPr>
        <w:t xml:space="preserve"> </w:t>
      </w:r>
      <w:r w:rsidRPr="006145ED">
        <w:rPr>
          <w:bCs/>
        </w:rPr>
        <w:t>értékelési szempont</w:t>
      </w:r>
      <w:r w:rsidR="003B33F3">
        <w:rPr>
          <w:bCs/>
        </w:rPr>
        <w:t>ok</w:t>
      </w:r>
      <w:r w:rsidRPr="006145ED">
        <w:rPr>
          <w:bCs/>
        </w:rPr>
        <w:t xml:space="preserve"> körében kizárólag egy</w:t>
      </w:r>
      <w:r w:rsidR="003B33F3">
        <w:rPr>
          <w:bCs/>
        </w:rPr>
        <w:t>-egy</w:t>
      </w:r>
      <w:r w:rsidRPr="006145ED">
        <w:rPr>
          <w:bCs/>
        </w:rPr>
        <w:t xml:space="preserve"> sza</w:t>
      </w:r>
      <w:r w:rsidRPr="006145ED">
        <w:rPr>
          <w:bCs/>
        </w:rPr>
        <w:t>k</w:t>
      </w:r>
      <w:r w:rsidRPr="006145ED">
        <w:rPr>
          <w:bCs/>
        </w:rPr>
        <w:t>ember jelölhető.</w:t>
      </w:r>
    </w:p>
    <w:p w:rsidR="00045F3A" w:rsidRPr="006145ED" w:rsidRDefault="00045F3A" w:rsidP="00045F3A">
      <w:pPr>
        <w:ind w:left="567"/>
        <w:jc w:val="both"/>
        <w:rPr>
          <w:bCs/>
        </w:rPr>
      </w:pPr>
    </w:p>
    <w:p w:rsidR="00045F3A" w:rsidRPr="006145ED" w:rsidRDefault="00045F3A" w:rsidP="00045F3A">
      <w:pPr>
        <w:ind w:left="567"/>
        <w:jc w:val="both"/>
        <w:rPr>
          <w:b/>
          <w:bCs/>
        </w:rPr>
      </w:pPr>
      <w:r w:rsidRPr="006145ED">
        <w:rPr>
          <w:b/>
          <w:bCs/>
        </w:rPr>
        <w:t xml:space="preserve">Ajánlatkérő nyomatékosan felhívja az ajánlattevők figyelmét, hogy amennyiben ajánlattevő a </w:t>
      </w:r>
      <w:r w:rsidR="003B33F3">
        <w:rPr>
          <w:b/>
          <w:bCs/>
        </w:rPr>
        <w:t>2., 3. és 4.</w:t>
      </w:r>
      <w:r w:rsidR="003B33F3" w:rsidRPr="006145ED">
        <w:rPr>
          <w:b/>
          <w:bCs/>
        </w:rPr>
        <w:t xml:space="preserve"> </w:t>
      </w:r>
      <w:r w:rsidRPr="006145ED">
        <w:rPr>
          <w:b/>
          <w:bCs/>
        </w:rPr>
        <w:t>értékelési szempont körében 1 szakembernél többet mutat be, ajánlatkérő az ajánlat értékelése során kizárólag azon szakembert veszi figy</w:t>
      </w:r>
      <w:r w:rsidRPr="006145ED">
        <w:rPr>
          <w:b/>
          <w:bCs/>
        </w:rPr>
        <w:t>e</w:t>
      </w:r>
      <w:r w:rsidRPr="006145ED">
        <w:rPr>
          <w:b/>
          <w:bCs/>
        </w:rPr>
        <w:t>lembe, amely vonatkozásában az ajánlat - a jelen értékelési szempont tekintetében - értékelésre kerülő tartalmi elemének alátámasztására szolgáló adat (alapadat) az ajánlattevő számára kedvezőbb!</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 xml:space="preserve">Amennyiben a </w:t>
      </w:r>
      <w:r w:rsidR="003B33F3">
        <w:rPr>
          <w:bCs/>
        </w:rPr>
        <w:t>2. 3. és 4.</w:t>
      </w:r>
      <w:r w:rsidR="003B33F3" w:rsidRPr="006145ED">
        <w:rPr>
          <w:bCs/>
        </w:rPr>
        <w:t xml:space="preserve"> </w:t>
      </w:r>
      <w:r w:rsidRPr="006145ED">
        <w:rPr>
          <w:bCs/>
        </w:rPr>
        <w:t xml:space="preserve">értékelési szempont körében az ajánlattevő </w:t>
      </w:r>
      <w:del w:id="8195" w:author="Szerző" w:date="2017-02-20T12:30:00Z">
        <w:r w:rsidRPr="006145ED" w:rsidDel="00F003DF">
          <w:rPr>
            <w:bCs/>
          </w:rPr>
          <w:delText>egyáltalán nem j</w:delText>
        </w:r>
        <w:r w:rsidRPr="006145ED" w:rsidDel="00F003DF">
          <w:rPr>
            <w:bCs/>
          </w:rPr>
          <w:delText>e</w:delText>
        </w:r>
        <w:r w:rsidRPr="006145ED" w:rsidDel="00F003DF">
          <w:rPr>
            <w:bCs/>
          </w:rPr>
          <w:delText xml:space="preserve">löl meg </w:delText>
        </w:r>
        <w:r w:rsidRPr="00DA3C1E" w:rsidDel="00F003DF">
          <w:rPr>
            <w:b/>
            <w:bCs/>
            <w:rPrChange w:id="8196" w:author="Szerző" w:date="2017-03-03T14:51:00Z">
              <w:rPr>
                <w:bCs/>
              </w:rPr>
            </w:rPrChange>
          </w:rPr>
          <w:delText>szakembert</w:delText>
        </w:r>
      </w:del>
      <w:ins w:id="8197" w:author="Szerző" w:date="2017-02-20T12:30:00Z">
        <w:r w:rsidR="00F003DF" w:rsidRPr="00DA3C1E">
          <w:rPr>
            <w:b/>
            <w:bCs/>
            <w:rPrChange w:id="8198" w:author="Szerző" w:date="2017-03-03T14:51:00Z">
              <w:rPr>
                <w:bCs/>
              </w:rPr>
            </w:rPrChange>
          </w:rPr>
          <w:t>által az alkalmasság körében bemutatott szakember nem re</w:t>
        </w:r>
        <w:r w:rsidR="00F003DF" w:rsidRPr="00DA3C1E">
          <w:rPr>
            <w:b/>
            <w:bCs/>
            <w:rPrChange w:id="8199" w:author="Szerző" w:date="2017-03-03T14:51:00Z">
              <w:rPr>
                <w:bCs/>
              </w:rPr>
            </w:rPrChange>
          </w:rPr>
          <w:t>n</w:t>
        </w:r>
        <w:r w:rsidR="00F003DF" w:rsidRPr="00DA3C1E">
          <w:rPr>
            <w:b/>
            <w:bCs/>
            <w:rPrChange w:id="8200" w:author="Szerző" w:date="2017-03-03T14:51:00Z">
              <w:rPr>
                <w:bCs/>
              </w:rPr>
            </w:rPrChange>
          </w:rPr>
          <w:t>delkezik az ott meghatározott időtartamon felüli, az értékelési szempont körében vizsgált többlettapasztalattal</w:t>
        </w:r>
      </w:ins>
      <w:r w:rsidRPr="00DA3C1E">
        <w:rPr>
          <w:b/>
          <w:bCs/>
          <w:rPrChange w:id="8201" w:author="Szerző" w:date="2017-03-03T14:51:00Z">
            <w:rPr>
              <w:bCs/>
            </w:rPr>
          </w:rPrChange>
        </w:rPr>
        <w:t>,</w:t>
      </w:r>
      <w:r w:rsidRPr="006145ED">
        <w:rPr>
          <w:bCs/>
        </w:rPr>
        <w:t xml:space="preserve"> az adott alszempont vonatkozásában az értékelési pon</w:t>
      </w:r>
      <w:r w:rsidRPr="006145ED">
        <w:rPr>
          <w:bCs/>
        </w:rPr>
        <w:t>t</w:t>
      </w:r>
      <w:r w:rsidRPr="006145ED">
        <w:rPr>
          <w:bCs/>
        </w:rPr>
        <w:t>szám 1 pont.</w:t>
      </w:r>
    </w:p>
    <w:p w:rsidR="00045F3A" w:rsidRPr="006145ED" w:rsidRDefault="00045F3A" w:rsidP="00045F3A">
      <w:pPr>
        <w:ind w:left="567"/>
        <w:jc w:val="both"/>
        <w:rPr>
          <w:bCs/>
        </w:rPr>
      </w:pPr>
      <w:r w:rsidRPr="006145ED">
        <w:rPr>
          <w:bCs/>
        </w:rPr>
        <w:t>Ajánlatkérő nyomatékosan felhívja az ajánlattevők figyelmét, hogy a fentiekben hiva</w:t>
      </w:r>
      <w:r w:rsidRPr="006145ED">
        <w:rPr>
          <w:bCs/>
        </w:rPr>
        <w:t>t</w:t>
      </w:r>
      <w:r w:rsidRPr="006145ED">
        <w:rPr>
          <w:bCs/>
        </w:rPr>
        <w:t>kozott esetben a Kbt. 71. § (8) bekezdésének b) pontjában foglalt jogszabályi előírások figyelembe vételével nem rendel el hiánypótlást!</w:t>
      </w:r>
    </w:p>
    <w:p w:rsidR="00045F3A" w:rsidRPr="006145ED" w:rsidRDefault="00045F3A" w:rsidP="00045F3A">
      <w:pPr>
        <w:ind w:left="567"/>
        <w:jc w:val="both"/>
        <w:rPr>
          <w:bCs/>
        </w:rPr>
      </w:pPr>
    </w:p>
    <w:p w:rsidR="00045F3A" w:rsidRPr="006145ED" w:rsidRDefault="00045F3A" w:rsidP="00045F3A">
      <w:pPr>
        <w:ind w:left="567"/>
        <w:jc w:val="both"/>
        <w:rPr>
          <w:bCs/>
        </w:rPr>
      </w:pPr>
      <w:r w:rsidRPr="006145ED">
        <w:rPr>
          <w:bCs/>
        </w:rPr>
        <w:t>Ajánlatkérő a Kbt. 76. § (6) bekezdésének d) pontjában foglalt jogszabályi előírások f</w:t>
      </w:r>
      <w:r w:rsidRPr="006145ED">
        <w:rPr>
          <w:bCs/>
        </w:rPr>
        <w:t>i</w:t>
      </w:r>
      <w:r w:rsidRPr="006145ED">
        <w:rPr>
          <w:bCs/>
        </w:rPr>
        <w:t xml:space="preserve">gyelembe vételével tájékoztatja továbbá az ajánlattevőket, hogy a </w:t>
      </w:r>
      <w:r w:rsidR="003B33F3">
        <w:rPr>
          <w:bCs/>
        </w:rPr>
        <w:t>2. 3. és 4.</w:t>
      </w:r>
      <w:r w:rsidR="003B33F3" w:rsidRPr="006145ED">
        <w:rPr>
          <w:bCs/>
        </w:rPr>
        <w:t xml:space="preserve"> </w:t>
      </w:r>
      <w:r w:rsidRPr="006145ED">
        <w:rPr>
          <w:bCs/>
        </w:rPr>
        <w:t xml:space="preserve">értékelési szempont vonatkozásában a teljesítéshez minimálisan szükséges elvárásokat az ajánlati felhívás III.1.3) pontja M/2 alpontjának </w:t>
      </w:r>
      <w:r w:rsidR="005A6717" w:rsidRPr="006145ED">
        <w:rPr>
          <w:bCs/>
        </w:rPr>
        <w:t xml:space="preserve">a) </w:t>
      </w:r>
      <w:r w:rsidR="003B33F3">
        <w:rPr>
          <w:bCs/>
        </w:rPr>
        <w:t xml:space="preserve">b) és c) </w:t>
      </w:r>
      <w:r w:rsidR="005A6717" w:rsidRPr="006145ED">
        <w:rPr>
          <w:bCs/>
        </w:rPr>
        <w:t>alpontjában</w:t>
      </w:r>
      <w:r w:rsidRPr="006145ED">
        <w:rPr>
          <w:bCs/>
        </w:rPr>
        <w:t xml:space="preserve"> részletezett feltételek (alkalmassági követelmények) képezik, az ezen felül az értékeléskor figyelembe vett t</w:t>
      </w:r>
      <w:r w:rsidRPr="006145ED">
        <w:rPr>
          <w:bCs/>
        </w:rPr>
        <w:t>é</w:t>
      </w:r>
      <w:r w:rsidRPr="006145ED">
        <w:rPr>
          <w:bCs/>
        </w:rPr>
        <w:t>nyezőket pedig a hivatkozott minimumkövetelményektől eltérő ajánlatkérői többleti</w:t>
      </w:r>
      <w:r w:rsidRPr="006145ED">
        <w:rPr>
          <w:bCs/>
        </w:rPr>
        <w:t>n</w:t>
      </w:r>
      <w:r w:rsidRPr="006145ED">
        <w:rPr>
          <w:bCs/>
        </w:rPr>
        <w:t>formációk (előírások) jelentik.</w:t>
      </w:r>
    </w:p>
    <w:p w:rsidR="00045F3A" w:rsidRPr="006145ED" w:rsidRDefault="00045F3A" w:rsidP="00045F3A">
      <w:pPr>
        <w:ind w:left="567"/>
        <w:jc w:val="both"/>
        <w:rPr>
          <w:bCs/>
        </w:rPr>
      </w:pPr>
    </w:p>
    <w:p w:rsidR="00045F3A" w:rsidRPr="002766CA" w:rsidRDefault="00045F3A" w:rsidP="00045F3A">
      <w:pPr>
        <w:ind w:left="567"/>
        <w:jc w:val="both"/>
        <w:rPr>
          <w:bCs/>
        </w:rPr>
      </w:pPr>
      <w:r w:rsidRPr="002766CA">
        <w:rPr>
          <w:bCs/>
        </w:rPr>
        <w:t xml:space="preserve">Ajánlatkérő </w:t>
      </w:r>
      <w:r w:rsidR="003B33F3">
        <w:rPr>
          <w:bCs/>
        </w:rPr>
        <w:t>a 2., 3. és 4.</w:t>
      </w:r>
      <w:r w:rsidRPr="002766CA">
        <w:rPr>
          <w:bCs/>
        </w:rPr>
        <w:t xml:space="preserve"> értékelési szempontban - a 322/2015. (X.30.) Korm. rendelet 24. § (2) bekezdésének b) és c) pontjaiban foglalt jogszabályi előírások figyelembe v</w:t>
      </w:r>
      <w:r w:rsidRPr="002766CA">
        <w:rPr>
          <w:bCs/>
        </w:rPr>
        <w:t>é</w:t>
      </w:r>
      <w:r w:rsidRPr="002766CA">
        <w:rPr>
          <w:bCs/>
        </w:rPr>
        <w:t xml:space="preserve">telével - azt kívánja értékelni, hogy az ajánlattevő a megfelelő minőségű, </w:t>
      </w:r>
      <w:r w:rsidR="00431139" w:rsidRPr="002766CA">
        <w:rPr>
          <w:bCs/>
        </w:rPr>
        <w:t>ajánlatkérői</w:t>
      </w:r>
      <w:r w:rsidRPr="002766CA">
        <w:rPr>
          <w:bCs/>
        </w:rPr>
        <w:t xml:space="preserve"> elvárásoknak leginkább megfelelő</w:t>
      </w:r>
      <w:r w:rsidR="00431139" w:rsidRPr="002766CA">
        <w:rPr>
          <w:bCs/>
        </w:rPr>
        <w:t>,</w:t>
      </w:r>
      <w:r w:rsidRPr="002766CA">
        <w:rPr>
          <w:bCs/>
        </w:rPr>
        <w:t xml:space="preserve"> munkavégzéshez rendelkezik-e olyan, </w:t>
      </w:r>
      <w:r w:rsidR="003B33F3">
        <w:rPr>
          <w:bCs/>
          <w:iCs/>
        </w:rPr>
        <w:t>a 2. réssze</w:t>
      </w:r>
      <w:r w:rsidR="003B33F3">
        <w:rPr>
          <w:bCs/>
          <w:iCs/>
        </w:rPr>
        <w:t>m</w:t>
      </w:r>
      <w:r w:rsidR="003B33F3">
        <w:rPr>
          <w:bCs/>
          <w:iCs/>
        </w:rPr>
        <w:t xml:space="preserve">pontnál </w:t>
      </w:r>
      <w:r w:rsidR="003B33F3" w:rsidRPr="006E37A5">
        <w:rPr>
          <w:bCs/>
          <w:iCs/>
        </w:rPr>
        <w:t>az új építésű, monolit vasbetonvázas szerkezetű épület vagy műtárgy megval</w:t>
      </w:r>
      <w:r w:rsidR="003B33F3" w:rsidRPr="006E37A5">
        <w:rPr>
          <w:bCs/>
          <w:iCs/>
        </w:rPr>
        <w:t>ó</w:t>
      </w:r>
      <w:r w:rsidR="003B33F3" w:rsidRPr="006E37A5">
        <w:rPr>
          <w:bCs/>
          <w:iCs/>
        </w:rPr>
        <w:t>sítására irányuló magasépítési kivitelezési tevékenység</w:t>
      </w:r>
      <w:r w:rsidR="003B33F3">
        <w:rPr>
          <w:bCs/>
          <w:iCs/>
        </w:rPr>
        <w:t xml:space="preserve">, a 3. résszempontnál az </w:t>
      </w:r>
      <w:r w:rsidR="003B33F3" w:rsidRPr="009960F4">
        <w:t>új épít</w:t>
      </w:r>
      <w:r w:rsidR="003B33F3" w:rsidRPr="009960F4">
        <w:t>é</w:t>
      </w:r>
      <w:r w:rsidR="003B33F3" w:rsidRPr="009960F4">
        <w:lastRenderedPageBreak/>
        <w:t>sű, épület vagy műtárgy létrehozására irányuló</w:t>
      </w:r>
      <w:r w:rsidR="003B33F3">
        <w:t>, épületgépészeti</w:t>
      </w:r>
      <w:r w:rsidR="003B33F3" w:rsidRPr="009960F4">
        <w:t xml:space="preserve"> tevékenység</w:t>
      </w:r>
      <w:r w:rsidR="003B33F3">
        <w:t>, a 4. ré</w:t>
      </w:r>
      <w:r w:rsidR="003B33F3">
        <w:t>s</w:t>
      </w:r>
      <w:r w:rsidR="003B33F3">
        <w:t xml:space="preserve">szempontnál az </w:t>
      </w:r>
      <w:r w:rsidR="003B33F3" w:rsidRPr="009960F4">
        <w:t>új építésű, épület vagy műtárgy létrehozására irányuló</w:t>
      </w:r>
      <w:r w:rsidR="003B33F3">
        <w:t>, épületvillamo</w:t>
      </w:r>
      <w:r w:rsidR="003B33F3">
        <w:t>s</w:t>
      </w:r>
      <w:r w:rsidR="003B33F3">
        <w:t>sági</w:t>
      </w:r>
      <w:r w:rsidR="003B33F3" w:rsidRPr="009960F4">
        <w:t xml:space="preserve"> tevékenység</w:t>
      </w:r>
      <w:r w:rsidRPr="002766CA">
        <w:rPr>
          <w:bCs/>
        </w:rPr>
        <w:t xml:space="preserve"> területén szerzett szakmai tapasztalattal bíró szakemberrel, amely j</w:t>
      </w:r>
      <w:r w:rsidRPr="002766CA">
        <w:rPr>
          <w:bCs/>
        </w:rPr>
        <w:t>e</w:t>
      </w:r>
      <w:r w:rsidRPr="002766CA">
        <w:rPr>
          <w:bCs/>
        </w:rPr>
        <w:t>lentős hatással lehet a szerződés teljesítésének színvonalára. Az ajánlatot egy számada</w:t>
      </w:r>
      <w:r w:rsidRPr="002766CA">
        <w:rPr>
          <w:bCs/>
        </w:rPr>
        <w:t>t</w:t>
      </w:r>
      <w:r w:rsidRPr="002766CA">
        <w:rPr>
          <w:bCs/>
        </w:rPr>
        <w:t>tal, egész hónap mértékegységben kifejezve kell megadni.</w:t>
      </w:r>
    </w:p>
    <w:p w:rsidR="00045F3A" w:rsidRPr="002766CA" w:rsidRDefault="00045F3A" w:rsidP="00045F3A">
      <w:pPr>
        <w:ind w:left="567"/>
        <w:jc w:val="both"/>
        <w:rPr>
          <w:bCs/>
        </w:rPr>
      </w:pPr>
    </w:p>
    <w:p w:rsidR="00045F3A" w:rsidRPr="002766CA" w:rsidRDefault="005A6717" w:rsidP="00045F3A">
      <w:pPr>
        <w:ind w:left="567"/>
        <w:jc w:val="both"/>
        <w:rPr>
          <w:bCs/>
        </w:rPr>
      </w:pPr>
      <w:r w:rsidRPr="002766CA">
        <w:rPr>
          <w:bCs/>
        </w:rPr>
        <w:t>Ajánlatkérő a „</w:t>
      </w:r>
      <w:r w:rsidRPr="002766CA">
        <w:t>monolit vasbetonvázas szerkezetű épület vagy műtárgy</w:t>
      </w:r>
      <w:r w:rsidRPr="002766CA">
        <w:rPr>
          <w:bCs/>
        </w:rPr>
        <w:t>” kifejezés alatt az építési-kivitelezési helyszínen készített vasbeton szerkezetekre irányuló építési-szerelési munkákat érti.</w:t>
      </w:r>
    </w:p>
    <w:p w:rsidR="005A6717" w:rsidRPr="002766CA" w:rsidRDefault="005A6717" w:rsidP="00045F3A">
      <w:pPr>
        <w:ind w:left="567"/>
        <w:jc w:val="both"/>
        <w:rPr>
          <w:bCs/>
        </w:rPr>
      </w:pPr>
    </w:p>
    <w:p w:rsidR="00045F3A" w:rsidRPr="002766CA" w:rsidRDefault="00045F3A" w:rsidP="00045F3A">
      <w:pPr>
        <w:ind w:left="567"/>
        <w:jc w:val="both"/>
        <w:rPr>
          <w:bCs/>
        </w:rPr>
      </w:pPr>
      <w:r w:rsidRPr="002766CA">
        <w:rPr>
          <w:bCs/>
        </w:rPr>
        <w:t>Ajánlatkérő a „magasépítési kivitelezési tevékenység” kifejezés alatt az általános épí</w:t>
      </w:r>
      <w:r w:rsidRPr="002766CA">
        <w:rPr>
          <w:bCs/>
        </w:rPr>
        <w:t>t</w:t>
      </w:r>
      <w:r w:rsidRPr="002766CA">
        <w:rPr>
          <w:bCs/>
        </w:rPr>
        <w:t>mények építésére, átalakítására, bővítésére, felújítására, helyreállítására, korszerűsítés</w:t>
      </w:r>
      <w:r w:rsidRPr="002766CA">
        <w:rPr>
          <w:bCs/>
        </w:rPr>
        <w:t>é</w:t>
      </w:r>
      <w:r w:rsidRPr="002766CA">
        <w:rPr>
          <w:bCs/>
        </w:rPr>
        <w:t>re, lebontására, valamint elmozdítására irányuló építési-szerelési munkákat érti.</w:t>
      </w:r>
    </w:p>
    <w:p w:rsidR="00045F3A" w:rsidRPr="002766CA" w:rsidRDefault="00045F3A" w:rsidP="007F215F">
      <w:pPr>
        <w:ind w:left="567"/>
        <w:jc w:val="both"/>
        <w:rPr>
          <w:bCs/>
          <w:u w:val="single"/>
        </w:rPr>
      </w:pPr>
    </w:p>
    <w:p w:rsidR="007F215F" w:rsidRPr="002766CA" w:rsidRDefault="007F215F" w:rsidP="007F215F">
      <w:pPr>
        <w:ind w:left="567"/>
        <w:jc w:val="both"/>
        <w:rPr>
          <w:bCs/>
          <w:u w:val="single"/>
        </w:rPr>
      </w:pPr>
      <w:r w:rsidRPr="002766CA">
        <w:rPr>
          <w:bCs/>
          <w:u w:val="single"/>
        </w:rPr>
        <w:t>Az ajánlatok értékelése a 2.</w:t>
      </w:r>
      <w:r w:rsidR="003B33F3">
        <w:rPr>
          <w:bCs/>
          <w:u w:val="single"/>
        </w:rPr>
        <w:t>, 3. és 4.</w:t>
      </w:r>
      <w:r w:rsidRPr="002766CA">
        <w:rPr>
          <w:bCs/>
          <w:u w:val="single"/>
        </w:rPr>
        <w:t xml:space="preserve"> értékelési szempont vonatkozásában az egyenes arányosítás relatív értékelési módszerével történik, amelynek értelmében a legmagasabb érték a legkedvezőbb.</w:t>
      </w:r>
    </w:p>
    <w:p w:rsidR="007F215F" w:rsidRPr="002766CA" w:rsidRDefault="007F215F" w:rsidP="007F215F">
      <w:pPr>
        <w:ind w:left="567"/>
        <w:jc w:val="both"/>
        <w:rPr>
          <w:bCs/>
          <w:u w:val="single"/>
        </w:rPr>
      </w:pPr>
      <w:r w:rsidRPr="002766CA">
        <w:rPr>
          <w:bCs/>
          <w:u w:val="single"/>
        </w:rPr>
        <w:t>Ajánlatkérő a legkedvezőbb tartalmi elemre a maximális 10 pontot (felső ponthatár) a</w:t>
      </w:r>
      <w:r w:rsidRPr="002766CA">
        <w:rPr>
          <w:bCs/>
          <w:u w:val="single"/>
        </w:rPr>
        <w:t>d</w:t>
      </w:r>
      <w:r w:rsidRPr="002766CA">
        <w:rPr>
          <w:bCs/>
          <w:u w:val="single"/>
        </w:rPr>
        <w:t xml:space="preserve">ja, a többi ajánlat tartalmi elemére pedig a legkedvezőbb tartalmi elemhez viszonyítva arányosan számolja ki a pontszámokat, de minimum 1 pontot ad. </w:t>
      </w:r>
    </w:p>
    <w:p w:rsidR="007F215F" w:rsidRPr="002766CA" w:rsidRDefault="007F215F" w:rsidP="007F215F">
      <w:pPr>
        <w:ind w:left="567"/>
        <w:jc w:val="both"/>
        <w:rPr>
          <w:bCs/>
          <w:u w:val="single"/>
        </w:rPr>
      </w:pPr>
      <w:r w:rsidRPr="002766CA">
        <w:rPr>
          <w:bCs/>
          <w:u w:val="single"/>
        </w:rPr>
        <w:t xml:space="preserve">A </w:t>
      </w:r>
      <w:r w:rsidR="00F3578A" w:rsidRPr="00355ED9">
        <w:rPr>
          <w:bCs/>
          <w:u w:val="single"/>
        </w:rPr>
        <w:t>2</w:t>
      </w:r>
      <w:r w:rsidRPr="00355ED9">
        <w:rPr>
          <w:bCs/>
          <w:u w:val="single"/>
        </w:rPr>
        <w:t>.</w:t>
      </w:r>
      <w:r w:rsidR="003B33F3">
        <w:rPr>
          <w:bCs/>
          <w:u w:val="single"/>
        </w:rPr>
        <w:t>, 3. és 4.</w:t>
      </w:r>
      <w:r w:rsidRPr="002766CA">
        <w:rPr>
          <w:bCs/>
          <w:u w:val="single"/>
        </w:rPr>
        <w:t xml:space="preserve"> értékelési szempont vonatkozásában az ajánlati elem azon legkedvezőbb szintje, amelyre és az annál kedvezőbb vállalásokra ajánlatkérő egyaránt a fentiekben hivatkozott ponthatár felső határával (10 pont) azonos számú pontot ad: 60 hónap.</w:t>
      </w:r>
    </w:p>
    <w:p w:rsidR="007F215F" w:rsidRPr="002766CA" w:rsidRDefault="007F215F" w:rsidP="007F215F">
      <w:pPr>
        <w:ind w:left="567"/>
        <w:jc w:val="both"/>
        <w:rPr>
          <w:bCs/>
          <w:u w:val="single"/>
        </w:rPr>
      </w:pPr>
    </w:p>
    <w:p w:rsidR="002467B5" w:rsidRPr="002766CA" w:rsidRDefault="002467B5" w:rsidP="002467B5">
      <w:pPr>
        <w:ind w:left="567"/>
        <w:jc w:val="both"/>
        <w:rPr>
          <w:bCs/>
        </w:rPr>
      </w:pPr>
      <w:r w:rsidRPr="002766CA">
        <w:rPr>
          <w:bCs/>
        </w:rPr>
        <w:t>A pontozás két tizedesjegy pontossággal történik</w:t>
      </w:r>
      <w:r w:rsidR="002D47FF" w:rsidRPr="002766CA">
        <w:rPr>
          <w:bCs/>
        </w:rPr>
        <w:t>, a kerekítés szabályai szerint</w:t>
      </w:r>
      <w:r w:rsidRPr="002766CA">
        <w:rPr>
          <w:bCs/>
        </w:rPr>
        <w:t>.</w:t>
      </w:r>
    </w:p>
    <w:p w:rsidR="009F50DA" w:rsidRPr="002766CA" w:rsidRDefault="009F50DA" w:rsidP="009F50DA">
      <w:pPr>
        <w:ind w:left="567"/>
        <w:jc w:val="both"/>
        <w:rPr>
          <w:bCs/>
        </w:rPr>
      </w:pPr>
    </w:p>
    <w:p w:rsidR="009F50DA" w:rsidRPr="002766CA" w:rsidRDefault="009F50DA" w:rsidP="009F50DA">
      <w:pPr>
        <w:ind w:left="567"/>
        <w:jc w:val="both"/>
        <w:rPr>
          <w:bCs/>
        </w:rPr>
      </w:pPr>
    </w:p>
    <w:p w:rsidR="002467B5" w:rsidRPr="002766CA" w:rsidRDefault="002467B5" w:rsidP="002467B5">
      <w:pPr>
        <w:ind w:left="567"/>
        <w:jc w:val="both"/>
        <w:rPr>
          <w:bCs/>
        </w:rPr>
      </w:pPr>
    </w:p>
    <w:p w:rsidR="002467B5" w:rsidRPr="00355ED9" w:rsidRDefault="003B33F3" w:rsidP="002467B5">
      <w:pPr>
        <w:ind w:left="567"/>
        <w:jc w:val="both"/>
        <w:rPr>
          <w:bCs/>
          <w:u w:val="single"/>
        </w:rPr>
      </w:pPr>
      <w:r>
        <w:rPr>
          <w:bCs/>
          <w:u w:val="single"/>
        </w:rPr>
        <w:t>5</w:t>
      </w:r>
      <w:r w:rsidR="002467B5" w:rsidRPr="00355ED9">
        <w:rPr>
          <w:bCs/>
          <w:u w:val="single"/>
        </w:rPr>
        <w:t>. Jótállás időtartama (hónap, előny a több):</w:t>
      </w:r>
    </w:p>
    <w:p w:rsidR="002467B5" w:rsidRPr="002766CA" w:rsidRDefault="002467B5" w:rsidP="002467B5">
      <w:pPr>
        <w:ind w:left="567"/>
        <w:jc w:val="both"/>
        <w:rPr>
          <w:bCs/>
        </w:rPr>
      </w:pPr>
      <w:r w:rsidRPr="00355ED9">
        <w:rPr>
          <w:bCs/>
        </w:rPr>
        <w:t>A</w:t>
      </w:r>
      <w:r w:rsidR="003B33F3">
        <w:rPr>
          <w:bCs/>
        </w:rPr>
        <w:t>z</w:t>
      </w:r>
      <w:r w:rsidRPr="00355ED9">
        <w:rPr>
          <w:bCs/>
        </w:rPr>
        <w:t xml:space="preserve"> </w:t>
      </w:r>
      <w:r w:rsidR="003B33F3">
        <w:rPr>
          <w:bCs/>
        </w:rPr>
        <w:t>5</w:t>
      </w:r>
      <w:r w:rsidRPr="00355ED9">
        <w:rPr>
          <w:bCs/>
        </w:rPr>
        <w:t>. értékelési részszempont esetében ajánlatkérő az egyenes arányosítás módszerét alkalmazza</w:t>
      </w:r>
      <w:r w:rsidRPr="002766CA">
        <w:rPr>
          <w:bCs/>
        </w:rPr>
        <w:t xml:space="preserve"> a dokumentációban megadott képlet segítségével, ahol a legmagasabb érték a legkedvezőbb, az ajánlatkérő a legkedvezőbb tartalmi elemre a maximális 10 pontot (felső ponthatár) adja, a többi ajánlat tartalmi elemére pedig a legkedvezőbb tartalmi elemhez viszonyítva arányosan kevesebb, de minimum 1 pontot ad. </w:t>
      </w:r>
    </w:p>
    <w:p w:rsidR="009F50DA" w:rsidRPr="002766CA" w:rsidRDefault="009F50DA" w:rsidP="002467B5">
      <w:pPr>
        <w:ind w:left="567"/>
        <w:jc w:val="both"/>
        <w:rPr>
          <w:bCs/>
        </w:rPr>
      </w:pPr>
    </w:p>
    <w:p w:rsidR="002467B5" w:rsidRPr="002766CA" w:rsidRDefault="002467B5" w:rsidP="002467B5">
      <w:pPr>
        <w:ind w:left="567"/>
        <w:jc w:val="both"/>
        <w:rPr>
          <w:bCs/>
        </w:rPr>
      </w:pPr>
      <w:r w:rsidRPr="002766CA">
        <w:rPr>
          <w:bCs/>
        </w:rPr>
        <w:t xml:space="preserve">A Kbt. 77. § (1) bekezdése alapján ajánlatkérő </w:t>
      </w:r>
      <w:r w:rsidR="007A4DC7" w:rsidRPr="002766CA">
        <w:rPr>
          <w:bCs/>
        </w:rPr>
        <w:t>60</w:t>
      </w:r>
      <w:r w:rsidRPr="002766CA">
        <w:rPr>
          <w:bCs/>
        </w:rPr>
        <w:t xml:space="preserve"> hónapban rögzíti a jótállás legkedv</w:t>
      </w:r>
      <w:r w:rsidRPr="002766CA">
        <w:rPr>
          <w:bCs/>
        </w:rPr>
        <w:t>e</w:t>
      </w:r>
      <w:r w:rsidRPr="002766CA">
        <w:rPr>
          <w:bCs/>
        </w:rPr>
        <w:t xml:space="preserve">zőbb szintjét, </w:t>
      </w:r>
      <w:r w:rsidRPr="002766CA">
        <w:rPr>
          <w:bCs/>
          <w:iCs/>
        </w:rPr>
        <w:t>így ezen megajánlásra és az ennél kedvezőbb megajánlásokra egyaránt az értékelési ponthatár felső határával azonos számú pontot, azaz 10 pontot ad, egyúttal ajánlatkérő a pontszámok kiosztásánál is a maximális értékkel (</w:t>
      </w:r>
      <w:r w:rsidR="007A4DC7" w:rsidRPr="002766CA">
        <w:rPr>
          <w:bCs/>
          <w:iCs/>
        </w:rPr>
        <w:t>60</w:t>
      </w:r>
      <w:r w:rsidRPr="002766CA">
        <w:rPr>
          <w:bCs/>
          <w:iCs/>
        </w:rPr>
        <w:t xml:space="preserve"> hónap) számol, ezen maximális értéket veszi alapul az arányosítás során. Ajánlatkérő a Kbt. 77.§ (1) beke</w:t>
      </w:r>
      <w:r w:rsidRPr="002766CA">
        <w:rPr>
          <w:bCs/>
          <w:iCs/>
        </w:rPr>
        <w:t>z</w:t>
      </w:r>
      <w:r w:rsidRPr="002766CA">
        <w:rPr>
          <w:bCs/>
          <w:iCs/>
        </w:rPr>
        <w:t>dése alapján 12 hónapban rögzíti a</w:t>
      </w:r>
      <w:r w:rsidR="003B33F3">
        <w:rPr>
          <w:bCs/>
          <w:iCs/>
        </w:rPr>
        <w:t>z</w:t>
      </w:r>
      <w:r w:rsidRPr="002766CA">
        <w:rPr>
          <w:bCs/>
          <w:iCs/>
        </w:rPr>
        <w:t xml:space="preserve"> </w:t>
      </w:r>
      <w:r w:rsidR="003B33F3">
        <w:rPr>
          <w:bCs/>
          <w:iCs/>
        </w:rPr>
        <w:t>5</w:t>
      </w:r>
      <w:r w:rsidRPr="002766CA">
        <w:rPr>
          <w:bCs/>
          <w:iCs/>
        </w:rPr>
        <w:t>. részszempontra tehető megajánlások azon le</w:t>
      </w:r>
      <w:r w:rsidRPr="002766CA">
        <w:rPr>
          <w:bCs/>
          <w:iCs/>
        </w:rPr>
        <w:t>g</w:t>
      </w:r>
      <w:r w:rsidRPr="002766CA">
        <w:rPr>
          <w:bCs/>
          <w:iCs/>
        </w:rPr>
        <w:t>kedvezőtlenebb szintjét, amelynél kevesebb jótállási időtartam érvényesen nem ajánlh</w:t>
      </w:r>
      <w:r w:rsidRPr="002766CA">
        <w:rPr>
          <w:bCs/>
          <w:iCs/>
        </w:rPr>
        <w:t>a</w:t>
      </w:r>
      <w:r w:rsidRPr="002766CA">
        <w:rPr>
          <w:bCs/>
          <w:iCs/>
        </w:rPr>
        <w:t>tó meg. Kizárólag egész értékek ajánlhatók meg, a</w:t>
      </w:r>
      <w:r w:rsidRPr="002766CA">
        <w:rPr>
          <w:bCs/>
        </w:rPr>
        <w:t xml:space="preserve"> pontozás két tizedesjegy pontossá</w:t>
      </w:r>
      <w:r w:rsidRPr="002766CA">
        <w:rPr>
          <w:bCs/>
        </w:rPr>
        <w:t>g</w:t>
      </w:r>
      <w:r w:rsidRPr="002766CA">
        <w:rPr>
          <w:bCs/>
        </w:rPr>
        <w:t>gal történik</w:t>
      </w:r>
      <w:r w:rsidR="002D47FF" w:rsidRPr="002766CA">
        <w:rPr>
          <w:bCs/>
        </w:rPr>
        <w:t>, a kerekítés szabályai szerint</w:t>
      </w:r>
      <w:r w:rsidRPr="002766CA">
        <w:rPr>
          <w:bCs/>
        </w:rPr>
        <w:t>.</w:t>
      </w:r>
    </w:p>
    <w:p w:rsidR="0055409A" w:rsidRPr="002766CA" w:rsidRDefault="0055409A" w:rsidP="008412D1">
      <w:pPr>
        <w:ind w:left="567"/>
        <w:jc w:val="both"/>
        <w:rPr>
          <w:bCs/>
        </w:rPr>
      </w:pPr>
    </w:p>
    <w:p w:rsidR="00765440" w:rsidRPr="002766CA" w:rsidRDefault="00765440" w:rsidP="008412D1">
      <w:pPr>
        <w:ind w:left="567"/>
        <w:jc w:val="both"/>
        <w:rPr>
          <w:bCs/>
        </w:rPr>
      </w:pPr>
    </w:p>
    <w:p w:rsidR="00765440" w:rsidRPr="002766CA" w:rsidRDefault="00765440" w:rsidP="008412D1">
      <w:pPr>
        <w:ind w:left="567"/>
        <w:jc w:val="both"/>
        <w:rPr>
          <w:bCs/>
        </w:rPr>
      </w:pPr>
    </w:p>
    <w:p w:rsidR="0055409A" w:rsidRPr="002766CA" w:rsidRDefault="0055409A" w:rsidP="008412D1">
      <w:pPr>
        <w:ind w:left="567"/>
        <w:jc w:val="both"/>
        <w:rPr>
          <w:bCs/>
          <w:u w:val="single"/>
        </w:rPr>
      </w:pPr>
      <w:r w:rsidRPr="002766CA">
        <w:rPr>
          <w:bCs/>
          <w:u w:val="single"/>
        </w:rPr>
        <w:t>Az egyenes arányosítás képlete, amelyet ajánlatkérő jelen közbeszerzési eljárás</w:t>
      </w:r>
      <w:r w:rsidR="0051417F" w:rsidRPr="002766CA">
        <w:rPr>
          <w:bCs/>
          <w:u w:val="single"/>
        </w:rPr>
        <w:t xml:space="preserve"> min</w:t>
      </w:r>
      <w:r w:rsidR="0051417F" w:rsidRPr="002766CA">
        <w:rPr>
          <w:bCs/>
          <w:u w:val="single"/>
        </w:rPr>
        <w:t>d</w:t>
      </w:r>
      <w:r w:rsidR="007A4DC7" w:rsidRPr="002766CA">
        <w:rPr>
          <w:bCs/>
          <w:u w:val="single"/>
        </w:rPr>
        <w:t>kettő</w:t>
      </w:r>
      <w:r w:rsidR="0051417F" w:rsidRPr="002766CA">
        <w:rPr>
          <w:bCs/>
          <w:u w:val="single"/>
        </w:rPr>
        <w:t xml:space="preserve"> részajánlati körében</w:t>
      </w:r>
      <w:r w:rsidRPr="002766CA">
        <w:rPr>
          <w:bCs/>
          <w:u w:val="single"/>
        </w:rPr>
        <w:t xml:space="preserve"> a 2</w:t>
      </w:r>
      <w:r w:rsidR="00406C45" w:rsidRPr="002766CA">
        <w:rPr>
          <w:bCs/>
          <w:u w:val="single"/>
        </w:rPr>
        <w:t>.</w:t>
      </w:r>
      <w:r w:rsidR="003B33F3">
        <w:rPr>
          <w:bCs/>
          <w:u w:val="single"/>
        </w:rPr>
        <w:t>, 3. 4.</w:t>
      </w:r>
      <w:r w:rsidR="00406C45">
        <w:rPr>
          <w:bCs/>
          <w:u w:val="single"/>
        </w:rPr>
        <w:t xml:space="preserve"> és</w:t>
      </w:r>
      <w:r w:rsidR="00406C45" w:rsidRPr="002766CA">
        <w:rPr>
          <w:bCs/>
          <w:u w:val="single"/>
        </w:rPr>
        <w:t xml:space="preserve"> </w:t>
      </w:r>
      <w:r w:rsidR="003B33F3">
        <w:rPr>
          <w:bCs/>
          <w:u w:val="single"/>
        </w:rPr>
        <w:t>5.</w:t>
      </w:r>
      <w:r w:rsidRPr="002766CA">
        <w:rPr>
          <w:bCs/>
          <w:u w:val="single"/>
        </w:rPr>
        <w:t xml:space="preserve"> értékelési részs</w:t>
      </w:r>
      <w:r w:rsidR="002467B5" w:rsidRPr="002766CA">
        <w:rPr>
          <w:bCs/>
          <w:u w:val="single"/>
        </w:rPr>
        <w:t>z</w:t>
      </w:r>
      <w:r w:rsidRPr="002766CA">
        <w:rPr>
          <w:bCs/>
          <w:u w:val="single"/>
        </w:rPr>
        <w:t>empont</w:t>
      </w:r>
      <w:r w:rsidR="0051417F" w:rsidRPr="002766CA">
        <w:rPr>
          <w:bCs/>
          <w:u w:val="single"/>
        </w:rPr>
        <w:t>ok</w:t>
      </w:r>
      <w:r w:rsidRPr="002766CA">
        <w:rPr>
          <w:bCs/>
          <w:u w:val="single"/>
        </w:rPr>
        <w:t xml:space="preserve"> esetében alkalmaz:</w:t>
      </w:r>
    </w:p>
    <w:p w:rsidR="008412D1" w:rsidRPr="002766CA" w:rsidRDefault="008412D1" w:rsidP="008412D1">
      <w:pPr>
        <w:ind w:left="567"/>
        <w:jc w:val="both"/>
        <w:rPr>
          <w:b/>
          <w:bCs/>
        </w:rPr>
      </w:pPr>
    </w:p>
    <w:p w:rsidR="008412D1" w:rsidRPr="002766CA" w:rsidRDefault="008412D1" w:rsidP="008412D1">
      <w:pPr>
        <w:autoSpaceDE w:val="0"/>
        <w:autoSpaceDN w:val="0"/>
        <w:adjustRightInd w:val="0"/>
        <w:ind w:left="567"/>
        <w:jc w:val="both"/>
      </w:pPr>
      <w:r w:rsidRPr="002766CA">
        <w:t>(P-P</w:t>
      </w:r>
      <w:r w:rsidRPr="002766CA">
        <w:rPr>
          <w:vertAlign w:val="subscript"/>
        </w:rPr>
        <w:t>min</w:t>
      </w:r>
      <w:r w:rsidRPr="002766CA">
        <w:t>)/(P</w:t>
      </w:r>
      <w:r w:rsidRPr="002766CA">
        <w:rPr>
          <w:vertAlign w:val="subscript"/>
        </w:rPr>
        <w:t xml:space="preserve">max </w:t>
      </w:r>
      <w:r w:rsidRPr="002766CA">
        <w:t>-P</w:t>
      </w:r>
      <w:r w:rsidRPr="002766CA">
        <w:rPr>
          <w:vertAlign w:val="subscript"/>
        </w:rPr>
        <w:t>min</w:t>
      </w:r>
      <w:r w:rsidRPr="002766CA">
        <w:t>)=A</w:t>
      </w:r>
      <w:r w:rsidRPr="002766CA">
        <w:rPr>
          <w:vertAlign w:val="subscript"/>
        </w:rPr>
        <w:t>vizsgált</w:t>
      </w:r>
      <w:r w:rsidRPr="002766CA">
        <w:t>/A</w:t>
      </w:r>
      <w:r w:rsidRPr="002766CA">
        <w:rPr>
          <w:vertAlign w:val="subscript"/>
        </w:rPr>
        <w:t>legjobb</w:t>
      </w:r>
    </w:p>
    <w:p w:rsidR="008412D1" w:rsidRPr="002766CA" w:rsidRDefault="008412D1" w:rsidP="008412D1">
      <w:pPr>
        <w:autoSpaceDE w:val="0"/>
        <w:autoSpaceDN w:val="0"/>
        <w:adjustRightInd w:val="0"/>
        <w:jc w:val="both"/>
      </w:pPr>
    </w:p>
    <w:p w:rsidR="008412D1" w:rsidRPr="002766CA" w:rsidRDefault="008412D1" w:rsidP="008412D1">
      <w:pPr>
        <w:autoSpaceDE w:val="0"/>
        <w:autoSpaceDN w:val="0"/>
        <w:adjustRightInd w:val="0"/>
        <w:ind w:left="567"/>
        <w:jc w:val="both"/>
      </w:pPr>
      <w:r w:rsidRPr="002766CA">
        <w:t>azaz</w:t>
      </w:r>
    </w:p>
    <w:p w:rsidR="008412D1" w:rsidRPr="002766CA" w:rsidRDefault="008412D1" w:rsidP="008412D1">
      <w:pPr>
        <w:autoSpaceDE w:val="0"/>
        <w:autoSpaceDN w:val="0"/>
        <w:adjustRightInd w:val="0"/>
        <w:jc w:val="both"/>
      </w:pPr>
    </w:p>
    <w:p w:rsidR="008412D1" w:rsidRPr="002766CA" w:rsidRDefault="008412D1" w:rsidP="008412D1">
      <w:pPr>
        <w:autoSpaceDE w:val="0"/>
        <w:autoSpaceDN w:val="0"/>
        <w:adjustRightInd w:val="0"/>
        <w:ind w:left="567"/>
        <w:jc w:val="both"/>
      </w:pPr>
      <w:r w:rsidRPr="002766CA">
        <w:t>P=(A</w:t>
      </w:r>
      <w:r w:rsidRPr="002766CA">
        <w:rPr>
          <w:vertAlign w:val="subscript"/>
        </w:rPr>
        <w:t>vizsgált</w:t>
      </w:r>
      <w:r w:rsidRPr="002766CA">
        <w:t>/A</w:t>
      </w:r>
      <w:r w:rsidRPr="002766CA">
        <w:rPr>
          <w:vertAlign w:val="subscript"/>
        </w:rPr>
        <w:t xml:space="preserve"> legjobb</w:t>
      </w:r>
      <w:r w:rsidRPr="002766CA">
        <w:t>)</w:t>
      </w:r>
      <w:r w:rsidR="00CF677B" w:rsidRPr="002766CA">
        <w:t>*</w:t>
      </w:r>
      <w:r w:rsidRPr="002766CA">
        <w:t>(P</w:t>
      </w:r>
      <w:r w:rsidRPr="002766CA">
        <w:rPr>
          <w:vertAlign w:val="subscript"/>
        </w:rPr>
        <w:t xml:space="preserve">max </w:t>
      </w:r>
      <w:r w:rsidRPr="002766CA">
        <w:t>-P</w:t>
      </w:r>
      <w:r w:rsidRPr="002766CA">
        <w:rPr>
          <w:vertAlign w:val="subscript"/>
        </w:rPr>
        <w:t>min</w:t>
      </w:r>
      <w:r w:rsidRPr="002766CA">
        <w:t>) + P</w:t>
      </w:r>
      <w:r w:rsidRPr="002766CA">
        <w:rPr>
          <w:vertAlign w:val="subscript"/>
        </w:rPr>
        <w:t>min</w:t>
      </w:r>
    </w:p>
    <w:p w:rsidR="008412D1" w:rsidRPr="002766CA" w:rsidRDefault="008412D1" w:rsidP="008412D1">
      <w:pPr>
        <w:autoSpaceDE w:val="0"/>
        <w:autoSpaceDN w:val="0"/>
        <w:adjustRightInd w:val="0"/>
        <w:jc w:val="both"/>
      </w:pPr>
    </w:p>
    <w:p w:rsidR="008412D1" w:rsidRPr="002766CA" w:rsidRDefault="008412D1" w:rsidP="008412D1">
      <w:pPr>
        <w:autoSpaceDE w:val="0"/>
        <w:autoSpaceDN w:val="0"/>
        <w:adjustRightInd w:val="0"/>
        <w:ind w:left="567"/>
      </w:pPr>
      <w:r w:rsidRPr="002766CA">
        <w:t>ahol:</w:t>
      </w:r>
    </w:p>
    <w:p w:rsidR="008412D1" w:rsidRPr="002766CA" w:rsidRDefault="008412D1" w:rsidP="008412D1">
      <w:pPr>
        <w:autoSpaceDE w:val="0"/>
        <w:autoSpaceDN w:val="0"/>
        <w:adjustRightInd w:val="0"/>
      </w:pPr>
    </w:p>
    <w:p w:rsidR="008412D1" w:rsidRPr="002766CA" w:rsidRDefault="008412D1" w:rsidP="008412D1">
      <w:pPr>
        <w:autoSpaceDE w:val="0"/>
        <w:autoSpaceDN w:val="0"/>
        <w:adjustRightInd w:val="0"/>
        <w:ind w:left="567"/>
      </w:pPr>
      <w:r w:rsidRPr="002766CA">
        <w:t>P: a vizsgált ajánlati elem adott szempontra vonatkozó pontszáma</w:t>
      </w:r>
    </w:p>
    <w:p w:rsidR="008412D1" w:rsidRPr="002766CA" w:rsidRDefault="008412D1" w:rsidP="008412D1">
      <w:pPr>
        <w:autoSpaceDE w:val="0"/>
        <w:autoSpaceDN w:val="0"/>
        <w:adjustRightInd w:val="0"/>
        <w:ind w:left="567"/>
      </w:pPr>
      <w:r w:rsidRPr="002766CA">
        <w:t>P</w:t>
      </w:r>
      <w:r w:rsidRPr="002766CA">
        <w:rPr>
          <w:vertAlign w:val="subscript"/>
        </w:rPr>
        <w:t>max</w:t>
      </w:r>
      <w:r w:rsidRPr="002766CA">
        <w:t>: a pontskála felső határa</w:t>
      </w:r>
      <w:r w:rsidR="002467B5" w:rsidRPr="002766CA">
        <w:t xml:space="preserve"> (10 pont)</w:t>
      </w:r>
    </w:p>
    <w:p w:rsidR="008412D1" w:rsidRPr="002766CA" w:rsidRDefault="008412D1" w:rsidP="008412D1">
      <w:pPr>
        <w:autoSpaceDE w:val="0"/>
        <w:autoSpaceDN w:val="0"/>
        <w:adjustRightInd w:val="0"/>
        <w:ind w:left="567"/>
      </w:pPr>
      <w:r w:rsidRPr="002766CA">
        <w:t>P</w:t>
      </w:r>
      <w:r w:rsidRPr="002766CA">
        <w:rPr>
          <w:vertAlign w:val="subscript"/>
        </w:rPr>
        <w:t>min</w:t>
      </w:r>
      <w:r w:rsidRPr="002766CA">
        <w:t>: a pontskála alsó határa</w:t>
      </w:r>
      <w:r w:rsidR="002467B5" w:rsidRPr="002766CA">
        <w:t xml:space="preserve"> (1 pont)</w:t>
      </w:r>
    </w:p>
    <w:p w:rsidR="008412D1" w:rsidRPr="002766CA" w:rsidRDefault="008412D1" w:rsidP="008412D1">
      <w:pPr>
        <w:autoSpaceDE w:val="0"/>
        <w:autoSpaceDN w:val="0"/>
        <w:adjustRightInd w:val="0"/>
        <w:ind w:left="567"/>
      </w:pPr>
      <w:r w:rsidRPr="002766CA">
        <w:t>A</w:t>
      </w:r>
      <w:r w:rsidRPr="002766CA">
        <w:rPr>
          <w:vertAlign w:val="subscript"/>
        </w:rPr>
        <w:t>legjobb</w:t>
      </w:r>
      <w:r w:rsidRPr="002766CA">
        <w:t>: a legelőnyösebb ajánlat tartalmi eleme</w:t>
      </w:r>
    </w:p>
    <w:p w:rsidR="008412D1" w:rsidRPr="002766CA" w:rsidRDefault="008412D1" w:rsidP="008412D1">
      <w:pPr>
        <w:ind w:left="567"/>
        <w:jc w:val="both"/>
      </w:pPr>
      <w:r w:rsidRPr="002766CA">
        <w:t>A</w:t>
      </w:r>
      <w:r w:rsidRPr="002766CA">
        <w:rPr>
          <w:vertAlign w:val="subscript"/>
        </w:rPr>
        <w:t>vizsgált</w:t>
      </w:r>
      <w:r w:rsidRPr="002766CA">
        <w:t>: a vizsgált ajánlat tartalmi eleme</w:t>
      </w:r>
    </w:p>
    <w:p w:rsidR="008412D1" w:rsidRPr="002766CA" w:rsidRDefault="008412D1" w:rsidP="008412D1">
      <w:pPr>
        <w:ind w:left="567"/>
        <w:jc w:val="both"/>
        <w:rPr>
          <w:rFonts w:eastAsia="Calibri"/>
          <w:lang w:eastAsia="en-US"/>
        </w:rPr>
      </w:pPr>
    </w:p>
    <w:p w:rsidR="00A56842" w:rsidRPr="002766CA" w:rsidRDefault="000D7F16" w:rsidP="00671BA5">
      <w:pPr>
        <w:ind w:left="567"/>
        <w:jc w:val="both"/>
      </w:pPr>
      <w:r w:rsidRPr="002766CA">
        <w:t>Ajánlatkérő az ajánlatoknak az értékelési szempontok szerinti tartalmi elemeit az elj</w:t>
      </w:r>
      <w:r w:rsidRPr="002766CA">
        <w:t>á</w:t>
      </w:r>
      <w:r w:rsidRPr="002766CA">
        <w:t>rást megindító felhívásban meghatározott ponthatárok között értékeli az általa meghat</w:t>
      </w:r>
      <w:r w:rsidRPr="002766CA">
        <w:t>á</w:t>
      </w:r>
      <w:r w:rsidRPr="002766CA">
        <w:t>rozott módszerrel, majd az egyes tartalmi elemekre adott értékelési pontszámot megsz</w:t>
      </w:r>
      <w:r w:rsidRPr="002766CA">
        <w:t>o</w:t>
      </w:r>
      <w:r w:rsidRPr="002766CA">
        <w:t>rozza a súlyszámmal, a szorzatokat pedig ajánlatonként összeadja. Az az ajánlat a le</w:t>
      </w:r>
      <w:r w:rsidRPr="002766CA">
        <w:t>g</w:t>
      </w:r>
      <w:r w:rsidRPr="002766CA">
        <w:t>kedvezőbb, amelynek az összpontszáma a legnagyobb.</w:t>
      </w:r>
      <w:r w:rsidR="00364C33" w:rsidRPr="002766CA">
        <w:t xml:space="preserve"> </w:t>
      </w:r>
      <w:r w:rsidR="00A56842" w:rsidRPr="002766CA">
        <w:t>Az eljárás nyertese az az ajánla</w:t>
      </w:r>
      <w:r w:rsidR="00A56842" w:rsidRPr="002766CA">
        <w:t>t</w:t>
      </w:r>
      <w:r w:rsidR="00A56842" w:rsidRPr="002766CA">
        <w:t>tevő, aki az értékelési szempontok szerint a legkedvezőbb ajánlatot tette és ajánlata é</w:t>
      </w:r>
      <w:r w:rsidR="00A56842" w:rsidRPr="002766CA">
        <w:t>r</w:t>
      </w:r>
      <w:r w:rsidR="00A56842" w:rsidRPr="002766CA">
        <w:t>vényes.</w:t>
      </w:r>
    </w:p>
    <w:p w:rsidR="00364C33" w:rsidRPr="002766CA" w:rsidRDefault="00364C33" w:rsidP="00364C33">
      <w:pPr>
        <w:ind w:left="567"/>
        <w:jc w:val="both"/>
        <w:rPr>
          <w:bCs/>
        </w:rPr>
      </w:pPr>
    </w:p>
    <w:p w:rsidR="00364C33" w:rsidRPr="002766CA" w:rsidRDefault="00364C33" w:rsidP="00364C33">
      <w:pPr>
        <w:ind w:left="567"/>
        <w:jc w:val="both"/>
        <w:rPr>
          <w:bCs/>
        </w:rPr>
      </w:pPr>
      <w:r w:rsidRPr="002766CA">
        <w:rPr>
          <w:bCs/>
        </w:rPr>
        <w:t>Ha több ajánlat ér el azonos legmagasabb összpontszámot, akkor</w:t>
      </w:r>
      <w:r w:rsidR="006A6CC2">
        <w:rPr>
          <w:bCs/>
        </w:rPr>
        <w:t xml:space="preserve"> mindkettő</w:t>
      </w:r>
      <w:r w:rsidR="00A07037" w:rsidRPr="002766CA">
        <w:rPr>
          <w:bCs/>
        </w:rPr>
        <w:t xml:space="preserve"> részajánlati kör vonatkozásában</w:t>
      </w:r>
      <w:r w:rsidRPr="002766CA">
        <w:rPr>
          <w:bCs/>
        </w:rPr>
        <w:t xml:space="preserve"> az eljárás nyertese az az ajánlat, amely alacsonyabb egyösszegű nettó ajánlati árat tartalmaz; azonos egyösszegű nettó ajánlati ár esetében pedig az az ajánlat, amely</w:t>
      </w:r>
      <w:r w:rsidR="00A07037" w:rsidRPr="002766CA">
        <w:rPr>
          <w:bCs/>
        </w:rPr>
        <w:t xml:space="preserve"> </w:t>
      </w:r>
      <w:r w:rsidR="007A4DC7" w:rsidRPr="002766CA">
        <w:rPr>
          <w:bCs/>
        </w:rPr>
        <w:t xml:space="preserve">a </w:t>
      </w:r>
      <w:r w:rsidR="00A07037" w:rsidRPr="002766CA">
        <w:rPr>
          <w:bCs/>
        </w:rPr>
        <w:t>„</w:t>
      </w:r>
      <w:r w:rsidR="007F215F" w:rsidRPr="002766CA">
        <w:rPr>
          <w:bCs/>
        </w:rPr>
        <w:t>Jótállás időtartama</w:t>
      </w:r>
      <w:r w:rsidR="00A07037" w:rsidRPr="002766CA">
        <w:rPr>
          <w:bCs/>
        </w:rPr>
        <w:t xml:space="preserve"> (</w:t>
      </w:r>
      <w:r w:rsidR="007F215F" w:rsidRPr="002766CA">
        <w:rPr>
          <w:bCs/>
        </w:rPr>
        <w:t>hónap</w:t>
      </w:r>
      <w:r w:rsidR="00A07037" w:rsidRPr="002766CA">
        <w:rPr>
          <w:bCs/>
        </w:rPr>
        <w:t>, előny a több</w:t>
      </w:r>
      <w:r w:rsidR="00CD57B1" w:rsidRPr="002766CA">
        <w:rPr>
          <w:bCs/>
        </w:rPr>
        <w:t>)”</w:t>
      </w:r>
      <w:r w:rsidRPr="002766CA">
        <w:rPr>
          <w:bCs/>
        </w:rPr>
        <w:t xml:space="preserve"> részszempontra nagyobb é</w:t>
      </w:r>
      <w:r w:rsidRPr="002766CA">
        <w:rPr>
          <w:bCs/>
        </w:rPr>
        <w:t>r</w:t>
      </w:r>
      <w:r w:rsidRPr="002766CA">
        <w:rPr>
          <w:bCs/>
        </w:rPr>
        <w:t>tékelési pontszámot kapott</w:t>
      </w:r>
      <w:r w:rsidR="00CD57B1" w:rsidRPr="002766CA">
        <w:rPr>
          <w:bCs/>
        </w:rPr>
        <w:t xml:space="preserve"> az adott részajánlati körben.</w:t>
      </w:r>
      <w:r w:rsidRPr="002766CA">
        <w:rPr>
          <w:bCs/>
        </w:rPr>
        <w:t xml:space="preserve"> </w:t>
      </w:r>
    </w:p>
    <w:p w:rsidR="00364C33" w:rsidRPr="002766CA" w:rsidRDefault="00364C33" w:rsidP="00364C33">
      <w:pPr>
        <w:ind w:left="567"/>
        <w:jc w:val="both"/>
        <w:rPr>
          <w:bCs/>
        </w:rPr>
      </w:pPr>
    </w:p>
    <w:p w:rsidR="00364C33" w:rsidRPr="006145ED" w:rsidRDefault="00364C33" w:rsidP="00364C33">
      <w:pPr>
        <w:ind w:left="567"/>
        <w:jc w:val="both"/>
        <w:rPr>
          <w:bCs/>
        </w:rPr>
      </w:pPr>
      <w:r w:rsidRPr="002766CA">
        <w:rPr>
          <w:bCs/>
        </w:rPr>
        <w:t>Amennyiben az előbbiek alapján a nyertes ajánlat nem választható ki, akkor arról ajá</w:t>
      </w:r>
      <w:r w:rsidRPr="002766CA">
        <w:rPr>
          <w:bCs/>
        </w:rPr>
        <w:t>n</w:t>
      </w:r>
      <w:r w:rsidRPr="002766CA">
        <w:rPr>
          <w:bCs/>
        </w:rPr>
        <w:t>latkérő közjegyző jelenlétében megtartott, az azonos legmagasabb összpontszámot elérő ajánlatok közötti - közjegyző jelenlétében tartott - sorsolással dönt.</w:t>
      </w:r>
    </w:p>
    <w:p w:rsidR="00364C33" w:rsidRPr="006145ED" w:rsidRDefault="00364C33" w:rsidP="00671BA5">
      <w:pPr>
        <w:ind w:left="567"/>
        <w:jc w:val="both"/>
      </w:pPr>
    </w:p>
    <w:p w:rsidR="00A56842" w:rsidRPr="006145ED" w:rsidRDefault="00A56842" w:rsidP="00785471">
      <w:pPr>
        <w:numPr>
          <w:ilvl w:val="0"/>
          <w:numId w:val="15"/>
        </w:numPr>
        <w:ind w:left="540" w:hanging="540"/>
        <w:jc w:val="both"/>
        <w:rPr>
          <w:b/>
          <w:bCs/>
        </w:rPr>
      </w:pPr>
      <w:r w:rsidRPr="006145ED">
        <w:rPr>
          <w:b/>
          <w:bCs/>
        </w:rPr>
        <w:t>Az eljárás eredménye</w:t>
      </w:r>
    </w:p>
    <w:p w:rsidR="00A56842" w:rsidRPr="006145ED" w:rsidRDefault="00A56842" w:rsidP="00671BA5">
      <w:pPr>
        <w:jc w:val="both"/>
      </w:pPr>
    </w:p>
    <w:p w:rsidR="00A56842" w:rsidRPr="006145ED" w:rsidRDefault="00A56842" w:rsidP="00671BA5">
      <w:pPr>
        <w:ind w:left="567"/>
        <w:jc w:val="both"/>
      </w:pPr>
      <w:r w:rsidRPr="006145ED">
        <w:t>A Kbt. 75. § (1) bekezdése értelmében eredménytelen az eljárás, ha</w:t>
      </w:r>
    </w:p>
    <w:p w:rsidR="00A56842" w:rsidRPr="006145ED" w:rsidRDefault="00A56842" w:rsidP="00577C3C">
      <w:pPr>
        <w:autoSpaceDE w:val="0"/>
        <w:autoSpaceDN w:val="0"/>
        <w:adjustRightInd w:val="0"/>
        <w:spacing w:after="13"/>
        <w:ind w:left="567"/>
        <w:jc w:val="both"/>
      </w:pPr>
      <w:bookmarkStart w:id="8202" w:name="pr613"/>
      <w:bookmarkEnd w:id="8202"/>
      <w:r w:rsidRPr="006145ED">
        <w:t>a) nem nyújtottak be ajánlatot;</w:t>
      </w:r>
    </w:p>
    <w:p w:rsidR="00A56842" w:rsidRPr="006145ED" w:rsidRDefault="00A56842" w:rsidP="00577C3C">
      <w:pPr>
        <w:autoSpaceDE w:val="0"/>
        <w:autoSpaceDN w:val="0"/>
        <w:adjustRightInd w:val="0"/>
        <w:spacing w:after="13"/>
        <w:ind w:left="567"/>
        <w:jc w:val="both"/>
      </w:pPr>
      <w:r w:rsidRPr="006145ED">
        <w:t>b) kizárólag érvénytelen ajánlatot nyújtottak be;</w:t>
      </w:r>
    </w:p>
    <w:p w:rsidR="00A56842" w:rsidRPr="006145ED" w:rsidRDefault="00A56842" w:rsidP="00577C3C">
      <w:pPr>
        <w:autoSpaceDE w:val="0"/>
        <w:autoSpaceDN w:val="0"/>
        <w:adjustRightInd w:val="0"/>
        <w:ind w:left="567"/>
        <w:jc w:val="both"/>
      </w:pPr>
      <w:r w:rsidRPr="006145ED">
        <w:t>c) az eljárásban benyújtott minden ajánlat tekintetében lejárt az ajánlati kötöttség és egyetlen ajánlattevő sem tartja fenn ajánlatát.</w:t>
      </w:r>
    </w:p>
    <w:p w:rsidR="00A56842" w:rsidRPr="006145ED" w:rsidRDefault="00A56842" w:rsidP="00A3362D">
      <w:pPr>
        <w:autoSpaceDE w:val="0"/>
        <w:autoSpaceDN w:val="0"/>
        <w:adjustRightInd w:val="0"/>
        <w:jc w:val="both"/>
      </w:pPr>
    </w:p>
    <w:p w:rsidR="00A56842" w:rsidRPr="006145ED" w:rsidRDefault="00A56842" w:rsidP="00577C3C">
      <w:pPr>
        <w:autoSpaceDE w:val="0"/>
        <w:autoSpaceDN w:val="0"/>
        <w:adjustRightInd w:val="0"/>
        <w:ind w:left="567"/>
        <w:jc w:val="both"/>
      </w:pPr>
      <w:r w:rsidRPr="006145ED">
        <w:t>A Kbt. 75. § (2) bekezdése értelmében az ajánlatkérő eredménytelenné nyilváníthatja az eljárást, ha</w:t>
      </w:r>
    </w:p>
    <w:p w:rsidR="00A56842" w:rsidRPr="006145ED" w:rsidRDefault="00A56842" w:rsidP="00577C3C">
      <w:pPr>
        <w:autoSpaceDE w:val="0"/>
        <w:autoSpaceDN w:val="0"/>
        <w:adjustRightInd w:val="0"/>
        <w:spacing w:after="13"/>
        <w:ind w:left="567"/>
        <w:jc w:val="both"/>
      </w:pPr>
      <w:r w:rsidRPr="006145ED">
        <w:t>a) a szerződés megkötésére vagy teljesítésére képtelenné vált vagy a szerződéstől való elállásnak vagy a szerződés felmondásának lenne helye [53. § (4)-(6) bekezdés];</w:t>
      </w:r>
    </w:p>
    <w:p w:rsidR="00A56842" w:rsidRPr="006145ED" w:rsidRDefault="00A56842" w:rsidP="00577C3C">
      <w:pPr>
        <w:autoSpaceDE w:val="0"/>
        <w:autoSpaceDN w:val="0"/>
        <w:adjustRightInd w:val="0"/>
        <w:spacing w:after="13"/>
        <w:ind w:left="567"/>
        <w:jc w:val="both"/>
      </w:pPr>
      <w:r w:rsidRPr="006145ED">
        <w:t>b) a - Kbt. 75. § (4) bekezdésben foglaltak szerint igazolható - rendelkezésére álló any</w:t>
      </w:r>
      <w:r w:rsidRPr="006145ED">
        <w:t>a</w:t>
      </w:r>
      <w:r w:rsidRPr="006145ED">
        <w:t>gi fedezet összege nem elegendő a szerződés megkötéséhez az értékelés alapján legke</w:t>
      </w:r>
      <w:r w:rsidRPr="006145ED">
        <w:t>d</w:t>
      </w:r>
      <w:r w:rsidRPr="006145ED">
        <w:t>vezőbb ajánlatot tett ajánlattevővel;</w:t>
      </w:r>
    </w:p>
    <w:p w:rsidR="00A56842" w:rsidRPr="006145ED" w:rsidRDefault="00A56842" w:rsidP="00577C3C">
      <w:pPr>
        <w:autoSpaceDE w:val="0"/>
        <w:autoSpaceDN w:val="0"/>
        <w:adjustRightInd w:val="0"/>
        <w:spacing w:after="13"/>
        <w:ind w:left="567"/>
        <w:jc w:val="both"/>
      </w:pPr>
      <w:r w:rsidRPr="006145ED">
        <w:t>c) valamelyik ajánlattevő az eljárás tisztaságát vagy a többi ajánlattevő, illetve érdekeit súlyosan sértő cselekményt követ el;</w:t>
      </w:r>
    </w:p>
    <w:p w:rsidR="00A56842" w:rsidRDefault="00A56842" w:rsidP="00577C3C">
      <w:pPr>
        <w:autoSpaceDE w:val="0"/>
        <w:autoSpaceDN w:val="0"/>
        <w:adjustRightInd w:val="0"/>
        <w:ind w:left="567"/>
        <w:jc w:val="both"/>
      </w:pPr>
      <w:r w:rsidRPr="006145ED">
        <w:t>d) a Közbeszerzési Döntőbizottság megsemmisíti az ajánlatkérő valamely döntését, és az ajánlatkérő új közbeszerzési eljárás lefolytatását határozza el vagy eláll az eljárás l</w:t>
      </w:r>
      <w:r w:rsidRPr="006145ED">
        <w:t>e</w:t>
      </w:r>
      <w:r w:rsidRPr="006145ED">
        <w:t xml:space="preserve">folytatásának szándékától, az ajánlatkérő azonban nem nyilváníthatja eredménytelennek </w:t>
      </w:r>
      <w:r w:rsidRPr="006145ED">
        <w:lastRenderedPageBreak/>
        <w:t>az eljárást akkor, ha a jogszerűtlen eljárást lezáró döntés megsemmisítését követően jogszerű döntés meghozatalával az eljárás jogszerűsége helyreállítható.</w:t>
      </w:r>
    </w:p>
    <w:p w:rsidR="00E76391" w:rsidRPr="00E76391" w:rsidRDefault="00E76391" w:rsidP="00E76391">
      <w:pPr>
        <w:autoSpaceDE w:val="0"/>
        <w:autoSpaceDN w:val="0"/>
        <w:adjustRightInd w:val="0"/>
        <w:ind w:left="567"/>
        <w:jc w:val="both"/>
      </w:pPr>
      <w:r w:rsidRPr="00E76391">
        <w:rPr>
          <w:i/>
          <w:iCs/>
        </w:rPr>
        <w:t>e)</w:t>
      </w:r>
      <w:r w:rsidRPr="00E76391">
        <w:t xml:space="preserve"> a hirdetmény nélküli tárgyalásos eljárás kivételével - egy szakaszból álló eljárásban vagy több szakaszból álló eljárás ajánlattételi (párbeszéd) szakaszában nem nyújtottak be az ajánlattételi határidőben legalább két ajánlatot (megoldási javaslatot), vagy több szakaszból álló eljárás részvételi szakaszában a részvételi határidőben legalább két rés</w:t>
      </w:r>
      <w:r w:rsidRPr="00E76391">
        <w:t>z</w:t>
      </w:r>
      <w:r w:rsidRPr="00E76391">
        <w:t>vételi jelentkezést;</w:t>
      </w:r>
    </w:p>
    <w:p w:rsidR="00E76391" w:rsidRPr="00E76391" w:rsidRDefault="00E76391" w:rsidP="00E76391">
      <w:pPr>
        <w:autoSpaceDE w:val="0"/>
        <w:autoSpaceDN w:val="0"/>
        <w:adjustRightInd w:val="0"/>
        <w:ind w:left="567"/>
        <w:jc w:val="both"/>
      </w:pPr>
      <w:r w:rsidRPr="00E76391">
        <w:rPr>
          <w:i/>
          <w:iCs/>
        </w:rPr>
        <w:t>f)</w:t>
      </w:r>
      <w:r>
        <w:rPr>
          <w:b/>
          <w:bCs/>
          <w:i/>
          <w:iCs/>
          <w:vertAlign w:val="superscript"/>
        </w:rPr>
        <w:t xml:space="preserve"> </w:t>
      </w:r>
      <w:r w:rsidRPr="00E76391">
        <w:t>a közbeszerzéshez támogatást nyújtó vagy a közbeszerzések jogszabályban előírt f</w:t>
      </w:r>
      <w:r w:rsidRPr="00E76391">
        <w:t>o</w:t>
      </w:r>
      <w:r w:rsidRPr="00E76391">
        <w:t>lyamatba épített ellenőrzését végző szerv megállapítása szerint súlyos jogsértés történt, és a közbeszerzési eljárás szabályai szerint ajánlatkérőnek már nincs lehetősége az elj</w:t>
      </w:r>
      <w:r w:rsidRPr="00E76391">
        <w:t>á</w:t>
      </w:r>
      <w:r w:rsidRPr="00E76391">
        <w:t>rás jogszerűségét helyreállítani.</w:t>
      </w:r>
    </w:p>
    <w:p w:rsidR="00E76391" w:rsidRPr="006145ED" w:rsidRDefault="00E76391" w:rsidP="00577C3C">
      <w:pPr>
        <w:autoSpaceDE w:val="0"/>
        <w:autoSpaceDN w:val="0"/>
        <w:adjustRightInd w:val="0"/>
        <w:ind w:left="567"/>
        <w:jc w:val="both"/>
      </w:pPr>
    </w:p>
    <w:p w:rsidR="00A56842" w:rsidRPr="006145ED" w:rsidRDefault="00A56842" w:rsidP="00A3362D">
      <w:pPr>
        <w:autoSpaceDE w:val="0"/>
        <w:autoSpaceDN w:val="0"/>
        <w:adjustRightInd w:val="0"/>
        <w:jc w:val="both"/>
      </w:pPr>
    </w:p>
    <w:p w:rsidR="00A56842" w:rsidRPr="006145ED" w:rsidRDefault="00A56842" w:rsidP="00577C3C">
      <w:pPr>
        <w:ind w:left="567"/>
        <w:jc w:val="both"/>
      </w:pPr>
      <w:r w:rsidRPr="006145ED">
        <w:t>A Kbt. 75. § (3) bekezdése értelmében ha a Kbt. 75. § (2) bekezdés a) pontjában foglalt eredménytelenségi eset oka a teljesítéshez eredetileg rendelkezésre álló anyagi fedezet egészben vagy részben történő elvonása, az ajánlatkérő köteles tájékoztatást adni a re</w:t>
      </w:r>
      <w:r w:rsidRPr="006145ED">
        <w:t>n</w:t>
      </w:r>
      <w:r w:rsidRPr="006145ED">
        <w:t>delkezésre állt anyagi fedezet összegéről, valamint arról, hogy az mely szervezet dönt</w:t>
      </w:r>
      <w:r w:rsidRPr="006145ED">
        <w:t>é</w:t>
      </w:r>
      <w:r w:rsidRPr="006145ED">
        <w:t>sével, mikor és milyen okból került elvonásra, átcsoportosításra.</w:t>
      </w:r>
    </w:p>
    <w:p w:rsidR="00A56842" w:rsidRPr="006145ED" w:rsidRDefault="00A56842" w:rsidP="00A3362D">
      <w:pPr>
        <w:jc w:val="both"/>
      </w:pPr>
    </w:p>
    <w:p w:rsidR="00A56842" w:rsidRPr="006145ED" w:rsidRDefault="00A56842" w:rsidP="00785471">
      <w:pPr>
        <w:numPr>
          <w:ilvl w:val="0"/>
          <w:numId w:val="15"/>
        </w:numPr>
        <w:ind w:left="540" w:hanging="540"/>
        <w:jc w:val="both"/>
        <w:rPr>
          <w:b/>
          <w:bCs/>
        </w:rPr>
      </w:pPr>
      <w:bookmarkStart w:id="8203" w:name="_Toc325030155"/>
      <w:r w:rsidRPr="006145ED">
        <w:rPr>
          <w:b/>
          <w:bCs/>
        </w:rPr>
        <w:t>Tájékoztatás az ajánlatkérő döntéseiről és a döntés közzététele</w:t>
      </w:r>
      <w:bookmarkEnd w:id="8203"/>
    </w:p>
    <w:p w:rsidR="00A56842" w:rsidRPr="006145ED" w:rsidRDefault="00A56842" w:rsidP="00A52558">
      <w:pPr>
        <w:jc w:val="both"/>
      </w:pPr>
    </w:p>
    <w:p w:rsidR="00A56842" w:rsidRPr="006145ED" w:rsidRDefault="00A56842" w:rsidP="00A52558">
      <w:pPr>
        <w:ind w:left="567"/>
        <w:jc w:val="both"/>
      </w:pPr>
      <w:r w:rsidRPr="006145ED">
        <w:t>Az ajánlatkérő az ajánlatokat a lehető legrövidebb időn belül köteles elbírálni. Az ajá</w:t>
      </w:r>
      <w:r w:rsidRPr="006145ED">
        <w:t>n</w:t>
      </w:r>
      <w:r w:rsidRPr="006145ED">
        <w:t>latkérő a Kbt. 69. §-tól eltérően az ajánlatok bírálata és értékelése nélkül meghozhatja az eljárás eredménytelenségéről szóló döntést, ha az adott eljárásban végleges árajánla</w:t>
      </w:r>
      <w:r w:rsidRPr="006145ED">
        <w:t>t</w:t>
      </w:r>
      <w:r w:rsidRPr="006145ED">
        <w:t>ok mindegyike meghaladja a - Kbt. 75. § (4) bekezdésének megfelelően igazolt - re</w:t>
      </w:r>
      <w:r w:rsidRPr="006145ED">
        <w:t>n</w:t>
      </w:r>
      <w:r w:rsidRPr="006145ED">
        <w:t>delkezésre álló anyagi fedezet összegét. Ha az ajánlatkérő nem végzi el az ajánlatok b</w:t>
      </w:r>
      <w:r w:rsidRPr="006145ED">
        <w:t>í</w:t>
      </w:r>
      <w:r w:rsidRPr="006145ED">
        <w:t>rálatát, az eredménytelen eljárásra tekintettel az ajánlatkérő nem élhet a hirdetmény né</w:t>
      </w:r>
      <w:r w:rsidRPr="006145ED">
        <w:t>l</w:t>
      </w:r>
      <w:r w:rsidRPr="006145ED">
        <w:t>küli tárgyalásos eljárás indításának lehetőségével a Kbt. 98. § (2) bekezdés a) pontja szerint</w:t>
      </w:r>
      <w:r w:rsidRPr="00DA3C1E">
        <w:rPr>
          <w:b/>
          <w:rPrChange w:id="8204" w:author="Szerző" w:date="2017-03-03T14:51:00Z">
            <w:rPr/>
          </w:rPrChange>
        </w:rPr>
        <w:t>.</w:t>
      </w:r>
      <w:ins w:id="8205" w:author="Szerző" w:date="2017-02-20T07:58:00Z">
        <w:r w:rsidR="00A44A2E" w:rsidRPr="00DA3C1E">
          <w:rPr>
            <w:b/>
            <w:rPrChange w:id="8206" w:author="Szerző" w:date="2017-03-03T14:51:00Z">
              <w:rPr/>
            </w:rPrChange>
          </w:rPr>
          <w:t xml:space="preserve"> Az ajánlatkérő a 69. §-tól eltérően az ajánlatok bírálata és értékelése nélkül meghozhatja az eljárás eredménytelenségéről szóló döntést akkor is, ha az eljárás ere</w:t>
        </w:r>
        <w:r w:rsidR="00A44A2E" w:rsidRPr="00DA3C1E">
          <w:rPr>
            <w:b/>
            <w:rPrChange w:id="8207" w:author="Szerző" w:date="2017-03-03T14:51:00Z">
              <w:rPr/>
            </w:rPrChange>
          </w:rPr>
          <w:t>d</w:t>
        </w:r>
        <w:r w:rsidR="00A44A2E" w:rsidRPr="00DA3C1E">
          <w:rPr>
            <w:b/>
            <w:rPrChange w:id="8208" w:author="Szerző" w:date="2017-03-03T14:51:00Z">
              <w:rPr/>
            </w:rPrChange>
          </w:rPr>
          <w:t>ménytelensége a 75. § (2) bekezdés </w:t>
        </w:r>
        <w:r w:rsidR="00A44A2E" w:rsidRPr="00DA3C1E">
          <w:rPr>
            <w:b/>
            <w:i/>
            <w:iCs/>
            <w:rPrChange w:id="8209" w:author="Szerző" w:date="2017-03-03T14:51:00Z">
              <w:rPr>
                <w:i/>
                <w:iCs/>
              </w:rPr>
            </w:rPrChange>
          </w:rPr>
          <w:t>e) </w:t>
        </w:r>
        <w:r w:rsidR="00A44A2E" w:rsidRPr="00DA3C1E">
          <w:rPr>
            <w:b/>
            <w:rPrChange w:id="8210" w:author="Szerző" w:date="2017-03-03T14:51:00Z">
              <w:rPr/>
            </w:rPrChange>
          </w:rPr>
          <w:t>pontján alapul.</w:t>
        </w:r>
      </w:ins>
    </w:p>
    <w:p w:rsidR="00A56842" w:rsidRPr="006145ED" w:rsidRDefault="00A56842" w:rsidP="00A52558">
      <w:pPr>
        <w:jc w:val="both"/>
      </w:pPr>
    </w:p>
    <w:p w:rsidR="00A56842" w:rsidRPr="006145ED" w:rsidRDefault="00A56842" w:rsidP="00A52558">
      <w:pPr>
        <w:autoSpaceDE w:val="0"/>
        <w:autoSpaceDN w:val="0"/>
        <w:adjustRightInd w:val="0"/>
        <w:ind w:left="567"/>
        <w:jc w:val="both"/>
      </w:pPr>
      <w:r w:rsidRPr="006145ED">
        <w:t>Ha az ajánlatkérő az elbírálást nem tudja olyan időtartam alatt elvégezni, hogy az ajá</w:t>
      </w:r>
      <w:r w:rsidRPr="006145ED">
        <w:t>n</w:t>
      </w:r>
      <w:r w:rsidRPr="006145ED">
        <w:t>lattevőknek az eljárást lezáró döntésről való értesítésére az ajánlati kötöttség fennállása alatt sor kerüljön, felkérheti az ajánlattevőket ajánlataiknak meghatározott időpontig tö</w:t>
      </w:r>
      <w:r w:rsidRPr="006145ED">
        <w:t>r</w:t>
      </w:r>
      <w:r w:rsidRPr="006145ED">
        <w:t>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w:t>
      </w:r>
      <w:r w:rsidRPr="006145ED">
        <w:t>e</w:t>
      </w:r>
      <w:r w:rsidRPr="006145ED">
        <w:t>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rsidR="00A56842" w:rsidRPr="006145ED" w:rsidRDefault="00A56842" w:rsidP="00A52558">
      <w:pPr>
        <w:jc w:val="both"/>
      </w:pPr>
    </w:p>
    <w:p w:rsidR="00A56842" w:rsidRPr="006145ED" w:rsidRDefault="00A56842" w:rsidP="00A52558">
      <w:pPr>
        <w:autoSpaceDE w:val="0"/>
        <w:autoSpaceDN w:val="0"/>
        <w:adjustRightInd w:val="0"/>
        <w:ind w:left="567"/>
        <w:jc w:val="both"/>
      </w:pPr>
      <w:r w:rsidRPr="006145ED">
        <w:t>Az ajánlatkérő köteles az ajánlattevőt írásban tájékoztatni az eljárás eredményéről, az eljárás eredménytelenségéről, az ajánlattevő ajánlatának érvénytelenné nyilvánításáról, valamely gazdasági szereplő kizárásáról. valamint ezek részletes indokáról. az erről h</w:t>
      </w:r>
      <w:r w:rsidRPr="006145ED">
        <w:t>o</w:t>
      </w:r>
      <w:r w:rsidRPr="006145ED">
        <w:t>zott döntést követően a lehető leghamarabb, de legkésőbb három munkanapon belül.</w:t>
      </w:r>
    </w:p>
    <w:p w:rsidR="00A56842" w:rsidRPr="006145ED" w:rsidRDefault="00A56842" w:rsidP="00A52558">
      <w:pPr>
        <w:autoSpaceDE w:val="0"/>
        <w:autoSpaceDN w:val="0"/>
        <w:adjustRightInd w:val="0"/>
        <w:jc w:val="both"/>
      </w:pPr>
    </w:p>
    <w:p w:rsidR="00A56842" w:rsidRPr="006145ED" w:rsidRDefault="00A56842" w:rsidP="00A52558">
      <w:pPr>
        <w:ind w:left="567"/>
        <w:jc w:val="both"/>
      </w:pPr>
      <w:r w:rsidRPr="006145ED">
        <w:t>Az ajánlatkérő az ajánlatok elbírálásának befejezésekor külön jogszabályban meghat</w:t>
      </w:r>
      <w:r w:rsidRPr="006145ED">
        <w:t>á</w:t>
      </w:r>
      <w:r w:rsidRPr="006145ED">
        <w:t xml:space="preserve">rozott minta szerint írásbeli összegezést köteles készíteni az ajánlatokról. Az ajánlatkérő az ajánlatok elbírálásának befejezésekor a Kbt 79. § (1) bekezdés szerinti tájékoztatást </w:t>
      </w:r>
      <w:r w:rsidRPr="006145ED">
        <w:lastRenderedPageBreak/>
        <w:t>az írásbeli összegezésnek minden ajánlattevő egyidejűleg, telefaxon vagy elektronikus úton történő megküldésével teljesíti.</w:t>
      </w:r>
    </w:p>
    <w:p w:rsidR="00A56842" w:rsidRPr="006145ED" w:rsidRDefault="00A56842" w:rsidP="00A52558">
      <w:pPr>
        <w:jc w:val="both"/>
      </w:pPr>
    </w:p>
    <w:p w:rsidR="00A56842" w:rsidRPr="006145ED" w:rsidRDefault="00A56842" w:rsidP="00A52558">
      <w:pPr>
        <w:ind w:left="567"/>
        <w:jc w:val="both"/>
      </w:pPr>
      <w:r w:rsidRPr="006145ED">
        <w:t>Az ajánlatkérő az érvényes ajánlatot tevő ajánlattevő kérésére az eljárás eredményének megküldését követően köteles külön tájékoztatást adni a nyertes ajánlat jellemzőiről és az általa tett ajánlathoz viszonyított előnyeiről a kérés kézhezvételétől számított öt munkanapon belül, figyelembe véve a nyertes ajánlattevő üzleti titokhoz fűződő érdek</w:t>
      </w:r>
      <w:r w:rsidRPr="006145ED">
        <w:t>e</w:t>
      </w:r>
      <w:r w:rsidRPr="006145ED">
        <w:t>it is.</w:t>
      </w:r>
    </w:p>
    <w:p w:rsidR="00A56842" w:rsidRPr="006145ED" w:rsidRDefault="00A56842" w:rsidP="00A52558">
      <w:pPr>
        <w:jc w:val="both"/>
      </w:pPr>
    </w:p>
    <w:p w:rsidR="00A56842" w:rsidRPr="006145ED" w:rsidRDefault="00A56842" w:rsidP="008B19EF">
      <w:pPr>
        <w:ind w:left="567"/>
        <w:jc w:val="both"/>
      </w:pPr>
      <w:r w:rsidRPr="006145ED">
        <w:t>A Kbt. 37. § (2) bekezdésében foglalt előírások értelmében az (1) bekezdés h)-i) pontja szerinti eljárás eredményéről szóló tájékoztatót az ajánlatkérő legkésőbb a szerződésk</w:t>
      </w:r>
      <w:r w:rsidRPr="006145ED">
        <w:t>ö</w:t>
      </w:r>
      <w:r w:rsidRPr="006145ED">
        <w:t>tést, ennek hiányában az eljárás eredménytelenné nyilvánításáról vagy a szerződés me</w:t>
      </w:r>
      <w:r w:rsidRPr="006145ED">
        <w:t>g</w:t>
      </w:r>
      <w:r w:rsidRPr="006145ED">
        <w:t>kötésének megtagadásáról [131. § (9) bekezdés] szóló ajánlatkérői döntést követő tíz munkanapon belül köteles megküldeni közzétételre. A közbeszerzési eljárás e hirde</w:t>
      </w:r>
      <w:r w:rsidRPr="006145ED">
        <w:t>t</w:t>
      </w:r>
      <w:r w:rsidRPr="006145ED">
        <w:t>mény közzétételével zárul le.</w:t>
      </w:r>
    </w:p>
    <w:p w:rsidR="00A56842" w:rsidRPr="006145ED" w:rsidRDefault="00A56842" w:rsidP="00A52558">
      <w:pPr>
        <w:jc w:val="both"/>
      </w:pPr>
    </w:p>
    <w:p w:rsidR="00A56842" w:rsidRPr="006145ED" w:rsidRDefault="00A56842" w:rsidP="00785471">
      <w:pPr>
        <w:numPr>
          <w:ilvl w:val="0"/>
          <w:numId w:val="15"/>
        </w:numPr>
        <w:ind w:left="540" w:hanging="540"/>
        <w:jc w:val="both"/>
        <w:rPr>
          <w:b/>
          <w:bCs/>
        </w:rPr>
      </w:pPr>
      <w:r w:rsidRPr="006145ED">
        <w:rPr>
          <w:b/>
          <w:bCs/>
        </w:rPr>
        <w:t>A szerződés megkötése</w:t>
      </w:r>
    </w:p>
    <w:p w:rsidR="00A56842" w:rsidRPr="006145ED" w:rsidRDefault="00A56842" w:rsidP="00274BE8">
      <w:pPr>
        <w:jc w:val="both"/>
      </w:pPr>
    </w:p>
    <w:p w:rsidR="00A56842" w:rsidRPr="006145ED" w:rsidRDefault="00A56842" w:rsidP="00274BE8">
      <w:pPr>
        <w:ind w:left="567"/>
        <w:jc w:val="both"/>
      </w:pPr>
      <w:r w:rsidRPr="006145ED">
        <w:t xml:space="preserve">Eredményes közbeszerzési eljárás alapján a szerződést </w:t>
      </w:r>
      <w:r w:rsidR="00B552A2" w:rsidRPr="006145ED">
        <w:t xml:space="preserve">részenként külön </w:t>
      </w:r>
      <w:r w:rsidRPr="006145ED">
        <w:t>a nyertes ajá</w:t>
      </w:r>
      <w:r w:rsidRPr="006145ED">
        <w:t>n</w:t>
      </w:r>
      <w:r w:rsidRPr="006145ED">
        <w:t>lattevővel - közös ajánlattétel esetén a nyertes ajánlattevőkkel - kell írásban megkötni a közbeszerzési eljárásban közölt végleges feltételek, szerződéstervezet és ajánlat tarta</w:t>
      </w:r>
      <w:r w:rsidRPr="006145ED">
        <w:t>l</w:t>
      </w:r>
      <w:r w:rsidRPr="006145ED">
        <w:t>mának megfelelően.</w:t>
      </w:r>
    </w:p>
    <w:p w:rsidR="009E4924" w:rsidRPr="006145ED" w:rsidRDefault="009E4924" w:rsidP="00B86DC3">
      <w:pPr>
        <w:jc w:val="both"/>
      </w:pPr>
    </w:p>
    <w:p w:rsidR="00A56842" w:rsidRPr="006145ED" w:rsidRDefault="00A56842" w:rsidP="00274BE8">
      <w:pPr>
        <w:pStyle w:val="Default"/>
        <w:ind w:left="567"/>
        <w:jc w:val="both"/>
        <w:rPr>
          <w:rFonts w:ascii="Times New Roman" w:hAnsi="Times New Roman" w:cs="Times New Roman"/>
          <w:color w:val="auto"/>
        </w:rPr>
      </w:pPr>
      <w:r w:rsidRPr="006145ED">
        <w:rPr>
          <w:rFonts w:ascii="Times New Roman" w:hAnsi="Times New Roman" w:cs="Times New Roman"/>
          <w:color w:val="auto"/>
        </w:rPr>
        <w:t>Az ajánlatkérő a szerződést az ajánlati kötöttség Kbt. 131. § (5) bekezdés szerinti időta</w:t>
      </w:r>
      <w:r w:rsidRPr="006145ED">
        <w:rPr>
          <w:rFonts w:ascii="Times New Roman" w:hAnsi="Times New Roman" w:cs="Times New Roman"/>
          <w:color w:val="auto"/>
        </w:rPr>
        <w:t>r</w:t>
      </w:r>
      <w:r w:rsidRPr="006145ED">
        <w:rPr>
          <w:rFonts w:ascii="Times New Roman" w:hAnsi="Times New Roman" w:cs="Times New Roman"/>
          <w:color w:val="auto"/>
        </w:rPr>
        <w:t>tama alatt köteles megkötni. Ha e törvény másként nem rendelkezik, nem köthető meg azonban a szerződés az írásbeli összegezés - ha az összegezés javítására kerül sor és az eljárás eredményességére, az ajánlat érvényességére vagy az értékelés eredményére v</w:t>
      </w:r>
      <w:r w:rsidRPr="006145ED">
        <w:rPr>
          <w:rFonts w:ascii="Times New Roman" w:hAnsi="Times New Roman" w:cs="Times New Roman"/>
          <w:color w:val="auto"/>
        </w:rPr>
        <w:t>o</w:t>
      </w:r>
      <w:r w:rsidRPr="006145ED">
        <w:rPr>
          <w:rFonts w:ascii="Times New Roman" w:hAnsi="Times New Roman" w:cs="Times New Roman"/>
          <w:color w:val="auto"/>
        </w:rPr>
        <w:t>natkozó adat módosul, a módosított összegezés - megküldése napját követő tíz napos időtartam lejártáig.</w:t>
      </w:r>
    </w:p>
    <w:p w:rsidR="00A56842" w:rsidRPr="006145ED" w:rsidRDefault="00A56842" w:rsidP="00B829A2">
      <w:pPr>
        <w:pStyle w:val="Default"/>
        <w:jc w:val="both"/>
        <w:rPr>
          <w:rFonts w:ascii="Times New Roman" w:hAnsi="Times New Roman" w:cs="Times New Roman"/>
          <w:color w:val="auto"/>
        </w:rPr>
      </w:pPr>
    </w:p>
    <w:p w:rsidR="00A56842" w:rsidRPr="006145ED" w:rsidRDefault="00A56842" w:rsidP="00274BE8">
      <w:pPr>
        <w:autoSpaceDE w:val="0"/>
        <w:autoSpaceDN w:val="0"/>
        <w:adjustRightInd w:val="0"/>
        <w:ind w:left="567"/>
        <w:jc w:val="both"/>
      </w:pPr>
      <w:r w:rsidRPr="006145ED">
        <w:t>Ha jogorvoslati kérelmet [148. § (2) bekezdés] vagy kezdeményezést [152. §] nyújtanak be, a szerződést - a Kbt. 131. § (3) bekezdés szerinti esetben a jogorvoslati eljárással érintett részre vonatkozó szerződést - az ügy érdemében hozott vagy a közbeszerzési ügy befejezését eredményező határozat meghozataláig nem lehet megkötni, kivéve, ha a Közbeszerzési Döntőbizottság a szerződés megkötését engedélyezi [156. § (4) beke</w:t>
      </w:r>
      <w:r w:rsidRPr="006145ED">
        <w:t>z</w:t>
      </w:r>
      <w:r w:rsidRPr="006145ED">
        <w:t>dés]. Ha időközben a nyertes ajánlattevő ajánlati kötöttsége lejárt, az ajánlatkérő akkor köthet vele szerződést, ha a nyertes ajánlattevő nyilatkozik, hogy ajánlatát fenntartja.</w:t>
      </w:r>
    </w:p>
    <w:p w:rsidR="00A56842" w:rsidRPr="006145ED" w:rsidRDefault="00A56842" w:rsidP="00B829A2">
      <w:pPr>
        <w:autoSpaceDE w:val="0"/>
        <w:autoSpaceDN w:val="0"/>
        <w:adjustRightInd w:val="0"/>
        <w:jc w:val="both"/>
      </w:pPr>
    </w:p>
    <w:p w:rsidR="00A56842" w:rsidRPr="006145ED" w:rsidRDefault="00A56842" w:rsidP="00274BE8">
      <w:pPr>
        <w:ind w:left="567"/>
        <w:jc w:val="both"/>
      </w:pPr>
      <w:r w:rsidRPr="006145ED">
        <w:t>A szerződés aláírásához - ha ezt nem az ajánlattevő erre feljogosított tisztségviselői k</w:t>
      </w:r>
      <w:r w:rsidRPr="006145ED">
        <w:t>í</w:t>
      </w:r>
      <w:r w:rsidRPr="006145ED">
        <w:t>vánják megtenni - az ajánlattevőt képviselő személyek számára a szerződés aláírására felhatalmazó külön eredeti közokiratba vagy teljes bizonyító erejű magánokiratba fo</w:t>
      </w:r>
      <w:r w:rsidRPr="006145ED">
        <w:t>g</w:t>
      </w:r>
      <w:r w:rsidRPr="006145ED">
        <w:t>lalt meghatalmazás szükséges.</w:t>
      </w:r>
    </w:p>
    <w:p w:rsidR="00A56842" w:rsidRPr="006145ED" w:rsidRDefault="00A56842" w:rsidP="00274BE8">
      <w:pPr>
        <w:ind w:left="567"/>
        <w:jc w:val="both"/>
      </w:pPr>
      <w:r w:rsidRPr="006145ED">
        <w:t>Az ajánlatkérő a nyertes ajánlattevővel szemben csak abban az esetben mentesül a sze</w:t>
      </w:r>
      <w:r w:rsidRPr="006145ED">
        <w:t>r</w:t>
      </w:r>
      <w:r w:rsidRPr="006145ED">
        <w:t>ződés megkötésének kötelezettsége alól, valamint a nyertes ajánlattevő a Kbt. 131. § (5) bekezdésben meghatározott időtartam alatt akkor mentesül szerződéskötési kötelezet</w:t>
      </w:r>
      <w:r w:rsidRPr="006145ED">
        <w:t>t</w:t>
      </w:r>
      <w:r w:rsidRPr="006145ED">
        <w:t>sége alól (szabadul ajánlati kötöttségétől), ha az ajánlatok elbírálásáról szóló írásbeli összegezés megküldését követően beállott, ellenőrzési körén kívül eső és általa előre nem látható körülmény miatt a szerződés megkötésére vagy teljesítésére nem lenne k</w:t>
      </w:r>
      <w:r w:rsidRPr="006145ED">
        <w:t>é</w:t>
      </w:r>
      <w:r w:rsidRPr="006145ED">
        <w:t>pes, vagy ilyen körülmény miatt a szerződéstől való elállásnak vagy felmondásnak le</w:t>
      </w:r>
      <w:r w:rsidRPr="006145ED">
        <w:t>n</w:t>
      </w:r>
      <w:r w:rsidRPr="006145ED">
        <w:t>ne helye.</w:t>
      </w:r>
    </w:p>
    <w:p w:rsidR="0009004B" w:rsidRPr="006145ED" w:rsidRDefault="0009004B" w:rsidP="00B829A2">
      <w:pPr>
        <w:jc w:val="both"/>
      </w:pPr>
    </w:p>
    <w:p w:rsidR="00A56842" w:rsidRPr="006145ED" w:rsidRDefault="00A56842" w:rsidP="00785471">
      <w:pPr>
        <w:numPr>
          <w:ilvl w:val="0"/>
          <w:numId w:val="15"/>
        </w:numPr>
        <w:ind w:left="540" w:hanging="540"/>
        <w:jc w:val="both"/>
        <w:rPr>
          <w:b/>
          <w:bCs/>
        </w:rPr>
      </w:pPr>
      <w:r w:rsidRPr="006145ED">
        <w:rPr>
          <w:b/>
          <w:bCs/>
        </w:rPr>
        <w:lastRenderedPageBreak/>
        <w:t>Az eljárás nyertesének visszalépése</w:t>
      </w:r>
    </w:p>
    <w:p w:rsidR="00A56842" w:rsidRPr="006145ED" w:rsidRDefault="00A56842" w:rsidP="001F032C">
      <w:pPr>
        <w:jc w:val="both"/>
      </w:pPr>
    </w:p>
    <w:p w:rsidR="00A56842" w:rsidRPr="006145ED" w:rsidRDefault="00A56842" w:rsidP="00FC6AA4">
      <w:pPr>
        <w:ind w:left="567"/>
        <w:jc w:val="both"/>
      </w:pPr>
      <w:r w:rsidRPr="006145ED">
        <w:t>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w:t>
      </w:r>
      <w:r w:rsidRPr="006145ED">
        <w:t>e</w:t>
      </w:r>
      <w:r w:rsidRPr="006145ED">
        <w:t>zésben megjelölte.</w:t>
      </w:r>
    </w:p>
    <w:p w:rsidR="00A56842" w:rsidRDefault="00A56842" w:rsidP="001F032C">
      <w:pPr>
        <w:jc w:val="both"/>
        <w:rPr>
          <w:ins w:id="8211" w:author="Szerző" w:date="2017-02-20T13:01:00Z"/>
        </w:rPr>
      </w:pPr>
    </w:p>
    <w:p w:rsidR="00554710" w:rsidRDefault="00554710" w:rsidP="001F032C">
      <w:pPr>
        <w:jc w:val="both"/>
        <w:rPr>
          <w:ins w:id="8212" w:author="Szerző" w:date="2017-02-20T13:01:00Z"/>
        </w:rPr>
      </w:pPr>
    </w:p>
    <w:p w:rsidR="00554710" w:rsidRDefault="00554710" w:rsidP="001F032C">
      <w:pPr>
        <w:jc w:val="both"/>
        <w:rPr>
          <w:ins w:id="8213" w:author="Szerző" w:date="2017-02-20T13:01:00Z"/>
        </w:rPr>
      </w:pPr>
    </w:p>
    <w:p w:rsidR="000818E0" w:rsidRPr="000818E0" w:rsidRDefault="000818E0" w:rsidP="000818E0">
      <w:pPr>
        <w:rPr>
          <w:ins w:id="8214" w:author="Szerző" w:date="2017-02-20T13:01:00Z"/>
          <w:b/>
          <w:rPrChange w:id="8215" w:author="Szerző" w:date="2017-02-20T13:02:00Z">
            <w:rPr>
              <w:ins w:id="8216" w:author="Szerző" w:date="2017-02-20T13:01:00Z"/>
            </w:rPr>
          </w:rPrChange>
        </w:rPr>
        <w:pPrChange w:id="8217" w:author="Szerző" w:date="2017-02-20T13:02:00Z">
          <w:pPr>
            <w:jc w:val="both"/>
          </w:pPr>
        </w:pPrChange>
      </w:pPr>
      <w:ins w:id="8218" w:author="Szerző" w:date="2017-02-20T13:02:00Z">
        <w:r w:rsidRPr="000818E0">
          <w:rPr>
            <w:b/>
            <w:rPrChange w:id="8219" w:author="Szerző" w:date="2017-02-20T13:02:00Z">
              <w:rPr/>
            </w:rPrChange>
          </w:rPr>
          <w:t>26.</w:t>
        </w:r>
        <w:r w:rsidRPr="000818E0">
          <w:rPr>
            <w:b/>
            <w:rPrChange w:id="8220" w:author="Szerző" w:date="2017-02-20T13:02:00Z">
              <w:rPr/>
            </w:rPrChange>
          </w:rPr>
          <w:tab/>
        </w:r>
      </w:ins>
      <w:ins w:id="8221" w:author="Szerző" w:date="2017-02-20T13:01:00Z">
        <w:r w:rsidRPr="000818E0">
          <w:rPr>
            <w:b/>
            <w:rPrChange w:id="8222" w:author="Szerző" w:date="2017-02-20T13:02:00Z">
              <w:rPr/>
            </w:rPrChange>
          </w:rPr>
          <w:t>Műszaki ütemterv</w:t>
        </w:r>
      </w:ins>
    </w:p>
    <w:p w:rsidR="00554710" w:rsidRDefault="00554710" w:rsidP="001F032C">
      <w:pPr>
        <w:jc w:val="both"/>
        <w:rPr>
          <w:ins w:id="8223" w:author="Szerző" w:date="2017-02-20T13:14:00Z"/>
        </w:rPr>
      </w:pPr>
    </w:p>
    <w:p w:rsidR="00EC10C5" w:rsidRPr="006145ED" w:rsidRDefault="00EC10C5" w:rsidP="00EC10C5">
      <w:pPr>
        <w:ind w:left="567"/>
        <w:jc w:val="both"/>
      </w:pPr>
      <w:moveToRangeStart w:id="8224" w:author="Szerző" w:date="2017-02-20T13:14:00Z" w:name="move475359815"/>
      <w:moveTo w:id="8225" w:author="Szerző" w:date="2017-02-20T13:14:00Z">
        <w:r w:rsidRPr="006145ED">
          <w:t xml:space="preserve">A teljesítési időtartammal összefüggésben az ajánlattevők kötelesek olyan számvetést adni, amelyből az Ajánlatkérő egyértelműen meg tudja állapítani, hogy az ajánlattevő a vállalt időtartam teljesítésére valóban képes. Ennek megfelelően </w:t>
        </w:r>
      </w:moveTo>
      <w:ins w:id="8226" w:author="Szerző" w:date="2017-02-20T13:15:00Z">
        <w:r w:rsidRPr="006E37A5">
          <w:rPr>
            <w:bCs/>
          </w:rPr>
          <w:t>Ajánlatkérő a Kbt. 132. §</w:t>
        </w:r>
        <w:r>
          <w:t xml:space="preserve"> (1) alapján – mindkettő</w:t>
        </w:r>
        <w:r w:rsidRPr="006E37A5">
          <w:t xml:space="preserve"> rész vonatkozásában – </w:t>
        </w:r>
        <w:r>
          <w:t xml:space="preserve">a </w:t>
        </w:r>
      </w:ins>
      <w:ins w:id="8227" w:author="Szerző" w:date="2017-02-20T13:16:00Z">
        <w:r>
          <w:t xml:space="preserve">módosított </w:t>
        </w:r>
      </w:ins>
      <w:ins w:id="8228" w:author="Szerző" w:date="2017-02-20T13:15:00Z">
        <w:r>
          <w:t>felhívás V</w:t>
        </w:r>
      </w:ins>
      <w:ins w:id="8229" w:author="Szerző" w:date="2017-02-20T13:16:00Z">
        <w:r>
          <w:t>I</w:t>
        </w:r>
      </w:ins>
      <w:ins w:id="8230" w:author="Szerző" w:date="2017-02-20T13:15:00Z">
        <w:r>
          <w:t>.3.12) 43. pontjában</w:t>
        </w:r>
        <w:r w:rsidRPr="006E37A5">
          <w:t xml:space="preserve"> előírja, hogy </w:t>
        </w:r>
        <w:r>
          <w:t xml:space="preserve">a nyertes </w:t>
        </w:r>
        <w:r w:rsidRPr="006E37A5">
          <w:t>ajánlattevőnek</w:t>
        </w:r>
        <w:r>
          <w:t xml:space="preserve"> a szerződéskötés időpontjáig csatolnia kell</w:t>
        </w:r>
        <w:r w:rsidRPr="00F512C4">
          <w:t xml:space="preserve"> egy részletes műszaki ütemtervet (a továbbiakban:</w:t>
        </w:r>
        <w:r>
          <w:t xml:space="preserve"> ütemterv) a dokumentációban</w:t>
        </w:r>
        <w:r w:rsidRPr="00F512C4">
          <w:t xml:space="preserve"> felsorolt elemek sze</w:t>
        </w:r>
        <w:r>
          <w:t>rin</w:t>
        </w:r>
      </w:ins>
      <w:ins w:id="8231" w:author="Szerző" w:date="2017-02-20T13:16:00Z">
        <w:r>
          <w:t>t.</w:t>
        </w:r>
      </w:ins>
      <w:moveTo w:id="8232" w:author="Szerző" w:date="2017-02-20T13:14:00Z">
        <w:del w:id="8233" w:author="Szerző" w:date="2017-02-20T13:15:00Z">
          <w:r w:rsidRPr="006145ED" w:rsidDel="00EC10C5">
            <w:delText>Ajánlattevők csatoljanak be a szakmai ajánlat részeként egy részletes műszaki ütemtervet (a továbbiakban: ütemterv) az alábbi táblázatban felsorolt elemek szerint.</w:delText>
          </w:r>
        </w:del>
      </w:moveTo>
    </w:p>
    <w:p w:rsidR="00EC10C5" w:rsidRPr="006145ED" w:rsidRDefault="00EC10C5" w:rsidP="00EC10C5">
      <w:pPr>
        <w:jc w:val="both"/>
      </w:pPr>
    </w:p>
    <w:p w:rsidR="00EC10C5" w:rsidRPr="002766CA" w:rsidRDefault="00EC10C5" w:rsidP="00EC10C5">
      <w:pPr>
        <w:ind w:left="567"/>
        <w:jc w:val="both"/>
      </w:pPr>
      <w:moveTo w:id="8234" w:author="Szerző" w:date="2017-02-20T13:14:00Z">
        <w:del w:id="8235" w:author="Szerző" w:date="2017-02-20T13:17:00Z">
          <w:r w:rsidRPr="002766CA" w:rsidDel="00EC10C5">
            <w:delText>Az ütemtervet konkrét időintervallum megjelölésével kell ajánlattevőknek elkészíten</w:delText>
          </w:r>
          <w:r w:rsidRPr="002766CA" w:rsidDel="00EC10C5">
            <w:delText>i</w:delText>
          </w:r>
          <w:r w:rsidRPr="002766CA" w:rsidDel="00EC10C5">
            <w:delText xml:space="preserve">ük, melynek kezdő időpontjaként mindkettő rész esetében 2017. március </w:delText>
          </w:r>
          <w:r w:rsidDel="00EC10C5">
            <w:delText>3</w:delText>
          </w:r>
          <w:r w:rsidRPr="002766CA" w:rsidDel="00EC10C5">
            <w:delText>1. napját, b</w:delText>
          </w:r>
          <w:r w:rsidRPr="002766CA" w:rsidDel="00EC10C5">
            <w:delText>e</w:delText>
          </w:r>
          <w:r w:rsidRPr="002766CA" w:rsidDel="00EC10C5">
            <w:delText xml:space="preserve">fejező időpontjaként pedig az I. rész esetében 2018. </w:delText>
          </w:r>
          <w:r w:rsidDel="00EC10C5">
            <w:delText>április 1</w:delText>
          </w:r>
          <w:r w:rsidRPr="002766CA" w:rsidDel="00EC10C5">
            <w:delText xml:space="preserve">. napját, a II. rész esetében 2017. </w:delText>
          </w:r>
          <w:r w:rsidDel="00EC10C5">
            <w:delText>december</w:delText>
          </w:r>
          <w:r w:rsidRPr="002766CA" w:rsidDel="00EC10C5">
            <w:delText xml:space="preserve"> </w:delText>
          </w:r>
          <w:r w:rsidDel="00EC10C5">
            <w:delText>27</w:delText>
          </w:r>
          <w:r w:rsidRPr="002766CA" w:rsidDel="00EC10C5">
            <w:delText>. napját kell megjelölni.</w:delText>
          </w:r>
        </w:del>
      </w:moveTo>
    </w:p>
    <w:p w:rsidR="00EC10C5" w:rsidRDefault="00EC10C5" w:rsidP="00EC10C5">
      <w:pPr>
        <w:ind w:left="567"/>
        <w:jc w:val="both"/>
        <w:rPr>
          <w:ins w:id="8236" w:author="Szerző" w:date="2017-02-20T13:17:00Z"/>
          <w:iCs/>
        </w:rPr>
      </w:pPr>
      <w:moveTo w:id="8237" w:author="Szerző" w:date="2017-02-20T13:14:00Z">
        <w:r w:rsidRPr="002766CA">
          <w:t>Az ütemterven elegendő a hetek sorszámával jellemezni az időskálát, az átfutási idők napokban történő megjelölésével.</w:t>
        </w:r>
        <w:r w:rsidRPr="002766CA">
          <w:rPr>
            <w:iCs/>
          </w:rPr>
          <w:t xml:space="preserve"> </w:t>
        </w:r>
      </w:moveTo>
    </w:p>
    <w:p w:rsidR="00EC10C5" w:rsidRDefault="00EC10C5" w:rsidP="00EC10C5">
      <w:pPr>
        <w:ind w:left="567"/>
        <w:jc w:val="both"/>
        <w:rPr>
          <w:ins w:id="8238" w:author="Szerző" w:date="2017-02-20T13:17:00Z"/>
          <w:iCs/>
        </w:rPr>
      </w:pPr>
    </w:p>
    <w:p w:rsidR="00EC10C5" w:rsidRPr="002766CA" w:rsidRDefault="00EC10C5" w:rsidP="00EC10C5">
      <w:pPr>
        <w:ind w:left="567"/>
        <w:jc w:val="both"/>
        <w:rPr>
          <w:ins w:id="8239" w:author="Szerző" w:date="2017-02-20T13:21:00Z"/>
          <w:b/>
        </w:rPr>
      </w:pPr>
      <w:ins w:id="8240" w:author="Szerző" w:date="2017-02-20T13:21:00Z">
        <w:r w:rsidRPr="002766CA">
          <w:rPr>
            <w:b/>
          </w:rPr>
          <w:t>Műszaki ütemterv:</w:t>
        </w:r>
      </w:ins>
    </w:p>
    <w:p w:rsidR="00EC10C5" w:rsidRPr="002766CA" w:rsidRDefault="00EC10C5" w:rsidP="00EC10C5">
      <w:pPr>
        <w:jc w:val="both"/>
        <w:rPr>
          <w:ins w:id="8241" w:author="Szerző" w:date="2017-02-20T13:21:00Z"/>
        </w:rPr>
      </w:pP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27"/>
      </w:tblGrid>
      <w:tr w:rsidR="00EC10C5" w:rsidRPr="002766CA" w:rsidTr="00111FA1">
        <w:trPr>
          <w:jc w:val="center"/>
          <w:ins w:id="8242" w:author="Szerző" w:date="2017-02-20T13:21:00Z"/>
        </w:trPr>
        <w:tc>
          <w:tcPr>
            <w:tcW w:w="8627" w:type="dxa"/>
          </w:tcPr>
          <w:p w:rsidR="00EC10C5" w:rsidRPr="002766CA" w:rsidRDefault="00EC10C5" w:rsidP="00111FA1">
            <w:pPr>
              <w:ind w:left="567"/>
              <w:jc w:val="both"/>
              <w:rPr>
                <w:ins w:id="8243" w:author="Szerző" w:date="2017-02-20T13:21:00Z"/>
                <w:b/>
                <w:bCs/>
              </w:rPr>
            </w:pPr>
            <w:ins w:id="8244" w:author="Szerző" w:date="2017-02-20T13:21:00Z">
              <w:r w:rsidRPr="002766CA">
                <w:rPr>
                  <w:b/>
                  <w:bCs/>
                </w:rPr>
                <w:t>Műszaki ütemterv tartalmi követelményei</w:t>
              </w:r>
            </w:ins>
          </w:p>
        </w:tc>
      </w:tr>
      <w:tr w:rsidR="00EC10C5" w:rsidRPr="002766CA" w:rsidTr="00111FA1">
        <w:trPr>
          <w:jc w:val="center"/>
          <w:ins w:id="8245" w:author="Szerző" w:date="2017-02-20T13:21:00Z"/>
        </w:trPr>
        <w:tc>
          <w:tcPr>
            <w:tcW w:w="8627" w:type="dxa"/>
          </w:tcPr>
          <w:p w:rsidR="00EC10C5" w:rsidRPr="002766CA" w:rsidRDefault="00EC10C5" w:rsidP="00111FA1">
            <w:pPr>
              <w:ind w:left="567"/>
              <w:jc w:val="both"/>
              <w:rPr>
                <w:ins w:id="8246" w:author="Szerző" w:date="2017-02-20T13:21:00Z"/>
                <w:bCs/>
              </w:rPr>
            </w:pPr>
            <w:ins w:id="8247" w:author="Szerző" w:date="2017-02-20T13:21:00Z">
              <w:r w:rsidRPr="002766CA">
                <w:t>A szerződés teljes időtartama alatt tüntessék fel a munkafolyamatokat (szerződés hatálybalépésétől a használatbavételi engedély megszerzéséig) a hozzájuk rendelt létszámokkal.</w:t>
              </w:r>
            </w:ins>
          </w:p>
        </w:tc>
      </w:tr>
      <w:tr w:rsidR="00EC10C5" w:rsidRPr="002766CA" w:rsidTr="00111FA1">
        <w:trPr>
          <w:jc w:val="center"/>
          <w:ins w:id="8248" w:author="Szerző" w:date="2017-02-20T13:21:00Z"/>
        </w:trPr>
        <w:tc>
          <w:tcPr>
            <w:tcW w:w="8627" w:type="dxa"/>
          </w:tcPr>
          <w:p w:rsidR="00EC10C5" w:rsidRPr="002766CA" w:rsidRDefault="00EC10C5" w:rsidP="00111FA1">
            <w:pPr>
              <w:ind w:left="567"/>
              <w:jc w:val="both"/>
              <w:rPr>
                <w:ins w:id="8249" w:author="Szerző" w:date="2017-02-20T13:21:00Z"/>
              </w:rPr>
            </w:pPr>
            <w:ins w:id="8250" w:author="Szerző" w:date="2017-02-20T13:21:00Z">
              <w:r w:rsidRPr="002766CA">
                <w:t>A kivitelezés munkafolyamatai között ki kell mutatni az alábbi tételeket is (</w:t>
              </w:r>
            </w:ins>
          </w:p>
          <w:p w:rsidR="00EC10C5" w:rsidRPr="002766CA" w:rsidRDefault="00EC10C5" w:rsidP="00111FA1">
            <w:pPr>
              <w:ind w:left="521"/>
              <w:jc w:val="both"/>
              <w:rPr>
                <w:ins w:id="8251" w:author="Szerző" w:date="2017-02-20T13:21:00Z"/>
              </w:rPr>
            </w:pPr>
            <w:ins w:id="8252" w:author="Szerző" w:date="2017-02-20T13:21:00Z">
              <w:r w:rsidRPr="002766CA">
                <w:t>-.</w:t>
              </w:r>
              <w:r w:rsidRPr="002766CA">
                <w:tab/>
                <w:t>Műszaki mérések elvégzése, energetikai tanúsítvány e</w:t>
              </w:r>
            </w:ins>
            <w:ins w:id="8253" w:author="Szerző" w:date="2017-02-21T15:08:00Z">
              <w:r w:rsidR="00111FA1">
                <w:t>l</w:t>
              </w:r>
            </w:ins>
            <w:ins w:id="8254" w:author="Szerző" w:date="2017-02-20T13:21:00Z">
              <w:r w:rsidRPr="002766CA">
                <w:t>készítése.</w:t>
              </w:r>
            </w:ins>
          </w:p>
          <w:p w:rsidR="00EC10C5" w:rsidRPr="002766CA" w:rsidRDefault="00EC10C5" w:rsidP="00111FA1">
            <w:pPr>
              <w:ind w:left="521"/>
              <w:jc w:val="both"/>
              <w:rPr>
                <w:ins w:id="8255" w:author="Szerző" w:date="2017-02-20T13:21:00Z"/>
              </w:rPr>
            </w:pPr>
            <w:ins w:id="8256" w:author="Szerző" w:date="2017-02-20T13:21:00Z">
              <w:r w:rsidRPr="002766CA">
                <w:t>-. Megvalósulási dokumentáció és használatba vételi engedélyes dokumentáció elkészítése</w:t>
              </w:r>
            </w:ins>
          </w:p>
          <w:p w:rsidR="00EC10C5" w:rsidRPr="002766CA" w:rsidRDefault="00EC10C5" w:rsidP="00111FA1">
            <w:pPr>
              <w:ind w:left="521"/>
              <w:jc w:val="both"/>
              <w:rPr>
                <w:ins w:id="8257" w:author="Szerző" w:date="2017-02-20T13:21:00Z"/>
              </w:rPr>
            </w:pPr>
            <w:ins w:id="8258" w:author="Szerző" w:date="2017-02-20T13:21:00Z">
              <w:r w:rsidRPr="002766CA">
                <w:t xml:space="preserve">-. üzempróba és próbaüzem és Műszaki átadás-átvétel </w:t>
              </w:r>
            </w:ins>
          </w:p>
        </w:tc>
      </w:tr>
      <w:tr w:rsidR="00EC10C5" w:rsidRPr="002766CA" w:rsidTr="00111FA1">
        <w:trPr>
          <w:jc w:val="center"/>
          <w:ins w:id="8259" w:author="Szerző" w:date="2017-02-20T13:21:00Z"/>
        </w:trPr>
        <w:tc>
          <w:tcPr>
            <w:tcW w:w="8627" w:type="dxa"/>
          </w:tcPr>
          <w:p w:rsidR="00EC10C5" w:rsidRPr="002766CA" w:rsidRDefault="00EC10C5" w:rsidP="00111FA1">
            <w:pPr>
              <w:tabs>
                <w:tab w:val="left" w:pos="3349"/>
              </w:tabs>
              <w:ind w:left="567"/>
              <w:jc w:val="both"/>
              <w:rPr>
                <w:ins w:id="8260" w:author="Szerző" w:date="2017-02-20T13:21:00Z"/>
              </w:rPr>
            </w:pPr>
            <w:ins w:id="8261" w:author="Szerző" w:date="2017-02-20T13:21:00Z">
              <w:r w:rsidRPr="002766CA">
                <w:t>Az ütemterv mutassa a tevékenységek közötti logikai kapcsolatokat.</w:t>
              </w:r>
            </w:ins>
          </w:p>
        </w:tc>
      </w:tr>
      <w:tr w:rsidR="00EC10C5" w:rsidRPr="002766CA" w:rsidTr="00111FA1">
        <w:trPr>
          <w:jc w:val="center"/>
          <w:ins w:id="8262" w:author="Szerző" w:date="2017-02-20T13:21:00Z"/>
        </w:trPr>
        <w:tc>
          <w:tcPr>
            <w:tcW w:w="8627" w:type="dxa"/>
          </w:tcPr>
          <w:p w:rsidR="00EC10C5" w:rsidRPr="002766CA" w:rsidRDefault="00EC10C5" w:rsidP="00111FA1">
            <w:pPr>
              <w:tabs>
                <w:tab w:val="left" w:pos="3349"/>
              </w:tabs>
              <w:ind w:left="567"/>
              <w:jc w:val="both"/>
              <w:rPr>
                <w:ins w:id="8263" w:author="Szerző" w:date="2017-02-20T13:21:00Z"/>
              </w:rPr>
            </w:pPr>
            <w:ins w:id="8264" w:author="Szerző" w:date="2017-02-20T13:21:00Z">
              <w:r w:rsidRPr="002766CA">
                <w:t>Az ütemterv legalább heti bontású legyen.</w:t>
              </w:r>
            </w:ins>
          </w:p>
        </w:tc>
      </w:tr>
      <w:tr w:rsidR="00EC10C5" w:rsidRPr="002766CA" w:rsidTr="00111FA1">
        <w:trPr>
          <w:jc w:val="center"/>
          <w:ins w:id="8265" w:author="Szerző" w:date="2017-02-20T13:21:00Z"/>
        </w:trPr>
        <w:tc>
          <w:tcPr>
            <w:tcW w:w="8627" w:type="dxa"/>
          </w:tcPr>
          <w:p w:rsidR="00EC10C5" w:rsidRPr="002766CA" w:rsidRDefault="00EC10C5" w:rsidP="00111FA1">
            <w:pPr>
              <w:ind w:left="567"/>
              <w:jc w:val="both"/>
              <w:rPr>
                <w:ins w:id="8266" w:author="Szerző" w:date="2017-02-20T13:21:00Z"/>
                <w:bCs/>
              </w:rPr>
            </w:pPr>
            <w:ins w:id="8267" w:author="Szerző" w:date="2017-02-20T13:21:00Z">
              <w:del w:id="8268" w:author="Szerző" w:date="2017-02-20T14:18:00Z">
                <w:r w:rsidRPr="002766CA" w:rsidDel="006B7A0C">
                  <w:delText>Tüntessék fel az átlag napi előrehaladást.</w:delText>
                </w:r>
              </w:del>
            </w:ins>
          </w:p>
        </w:tc>
      </w:tr>
      <w:tr w:rsidR="00EC10C5" w:rsidRPr="002766CA" w:rsidTr="00111FA1">
        <w:trPr>
          <w:jc w:val="center"/>
          <w:ins w:id="8269" w:author="Szerző" w:date="2017-02-20T13:21:00Z"/>
        </w:trPr>
        <w:tc>
          <w:tcPr>
            <w:tcW w:w="8627" w:type="dxa"/>
          </w:tcPr>
          <w:p w:rsidR="00EC10C5" w:rsidRPr="002766CA" w:rsidRDefault="00EC10C5" w:rsidP="00111FA1">
            <w:pPr>
              <w:ind w:left="567"/>
              <w:jc w:val="both"/>
              <w:rPr>
                <w:ins w:id="8270" w:author="Szerző" w:date="2017-02-20T13:21:00Z"/>
              </w:rPr>
            </w:pPr>
          </w:p>
        </w:tc>
      </w:tr>
      <w:tr w:rsidR="00EC10C5" w:rsidRPr="002766CA" w:rsidTr="00111FA1">
        <w:trPr>
          <w:jc w:val="center"/>
          <w:ins w:id="8271" w:author="Szerző" w:date="2017-02-20T13:21:00Z"/>
        </w:trPr>
        <w:tc>
          <w:tcPr>
            <w:tcW w:w="8627" w:type="dxa"/>
          </w:tcPr>
          <w:p w:rsidR="00EC10C5" w:rsidRPr="002766CA" w:rsidRDefault="00EC10C5" w:rsidP="00111FA1">
            <w:pPr>
              <w:ind w:left="567"/>
              <w:jc w:val="both"/>
              <w:rPr>
                <w:ins w:id="8272" w:author="Szerző" w:date="2017-02-20T13:21:00Z"/>
              </w:rPr>
            </w:pPr>
            <w:ins w:id="8273" w:author="Szerző" w:date="2017-02-20T13:21:00Z">
              <w:r w:rsidRPr="002766CA">
                <w:t>A műszaki átadás-átvételre max. 30 napot kell figyelembe venni (készre jelenté</w:t>
              </w:r>
              <w:r w:rsidRPr="002766CA">
                <w:t>s</w:t>
              </w:r>
              <w:r w:rsidRPr="002766CA">
                <w:t>től számított 10 napon belül műszaki átadás-átvétel megkezdése), azzal, hogy a készre jelentést megelőzően az üzempróbákat és az I. rész esetében a minimál</w:t>
              </w:r>
              <w:r w:rsidRPr="002766CA">
                <w:t>i</w:t>
              </w:r>
              <w:r w:rsidRPr="002766CA">
                <w:t>san 14 napi időtartamú próbaüzemet a vállalkozónak meg kell tartania.</w:t>
              </w:r>
            </w:ins>
          </w:p>
        </w:tc>
      </w:tr>
    </w:tbl>
    <w:p w:rsidR="00EC10C5" w:rsidRPr="002766CA" w:rsidRDefault="00EC10C5" w:rsidP="00EC10C5">
      <w:pPr>
        <w:jc w:val="both"/>
        <w:rPr>
          <w:ins w:id="8274" w:author="Szerző" w:date="2017-02-20T13:21:00Z"/>
        </w:rPr>
      </w:pPr>
    </w:p>
    <w:p w:rsidR="00EC10C5" w:rsidRPr="006145ED" w:rsidRDefault="00EC10C5" w:rsidP="00EC10C5">
      <w:pPr>
        <w:ind w:left="851"/>
        <w:jc w:val="both"/>
        <w:rPr>
          <w:ins w:id="8275" w:author="Szerző" w:date="2017-02-20T13:21:00Z"/>
        </w:rPr>
      </w:pPr>
      <w:ins w:id="8276" w:author="Szerző" w:date="2017-02-20T13:21:00Z">
        <w:r w:rsidRPr="002766CA">
          <w:lastRenderedPageBreak/>
          <w:t>A kivitelezés során előálló akadályoztatás esetén a vállalkozó számára elháríthatatlan</w:t>
        </w:r>
        <w:r w:rsidRPr="006145ED">
          <w:t xml:space="preserve"> okból történő műszaki ütemezésbeli változást az ütemterv folyamatos aktualizálás</w:t>
        </w:r>
        <w:r w:rsidRPr="006145ED">
          <w:t>á</w:t>
        </w:r>
        <w:r w:rsidRPr="006145ED">
          <w:t>val le kell követni.</w:t>
        </w:r>
      </w:ins>
    </w:p>
    <w:p w:rsidR="00EC10C5" w:rsidRPr="002766CA" w:rsidRDefault="00EC10C5" w:rsidP="00EC10C5">
      <w:pPr>
        <w:ind w:left="567"/>
        <w:jc w:val="both"/>
        <w:rPr>
          <w:iCs/>
        </w:rPr>
      </w:pPr>
    </w:p>
    <w:moveToRangeEnd w:id="8224"/>
    <w:p w:rsidR="00EC10C5" w:rsidRDefault="00EC10C5" w:rsidP="001F032C">
      <w:pPr>
        <w:jc w:val="both"/>
        <w:rPr>
          <w:ins w:id="8277" w:author="Szerző" w:date="2017-02-20T13:14:00Z"/>
        </w:rPr>
      </w:pPr>
    </w:p>
    <w:p w:rsidR="00EC10C5" w:rsidRPr="006145ED" w:rsidRDefault="00EC10C5" w:rsidP="001F032C">
      <w:pPr>
        <w:jc w:val="both"/>
      </w:pPr>
    </w:p>
    <w:p w:rsidR="00A56842" w:rsidRPr="006145ED" w:rsidRDefault="00A56842" w:rsidP="00E26701">
      <w:pPr>
        <w:jc w:val="both"/>
        <w:rPr>
          <w:b/>
          <w:bCs/>
        </w:rPr>
      </w:pPr>
      <w:bookmarkStart w:id="8278" w:name="_Toc311413995"/>
      <w:bookmarkStart w:id="8279" w:name="_Toc393446131"/>
      <w:r w:rsidRPr="006145ED">
        <w:rPr>
          <w:b/>
          <w:bCs/>
        </w:rPr>
        <w:t>Az ajánlattal szemben támasztott formai követelmények</w:t>
      </w:r>
      <w:bookmarkEnd w:id="8278"/>
      <w:bookmarkEnd w:id="8279"/>
    </w:p>
    <w:p w:rsidR="00A56842" w:rsidRPr="006145ED" w:rsidRDefault="00A56842" w:rsidP="006539FF">
      <w:pPr>
        <w:jc w:val="both"/>
      </w:pPr>
    </w:p>
    <w:p w:rsidR="00A56842" w:rsidRPr="006145ED" w:rsidRDefault="00A56842" w:rsidP="001F032C">
      <w:pPr>
        <w:ind w:left="540"/>
        <w:jc w:val="both"/>
        <w:rPr>
          <w:b/>
          <w:bCs/>
        </w:rPr>
      </w:pPr>
      <w:r w:rsidRPr="006145ED">
        <w:rPr>
          <w:b/>
          <w:bCs/>
        </w:rPr>
        <w:t>Az ajánlat formája és aláírása</w:t>
      </w:r>
    </w:p>
    <w:p w:rsidR="00A56842" w:rsidRPr="006145ED" w:rsidRDefault="00A56842" w:rsidP="001F032C">
      <w:pPr>
        <w:jc w:val="both"/>
      </w:pPr>
    </w:p>
    <w:p w:rsidR="00A56842" w:rsidRPr="006145ED" w:rsidRDefault="00A56842" w:rsidP="006539FF">
      <w:pPr>
        <w:ind w:left="540"/>
        <w:jc w:val="both"/>
      </w:pPr>
      <w:r w:rsidRPr="006145ED">
        <w:t>Az ajánlatokat az eljárást megindító felhívás VI.3.12) pontjában megjelölt számú pé</w:t>
      </w:r>
      <w:r w:rsidRPr="006145ED">
        <w:t>l</w:t>
      </w:r>
      <w:r w:rsidRPr="006145ED">
        <w:t>dányban, papír alapon, illetve CD/DVD adathordozón kell közvetlenül vagy postai úton benyújtani az ajánlattételi határidő lejártáig.</w:t>
      </w:r>
    </w:p>
    <w:p w:rsidR="00A56842" w:rsidRPr="006145ED" w:rsidRDefault="00A56842" w:rsidP="003D7E56">
      <w:pPr>
        <w:jc w:val="both"/>
      </w:pPr>
    </w:p>
    <w:p w:rsidR="00A56842" w:rsidRPr="002766CA" w:rsidRDefault="00A56842" w:rsidP="006539FF">
      <w:pPr>
        <w:ind w:left="540"/>
        <w:jc w:val="both"/>
      </w:pPr>
      <w:r w:rsidRPr="002766CA">
        <w:t>A csomagoláson fel kell tüntetni az eljárás megnevezését és számát az alábbiak szerint:</w:t>
      </w:r>
    </w:p>
    <w:p w:rsidR="00A56842" w:rsidRPr="002766CA" w:rsidRDefault="00A56842" w:rsidP="003D7E56">
      <w:pPr>
        <w:jc w:val="both"/>
      </w:pPr>
    </w:p>
    <w:p w:rsidR="00A56842" w:rsidRPr="002766CA" w:rsidRDefault="00001843" w:rsidP="006539FF">
      <w:pPr>
        <w:ind w:left="567" w:hanging="567"/>
        <w:jc w:val="center"/>
        <w:rPr>
          <w:b/>
        </w:rPr>
      </w:pPr>
      <w:r w:rsidRPr="002766CA">
        <w:rPr>
          <w:b/>
          <w:bCs/>
        </w:rPr>
        <w:t>VP-0</w:t>
      </w:r>
      <w:r w:rsidR="004532E9" w:rsidRPr="002766CA">
        <w:rPr>
          <w:b/>
          <w:bCs/>
        </w:rPr>
        <w:t>2</w:t>
      </w:r>
      <w:r w:rsidRPr="002766CA">
        <w:rPr>
          <w:b/>
          <w:bCs/>
        </w:rPr>
        <w:t>/2016.</w:t>
      </w:r>
      <w:r w:rsidR="00A56842" w:rsidRPr="002766CA">
        <w:rPr>
          <w:b/>
        </w:rPr>
        <w:t xml:space="preserve"> számú közbeszerzési eljárás</w:t>
      </w:r>
    </w:p>
    <w:p w:rsidR="00A91E32" w:rsidRPr="002766CA" w:rsidRDefault="00187258" w:rsidP="006539FF">
      <w:pPr>
        <w:ind w:firstLine="567"/>
        <w:jc w:val="center"/>
        <w:rPr>
          <w:rFonts w:eastAsia="MS Mincho"/>
          <w:b/>
          <w:bCs/>
        </w:rPr>
      </w:pPr>
      <w:r w:rsidRPr="002766CA">
        <w:rPr>
          <w:b/>
        </w:rPr>
        <w:t>Vállalkozási szerződések építési munkák elvégzésére az „Elefánt</w:t>
      </w:r>
      <w:r w:rsidR="00340766" w:rsidRPr="002766CA">
        <w:rPr>
          <w:b/>
        </w:rPr>
        <w:t>ot</w:t>
      </w:r>
      <w:r w:rsidRPr="002766CA">
        <w:rPr>
          <w:b/>
        </w:rPr>
        <w:t>- és ázsiai áll</w:t>
      </w:r>
      <w:r w:rsidRPr="002766CA">
        <w:rPr>
          <w:b/>
        </w:rPr>
        <w:t>a</w:t>
      </w:r>
      <w:r w:rsidRPr="002766CA">
        <w:rPr>
          <w:b/>
        </w:rPr>
        <w:t>tok</w:t>
      </w:r>
      <w:r w:rsidR="00340766" w:rsidRPr="002766CA">
        <w:rPr>
          <w:b/>
        </w:rPr>
        <w:t>at</w:t>
      </w:r>
      <w:r w:rsidRPr="002766CA">
        <w:rPr>
          <w:b/>
        </w:rPr>
        <w:t xml:space="preserve"> bemutató együttes építése” című és TOP -6.1.4.-15 -2016-00001 azonosítószámú projekt keretén belül (I-II. rész).</w:t>
      </w:r>
    </w:p>
    <w:p w:rsidR="00A56842" w:rsidRPr="006145ED" w:rsidRDefault="00A56842" w:rsidP="006539FF">
      <w:pPr>
        <w:ind w:firstLine="567"/>
        <w:jc w:val="center"/>
        <w:rPr>
          <w:rFonts w:eastAsia="MS Mincho"/>
          <w:b/>
          <w:bCs/>
        </w:rPr>
      </w:pPr>
      <w:r w:rsidRPr="002766CA">
        <w:rPr>
          <w:rFonts w:eastAsia="MS Mincho"/>
          <w:b/>
          <w:bCs/>
        </w:rPr>
        <w:t>Az ajánlattételi határidő előtt felbontani TILOS!</w:t>
      </w:r>
    </w:p>
    <w:p w:rsidR="00A56842" w:rsidRPr="006145ED" w:rsidRDefault="00A56842" w:rsidP="003D7E56"/>
    <w:p w:rsidR="00A56842" w:rsidRPr="006145ED" w:rsidRDefault="00A56842" w:rsidP="003D7E56">
      <w:pPr>
        <w:ind w:left="540"/>
        <w:jc w:val="both"/>
      </w:pPr>
      <w:r w:rsidRPr="006145ED">
        <w:t>továbbá fel kell tüntetni az ajánlattevő bejegyzett cégnevét, székhelyét, illetve ha a jelen közbeszerzési eljárásban az ajánlattevő valamely szervezeti egysége jár el, akkor az ilyen szervezeti egység telephelyét, fióktelepét.</w:t>
      </w:r>
    </w:p>
    <w:p w:rsidR="00A56842" w:rsidRPr="006145ED" w:rsidRDefault="00A56842" w:rsidP="003D7E56">
      <w:pPr>
        <w:jc w:val="both"/>
      </w:pPr>
    </w:p>
    <w:p w:rsidR="00A56842" w:rsidRPr="006145ED" w:rsidRDefault="00A56842" w:rsidP="006539FF">
      <w:pPr>
        <w:ind w:left="540"/>
        <w:jc w:val="both"/>
      </w:pPr>
      <w:r w:rsidRPr="006145ED">
        <w:t>A kért példányszámú ajánlatot együttesen egy közös borítékba, csomagba, vagy dobo</w:t>
      </w:r>
      <w:r w:rsidRPr="006145ED">
        <w:t>z</w:t>
      </w:r>
      <w:r w:rsidRPr="006145ED">
        <w:t>ba kell csomagolni, amelynek az ajánlattételi határidő lejártának időpontjában zártnak, át nem látszónak, sértetlennek kell lennie és biztosítania kell, hogy az ajánlat egyes pé</w:t>
      </w:r>
      <w:r w:rsidRPr="006145ED">
        <w:t>l</w:t>
      </w:r>
      <w:r w:rsidRPr="006145ED">
        <w:t>dányai együtt maradjanak. Az ajánlat csomagolása akkor nem minősül zártnak, ha abból további roncsolás nélkül az ajánlat bármely példánya kivehető.</w:t>
      </w:r>
    </w:p>
    <w:p w:rsidR="00A56842" w:rsidRPr="006145ED" w:rsidRDefault="00A56842" w:rsidP="003D7E56">
      <w:pPr>
        <w:jc w:val="both"/>
      </w:pPr>
    </w:p>
    <w:p w:rsidR="00A56842" w:rsidRPr="006145ED" w:rsidRDefault="00A56842" w:rsidP="00E26701">
      <w:pPr>
        <w:jc w:val="both"/>
        <w:rPr>
          <w:b/>
          <w:bCs/>
        </w:rPr>
      </w:pPr>
      <w:bookmarkStart w:id="8280" w:name="_Toc311413996"/>
      <w:bookmarkStart w:id="8281" w:name="_Toc393446132"/>
      <w:r w:rsidRPr="006145ED">
        <w:rPr>
          <w:b/>
          <w:bCs/>
        </w:rPr>
        <w:t>Az ajánlattal szemben támasztott tartalmi követelmények</w:t>
      </w:r>
      <w:bookmarkEnd w:id="8280"/>
      <w:bookmarkEnd w:id="8281"/>
    </w:p>
    <w:p w:rsidR="00A56842" w:rsidRPr="006145ED" w:rsidRDefault="00A56842" w:rsidP="003D7E56">
      <w:pPr>
        <w:jc w:val="both"/>
      </w:pPr>
    </w:p>
    <w:p w:rsidR="00A56842" w:rsidRPr="006145ED" w:rsidRDefault="00A56842" w:rsidP="006539FF">
      <w:pPr>
        <w:ind w:left="540"/>
        <w:jc w:val="both"/>
      </w:pPr>
      <w:r w:rsidRPr="006145ED">
        <w:t xml:space="preserve">Ajánlattevőnek </w:t>
      </w:r>
      <w:r w:rsidRPr="006145ED">
        <w:rPr>
          <w:u w:val="single"/>
        </w:rPr>
        <w:t>AJÁNLATÁBAN kizárólag az alábbi táblázatban felsorolt dokument</w:t>
      </w:r>
      <w:r w:rsidRPr="006145ED">
        <w:rPr>
          <w:u w:val="single"/>
        </w:rPr>
        <w:t>u</w:t>
      </w:r>
      <w:r w:rsidRPr="006145ED">
        <w:rPr>
          <w:u w:val="single"/>
        </w:rPr>
        <w:t>mokat kell benyújtania</w:t>
      </w:r>
      <w:r w:rsidRPr="006145ED">
        <w:t>, amennyiben a dokumentációban leírtak alapján az adott dok</w:t>
      </w:r>
      <w:r w:rsidRPr="006145ED">
        <w:t>u</w:t>
      </w:r>
      <w:r w:rsidRPr="006145ED">
        <w:t>mentum az ajánlattevőre, az alvállalkozóra, valamint az erőforrást nyújtó szervezetre vonatkozik. Az ajánlatban benyújtott dokumentumoknak meg kell felelnie a táblázatban részletezett tartalmi és formai követelményeknek.</w:t>
      </w:r>
    </w:p>
    <w:p w:rsidR="00A56842" w:rsidRPr="006145ED" w:rsidRDefault="00A56842" w:rsidP="008D5DD7">
      <w:pPr>
        <w:jc w:val="both"/>
      </w:pPr>
    </w:p>
    <w:p w:rsidR="00A56842" w:rsidRPr="006145ED" w:rsidRDefault="00A56842" w:rsidP="006539FF">
      <w:pPr>
        <w:ind w:left="540"/>
        <w:jc w:val="both"/>
        <w:rPr>
          <w:b/>
          <w:bCs/>
        </w:rPr>
      </w:pPr>
      <w:r w:rsidRPr="006145ED">
        <w:rPr>
          <w:b/>
          <w:bCs/>
        </w:rPr>
        <w:t>Ajánlatkérő felhívja az ajánlattevők figyelmét, hogy a nyilatkozatokat a dokume</w:t>
      </w:r>
      <w:r w:rsidRPr="006145ED">
        <w:rPr>
          <w:b/>
          <w:bCs/>
        </w:rPr>
        <w:t>n</w:t>
      </w:r>
      <w:r w:rsidRPr="006145ED">
        <w:rPr>
          <w:b/>
          <w:bCs/>
        </w:rPr>
        <w:t>tációban megadott iratminták tartalma szerint kötelesek megtenni!</w:t>
      </w:r>
    </w:p>
    <w:p w:rsidR="00A56842" w:rsidRPr="006145ED" w:rsidRDefault="00A56842" w:rsidP="008D5DD7">
      <w:pPr>
        <w:jc w:val="both"/>
      </w:pPr>
    </w:p>
    <w:p w:rsidR="00075F44" w:rsidRPr="006145ED" w:rsidDel="00B523F1" w:rsidRDefault="00075F44" w:rsidP="00B523F1">
      <w:pPr>
        <w:ind w:left="540"/>
        <w:jc w:val="both"/>
        <w:rPr>
          <w:del w:id="8282" w:author="Szerző" w:date="2017-02-20T07:04:00Z"/>
          <w:b/>
          <w:bCs/>
        </w:rPr>
      </w:pPr>
      <w:r w:rsidRPr="006145ED">
        <w:rPr>
          <w:b/>
          <w:bCs/>
        </w:rPr>
        <w:t xml:space="preserve">Ajánlatkérő nyomatékosan felhívja továbbá az ajánlattevők figyelmét, hogy amennyiben az ajánlat részeként olyan dokumentumok is benyújtásra kerülnek, amelyeket az ajánlattevő kizárólag az ajánlatkérő Kbt. 69. § (4) bekezdése szerinti felhívására köteles benyújtani, </w:t>
      </w:r>
      <w:ins w:id="8283" w:author="Szerző" w:date="2017-02-20T07:06:00Z">
        <w:r w:rsidR="00B523F1" w:rsidRPr="00DA3C1E">
          <w:rPr>
            <w:bCs/>
            <w:rPrChange w:id="8284" w:author="Szerző" w:date="2017-03-03T14:51:00Z">
              <w:rPr>
                <w:b/>
                <w:bCs/>
              </w:rPr>
            </w:rPrChange>
          </w:rPr>
          <w:t xml:space="preserve">úgy </w:t>
        </w:r>
      </w:ins>
      <w:del w:id="8285" w:author="Szerző" w:date="2017-02-20T07:06:00Z">
        <w:r w:rsidRPr="006145ED" w:rsidDel="00B523F1">
          <w:rPr>
            <w:b/>
            <w:bCs/>
          </w:rPr>
          <w:delText>azokat</w:delText>
        </w:r>
      </w:del>
      <w:r w:rsidRPr="006145ED">
        <w:rPr>
          <w:b/>
          <w:bCs/>
        </w:rPr>
        <w:t xml:space="preserve"> ajánlatkérő </w:t>
      </w:r>
      <w:ins w:id="8286" w:author="Szerző" w:date="2017-02-20T07:06:00Z">
        <w:r w:rsidR="00B523F1">
          <w:rPr>
            <w:b/>
            <w:bCs/>
          </w:rPr>
          <w:t>a</w:t>
        </w:r>
      </w:ins>
      <w:ins w:id="8287" w:author="Szerző" w:date="2017-02-20T07:04:00Z">
        <w:r w:rsidR="00B523F1" w:rsidRPr="00B523F1">
          <w:rPr>
            <w:b/>
            <w:bCs/>
          </w:rPr>
          <w:t xml:space="preserve"> gazdasági szereplő által ajánlatában, részvételi jelentkezésében az ajánlatkérő erre vonatkozó, e § szerinti felhívása nélkül benyúj</w:t>
        </w:r>
        <w:r w:rsidR="00B523F1">
          <w:rPr>
            <w:b/>
            <w:bCs/>
          </w:rPr>
          <w:t>tott igazolásokat figyelmen kívül hagyja és</w:t>
        </w:r>
        <w:r w:rsidR="00B523F1" w:rsidRPr="00B523F1">
          <w:rPr>
            <w:b/>
            <w:bCs/>
          </w:rPr>
          <w:t xml:space="preserve"> azokat csak az eljárást lezáró döntést megelőzően, kizárólag azon ajánlattevők tekintetében </w:t>
        </w:r>
      </w:ins>
      <w:ins w:id="8288" w:author="Szerző" w:date="2017-02-20T07:07:00Z">
        <w:r w:rsidR="00B523F1">
          <w:rPr>
            <w:b/>
            <w:bCs/>
          </w:rPr>
          <w:t xml:space="preserve">vonja </w:t>
        </w:r>
      </w:ins>
      <w:ins w:id="8289" w:author="Szerző" w:date="2017-02-20T07:04:00Z">
        <w:r w:rsidR="00B523F1" w:rsidRPr="00B523F1">
          <w:rPr>
            <w:b/>
            <w:bCs/>
          </w:rPr>
          <w:t xml:space="preserve">be a bírálatba, amely ajánlattevőket ajánlatkérő az igazolások benyújtására kívánt </w:t>
        </w:r>
        <w:r w:rsidR="00B523F1" w:rsidRPr="00B523F1">
          <w:rPr>
            <w:b/>
            <w:bCs/>
          </w:rPr>
          <w:lastRenderedPageBreak/>
          <w:t>felhívni. Amennyiben az ajánlattevő az igazolásokat korábban benyújtotta, az ajánlatkérő nem hívja fel az ajánlattevőt az igazolások ismételt benyújtására, h</w:t>
        </w:r>
        <w:r w:rsidR="00B523F1" w:rsidRPr="00B523F1">
          <w:rPr>
            <w:b/>
            <w:bCs/>
          </w:rPr>
          <w:t>a</w:t>
        </w:r>
        <w:r w:rsidR="00B523F1" w:rsidRPr="00B523F1">
          <w:rPr>
            <w:b/>
            <w:bCs/>
          </w:rPr>
          <w:t>nem úgy tekinti, mintha a korábban benyújtott igazolásokat az ajánlatkérő felhív</w:t>
        </w:r>
        <w:r w:rsidR="00B523F1" w:rsidRPr="00B523F1">
          <w:rPr>
            <w:b/>
            <w:bCs/>
          </w:rPr>
          <w:t>á</w:t>
        </w:r>
        <w:r w:rsidR="00B523F1" w:rsidRPr="00B523F1">
          <w:rPr>
            <w:b/>
            <w:bCs/>
          </w:rPr>
          <w:t>sára nyújtották volna be - és szükség szerint hiánypótlást rendel el vagy felvilágos</w:t>
        </w:r>
        <w:r w:rsidR="00B523F1" w:rsidRPr="00B523F1">
          <w:rPr>
            <w:b/>
            <w:bCs/>
          </w:rPr>
          <w:t>í</w:t>
        </w:r>
        <w:r w:rsidR="00B523F1" w:rsidRPr="00B523F1">
          <w:rPr>
            <w:b/>
            <w:bCs/>
          </w:rPr>
          <w:t>tást kér.</w:t>
        </w:r>
      </w:ins>
      <w:del w:id="8290" w:author="Szerző" w:date="2017-02-20T07:04:00Z">
        <w:r w:rsidRPr="006145ED" w:rsidDel="00B523F1">
          <w:rPr>
            <w:b/>
            <w:bCs/>
          </w:rPr>
          <w:delText>az ajánlatok - a Kbt. 69. § (1)-(2) bekezdései szerinti bírálata során- mi</w:delText>
        </w:r>
        <w:r w:rsidRPr="006145ED" w:rsidDel="00B523F1">
          <w:rPr>
            <w:b/>
            <w:bCs/>
          </w:rPr>
          <w:delText>n</w:delText>
        </w:r>
        <w:r w:rsidRPr="006145ED" w:rsidDel="00B523F1">
          <w:rPr>
            <w:b/>
            <w:bCs/>
          </w:rPr>
          <w:delText>den további vizsgálat nélkül figyelmen kívül hagyja!</w:delText>
        </w:r>
      </w:del>
    </w:p>
    <w:p w:rsidR="002C2156" w:rsidRPr="006145ED" w:rsidDel="00B523F1" w:rsidRDefault="002C2156" w:rsidP="00B523F1">
      <w:pPr>
        <w:ind w:left="540"/>
        <w:jc w:val="both"/>
        <w:rPr>
          <w:del w:id="8291" w:author="Szerző" w:date="2017-02-20T07:04:00Z"/>
          <w:b/>
          <w:bCs/>
        </w:rPr>
      </w:pPr>
    </w:p>
    <w:p w:rsidR="00075F44" w:rsidRPr="006145ED" w:rsidRDefault="00075F44" w:rsidP="00B523F1">
      <w:pPr>
        <w:ind w:left="540"/>
        <w:jc w:val="both"/>
        <w:rPr>
          <w:b/>
          <w:bCs/>
        </w:rPr>
      </w:pPr>
      <w:del w:id="8292" w:author="Szerző" w:date="2017-02-20T07:04:00Z">
        <w:r w:rsidRPr="006145ED" w:rsidDel="00B523F1">
          <w:rPr>
            <w:b/>
            <w:bCs/>
          </w:rPr>
          <w:delText>Amennyiben az ajánlattevő az ajánlatkérő Kbt. 69. § (4) bekezdése szerinti felhív</w:delText>
        </w:r>
        <w:r w:rsidRPr="006145ED" w:rsidDel="00B523F1">
          <w:rPr>
            <w:b/>
            <w:bCs/>
          </w:rPr>
          <w:delText>á</w:delText>
        </w:r>
        <w:r w:rsidRPr="006145ED" w:rsidDel="00B523F1">
          <w:rPr>
            <w:b/>
            <w:bCs/>
          </w:rPr>
          <w:delText>sára akként nyilatkozik, hogy az ajánlatkérő által kért - a Kbt. 69. § (4) bekezdése szerinti - igazolásokat az ajánlata már tartalmazta, ajánlatkérő a továbbiakban ezen, az ajánlattevő által konkrétan megnevezett dokumentumokat tekinti a Kbt. 69. § (4) bekezdése szerinti igazolásoknak!</w:delText>
        </w:r>
      </w:del>
    </w:p>
    <w:p w:rsidR="00075F44" w:rsidRPr="00C2699F" w:rsidRDefault="00075F44" w:rsidP="008D5DD7">
      <w:pPr>
        <w:jc w:val="both"/>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2"/>
        <w:gridCol w:w="3418"/>
        <w:gridCol w:w="2738"/>
      </w:tblGrid>
      <w:tr w:rsidR="00A56842" w:rsidRPr="00C2699F" w:rsidTr="003668BE">
        <w:trPr>
          <w:cantSplit/>
          <w:trHeight w:val="276"/>
          <w:tblHeader/>
        </w:trPr>
        <w:tc>
          <w:tcPr>
            <w:tcW w:w="2632" w:type="dxa"/>
            <w:vMerge w:val="restart"/>
            <w:vAlign w:val="center"/>
          </w:tcPr>
          <w:p w:rsidR="00A56842" w:rsidRPr="00C2699F" w:rsidRDefault="00A56842" w:rsidP="006539FF">
            <w:pPr>
              <w:spacing w:before="100" w:beforeAutospacing="1" w:after="100" w:afterAutospacing="1"/>
              <w:rPr>
                <w:b/>
                <w:bCs/>
              </w:rPr>
            </w:pPr>
            <w:r w:rsidRPr="00C2699F">
              <w:rPr>
                <w:b/>
                <w:bCs/>
              </w:rPr>
              <w:t>Dokumentum megn</w:t>
            </w:r>
            <w:r w:rsidRPr="00C2699F">
              <w:rPr>
                <w:b/>
                <w:bCs/>
              </w:rPr>
              <w:t>e</w:t>
            </w:r>
            <w:r w:rsidRPr="00C2699F">
              <w:rPr>
                <w:b/>
                <w:bCs/>
              </w:rPr>
              <w:t>vezése</w:t>
            </w:r>
          </w:p>
        </w:tc>
        <w:tc>
          <w:tcPr>
            <w:tcW w:w="3418" w:type="dxa"/>
            <w:vMerge w:val="restart"/>
            <w:vAlign w:val="center"/>
          </w:tcPr>
          <w:p w:rsidR="00A56842" w:rsidRPr="00C2699F" w:rsidRDefault="00A56842" w:rsidP="006539FF">
            <w:pPr>
              <w:spacing w:before="100" w:beforeAutospacing="1" w:after="100" w:afterAutospacing="1"/>
              <w:rPr>
                <w:b/>
                <w:bCs/>
              </w:rPr>
            </w:pPr>
            <w:r w:rsidRPr="00C2699F">
              <w:rPr>
                <w:b/>
                <w:bCs/>
              </w:rPr>
              <w:t>Tartalmi követelmény</w:t>
            </w:r>
          </w:p>
        </w:tc>
        <w:tc>
          <w:tcPr>
            <w:tcW w:w="2738" w:type="dxa"/>
            <w:vMerge w:val="restart"/>
            <w:vAlign w:val="center"/>
          </w:tcPr>
          <w:p w:rsidR="00A56842" w:rsidRPr="00C2699F" w:rsidRDefault="00A56842" w:rsidP="006539FF">
            <w:pPr>
              <w:spacing w:before="100" w:beforeAutospacing="1" w:after="100" w:afterAutospacing="1"/>
              <w:rPr>
                <w:b/>
                <w:bCs/>
              </w:rPr>
            </w:pPr>
            <w:r w:rsidRPr="00C2699F">
              <w:rPr>
                <w:b/>
                <w:bCs/>
              </w:rPr>
              <w:t>Formai követelmény</w:t>
            </w:r>
          </w:p>
        </w:tc>
      </w:tr>
      <w:tr w:rsidR="00A56842" w:rsidRPr="00C2699F" w:rsidTr="003668BE">
        <w:trPr>
          <w:cantSplit/>
          <w:trHeight w:val="276"/>
          <w:tblHeader/>
        </w:trPr>
        <w:tc>
          <w:tcPr>
            <w:tcW w:w="2632" w:type="dxa"/>
            <w:vMerge/>
            <w:vAlign w:val="center"/>
          </w:tcPr>
          <w:p w:rsidR="00A56842" w:rsidRPr="00C2699F" w:rsidRDefault="00A56842" w:rsidP="006539FF">
            <w:pPr>
              <w:spacing w:before="100" w:beforeAutospacing="1" w:after="100" w:afterAutospacing="1"/>
              <w:rPr>
                <w:b/>
                <w:bCs/>
              </w:rPr>
            </w:pPr>
          </w:p>
        </w:tc>
        <w:tc>
          <w:tcPr>
            <w:tcW w:w="3418" w:type="dxa"/>
            <w:vMerge/>
            <w:vAlign w:val="center"/>
          </w:tcPr>
          <w:p w:rsidR="00A56842" w:rsidRPr="00C2699F" w:rsidRDefault="00A56842" w:rsidP="006539FF">
            <w:pPr>
              <w:spacing w:before="100" w:beforeAutospacing="1" w:after="100" w:afterAutospacing="1"/>
              <w:rPr>
                <w:b/>
                <w:bCs/>
              </w:rPr>
            </w:pPr>
          </w:p>
        </w:tc>
        <w:tc>
          <w:tcPr>
            <w:tcW w:w="2738" w:type="dxa"/>
            <w:vMerge/>
            <w:vAlign w:val="center"/>
          </w:tcPr>
          <w:p w:rsidR="00A56842" w:rsidRPr="00C2699F" w:rsidRDefault="00A56842" w:rsidP="006539FF">
            <w:pPr>
              <w:spacing w:before="100" w:beforeAutospacing="1" w:after="100" w:afterAutospacing="1"/>
              <w:rPr>
                <w:b/>
                <w:bCs/>
              </w:rPr>
            </w:pPr>
          </w:p>
        </w:tc>
      </w:tr>
      <w:tr w:rsidR="00A56842" w:rsidRPr="00C2699F" w:rsidTr="003668BE">
        <w:trPr>
          <w:cantSplit/>
        </w:trPr>
        <w:tc>
          <w:tcPr>
            <w:tcW w:w="2632" w:type="dxa"/>
            <w:vAlign w:val="center"/>
          </w:tcPr>
          <w:p w:rsidR="00A56842" w:rsidRPr="00C2699F" w:rsidRDefault="00A56842" w:rsidP="006E0AEC">
            <w:pPr>
              <w:spacing w:before="100" w:beforeAutospacing="1" w:after="100" w:afterAutospacing="1"/>
            </w:pPr>
            <w:r w:rsidRPr="00C2699F">
              <w:t>borítólap</w:t>
            </w:r>
          </w:p>
        </w:tc>
        <w:tc>
          <w:tcPr>
            <w:tcW w:w="3418" w:type="dxa"/>
            <w:vAlign w:val="center"/>
          </w:tcPr>
          <w:p w:rsidR="00A56842" w:rsidRPr="00C2699F" w:rsidRDefault="00A56842" w:rsidP="006539FF">
            <w:pPr>
              <w:spacing w:before="100" w:beforeAutospacing="1" w:after="100" w:afterAutospacing="1"/>
            </w:pPr>
            <w:r w:rsidRPr="00C2699F">
              <w:t>az Iratminta szerint</w:t>
            </w:r>
          </w:p>
        </w:tc>
        <w:tc>
          <w:tcPr>
            <w:tcW w:w="2738" w:type="dxa"/>
            <w:vAlign w:val="center"/>
          </w:tcPr>
          <w:p w:rsidR="00A56842" w:rsidRPr="00C2699F" w:rsidRDefault="00A56842" w:rsidP="006539FF">
            <w:pPr>
              <w:spacing w:before="100" w:beforeAutospacing="1" w:after="100" w:afterAutospacing="1"/>
            </w:pPr>
          </w:p>
        </w:tc>
      </w:tr>
      <w:tr w:rsidR="00A56842" w:rsidRPr="00C2699F" w:rsidTr="003668BE">
        <w:trPr>
          <w:cantSplit/>
        </w:trPr>
        <w:tc>
          <w:tcPr>
            <w:tcW w:w="2632" w:type="dxa"/>
            <w:vAlign w:val="center"/>
          </w:tcPr>
          <w:p w:rsidR="00A56842" w:rsidRPr="00C2699F" w:rsidRDefault="00A56842" w:rsidP="006539FF">
            <w:pPr>
              <w:spacing w:before="100" w:beforeAutospacing="1" w:after="100" w:afterAutospacing="1"/>
            </w:pPr>
            <w:r w:rsidRPr="00C2699F">
              <w:t>tartalomjegyzék</w:t>
            </w:r>
          </w:p>
        </w:tc>
        <w:tc>
          <w:tcPr>
            <w:tcW w:w="3418" w:type="dxa"/>
            <w:vAlign w:val="center"/>
          </w:tcPr>
          <w:p w:rsidR="00A56842" w:rsidRPr="00C2699F" w:rsidRDefault="00A56842" w:rsidP="006539FF">
            <w:pPr>
              <w:spacing w:before="100" w:beforeAutospacing="1" w:after="100" w:afterAutospacing="1"/>
            </w:pPr>
            <w:r w:rsidRPr="00C2699F">
              <w:t>tartalmazza az oldalszámokat</w:t>
            </w:r>
          </w:p>
        </w:tc>
        <w:tc>
          <w:tcPr>
            <w:tcW w:w="2738" w:type="dxa"/>
            <w:vAlign w:val="center"/>
          </w:tcPr>
          <w:p w:rsidR="00A56842" w:rsidRPr="00C2699F" w:rsidRDefault="00A56842" w:rsidP="006539FF">
            <w:pPr>
              <w:spacing w:before="100" w:beforeAutospacing="1" w:after="100" w:afterAutospacing="1"/>
            </w:pPr>
          </w:p>
        </w:tc>
      </w:tr>
      <w:tr w:rsidR="00A56842" w:rsidRPr="00C2699F" w:rsidTr="003668BE">
        <w:trPr>
          <w:cantSplit/>
        </w:trPr>
        <w:tc>
          <w:tcPr>
            <w:tcW w:w="2632" w:type="dxa"/>
            <w:vAlign w:val="center"/>
          </w:tcPr>
          <w:p w:rsidR="00A56842" w:rsidRPr="00C2699F" w:rsidRDefault="00A56842" w:rsidP="006E0AEC">
            <w:pPr>
              <w:spacing w:before="100" w:beforeAutospacing="1" w:after="100" w:afterAutospacing="1"/>
            </w:pPr>
            <w:r w:rsidRPr="00C2699F">
              <w:t>felolvasólap</w:t>
            </w:r>
          </w:p>
        </w:tc>
        <w:tc>
          <w:tcPr>
            <w:tcW w:w="3418" w:type="dxa"/>
            <w:vAlign w:val="center"/>
          </w:tcPr>
          <w:p w:rsidR="00A56842" w:rsidRPr="00C2699F" w:rsidRDefault="00A56842" w:rsidP="006539FF">
            <w:pPr>
              <w:spacing w:before="100" w:beforeAutospacing="1" w:after="100" w:afterAutospacing="1"/>
            </w:pPr>
            <w:r w:rsidRPr="00C2699F">
              <w:t>az Iratminta szerint</w:t>
            </w:r>
          </w:p>
        </w:tc>
        <w:tc>
          <w:tcPr>
            <w:tcW w:w="2738" w:type="dxa"/>
            <w:vAlign w:val="center"/>
          </w:tcPr>
          <w:p w:rsidR="00A56842" w:rsidRPr="00C2699F" w:rsidRDefault="00A56842" w:rsidP="006539FF">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F564A4">
            <w:pPr>
              <w:spacing w:before="100" w:beforeAutospacing="1" w:after="100" w:afterAutospacing="1"/>
              <w:rPr>
                <w:bCs/>
              </w:rPr>
            </w:pPr>
            <w:r w:rsidRPr="00C2699F">
              <w:rPr>
                <w:bCs/>
              </w:rPr>
              <w:t>meghatalmazás</w:t>
            </w:r>
          </w:p>
        </w:tc>
        <w:tc>
          <w:tcPr>
            <w:tcW w:w="3418" w:type="dxa"/>
            <w:vAlign w:val="center"/>
          </w:tcPr>
          <w:p w:rsidR="00A56842" w:rsidRPr="00C2699F" w:rsidRDefault="00A56842" w:rsidP="00F564A4">
            <w:pPr>
              <w:spacing w:before="100" w:beforeAutospacing="1" w:after="100" w:afterAutospacing="1"/>
            </w:pPr>
            <w:r w:rsidRPr="00C2699F">
              <w:t>az Iratminta szerint</w:t>
            </w:r>
          </w:p>
        </w:tc>
        <w:tc>
          <w:tcPr>
            <w:tcW w:w="2738" w:type="dxa"/>
            <w:vAlign w:val="center"/>
          </w:tcPr>
          <w:p w:rsidR="00A56842" w:rsidRPr="00C2699F" w:rsidRDefault="00A56842" w:rsidP="00F564A4">
            <w:pPr>
              <w:spacing w:before="100" w:beforeAutospacing="1" w:after="100" w:afterAutospacing="1"/>
            </w:pPr>
            <w:r w:rsidRPr="00C2699F">
              <w:t>cégszerűen aláírva</w:t>
            </w:r>
          </w:p>
        </w:tc>
      </w:tr>
      <w:tr w:rsidR="002920D7" w:rsidRPr="00C2699F" w:rsidTr="003668BE">
        <w:trPr>
          <w:cantSplit/>
        </w:trPr>
        <w:tc>
          <w:tcPr>
            <w:tcW w:w="2632" w:type="dxa"/>
            <w:vAlign w:val="center"/>
          </w:tcPr>
          <w:p w:rsidR="002920D7" w:rsidRPr="00C2699F" w:rsidRDefault="002920D7" w:rsidP="006E0AEC">
            <w:pPr>
              <w:spacing w:before="100" w:beforeAutospacing="1" w:after="100" w:afterAutospacing="1"/>
            </w:pPr>
            <w:r w:rsidRPr="00C2699F">
              <w:t>ajánlati biztosíték re</w:t>
            </w:r>
            <w:r w:rsidRPr="00C2699F">
              <w:t>n</w:t>
            </w:r>
            <w:r w:rsidRPr="00C2699F">
              <w:t>delkezésre bocsátásának igazolása</w:t>
            </w:r>
            <w:r w:rsidR="00FA573F" w:rsidRPr="00C2699F">
              <w:t xml:space="preserve"> (csak a</w:t>
            </w:r>
            <w:r w:rsidR="00765440">
              <w:t>z I</w:t>
            </w:r>
            <w:r w:rsidR="00FA573F" w:rsidRPr="00C2699F">
              <w:t>. rész esetében)</w:t>
            </w:r>
          </w:p>
        </w:tc>
        <w:tc>
          <w:tcPr>
            <w:tcW w:w="3418" w:type="dxa"/>
            <w:vAlign w:val="center"/>
          </w:tcPr>
          <w:p w:rsidR="002920D7" w:rsidRPr="00C2699F" w:rsidRDefault="002920D7" w:rsidP="002920D7">
            <w:pPr>
              <w:spacing w:before="100" w:beforeAutospacing="1" w:after="100" w:afterAutospacing="1"/>
            </w:pPr>
            <w:r w:rsidRPr="00C2699F">
              <w:t>az ajánlati biztosítéknak az ajá</w:t>
            </w:r>
            <w:r w:rsidRPr="00C2699F">
              <w:t>n</w:t>
            </w:r>
            <w:r w:rsidRPr="00C2699F">
              <w:t>lati kötöttség beálltának időpon</w:t>
            </w:r>
            <w:r w:rsidRPr="00C2699F">
              <w:t>t</w:t>
            </w:r>
            <w:r w:rsidRPr="00C2699F">
              <w:t>jától kezdődően az ajánlati k</w:t>
            </w:r>
            <w:r w:rsidRPr="00C2699F">
              <w:t>ö</w:t>
            </w:r>
            <w:r w:rsidRPr="00C2699F">
              <w:t>töttség lejártáig kell érvényesnek lennie</w:t>
            </w:r>
          </w:p>
        </w:tc>
        <w:tc>
          <w:tcPr>
            <w:tcW w:w="2738" w:type="dxa"/>
            <w:vAlign w:val="center"/>
          </w:tcPr>
          <w:p w:rsidR="002920D7" w:rsidRPr="00C2699F" w:rsidRDefault="002920D7" w:rsidP="002920D7">
            <w:pPr>
              <w:spacing w:before="100" w:beforeAutospacing="1" w:after="100" w:afterAutospacing="1"/>
            </w:pPr>
            <w:r w:rsidRPr="00C2699F">
              <w:t>az ajánlati biztosíték ö</w:t>
            </w:r>
            <w:r w:rsidRPr="00C2699F">
              <w:t>s</w:t>
            </w:r>
            <w:r w:rsidRPr="00C2699F">
              <w:t>szegének átutalását igaz</w:t>
            </w:r>
            <w:r w:rsidRPr="00C2699F">
              <w:t>o</w:t>
            </w:r>
            <w:r w:rsidRPr="00C2699F">
              <w:t>ló dokumentum egyszerű másolatban, a pénzügyi intézmény vagy biztosító által vállalt garancia vagy készfizető kezesség, vagy a kötelezvény eredeti pé</w:t>
            </w:r>
            <w:r w:rsidRPr="00C2699F">
              <w:t>l</w:t>
            </w:r>
            <w:r w:rsidRPr="00C2699F">
              <w:t>dányban</w:t>
            </w:r>
          </w:p>
        </w:tc>
      </w:tr>
      <w:tr w:rsidR="002920D7" w:rsidRPr="00C2699F" w:rsidTr="003668BE">
        <w:trPr>
          <w:cantSplit/>
        </w:trPr>
        <w:tc>
          <w:tcPr>
            <w:tcW w:w="2632" w:type="dxa"/>
            <w:vAlign w:val="center"/>
          </w:tcPr>
          <w:p w:rsidR="002920D7" w:rsidRPr="00C2699F" w:rsidRDefault="002920D7" w:rsidP="00ED7B40">
            <w:pPr>
              <w:spacing w:before="100" w:beforeAutospacing="1" w:after="100" w:afterAutospacing="1"/>
              <w:rPr>
                <w:bCs/>
              </w:rPr>
            </w:pPr>
            <w:r w:rsidRPr="00C2699F">
              <w:t xml:space="preserve">nyilatkozat </w:t>
            </w:r>
            <w:r w:rsidR="000E553D" w:rsidRPr="00C2699F">
              <w:t xml:space="preserve">a </w:t>
            </w:r>
            <w:r w:rsidRPr="00C2699F">
              <w:t>bankszá</w:t>
            </w:r>
            <w:r w:rsidRPr="00C2699F">
              <w:t>m</w:t>
            </w:r>
            <w:r w:rsidRPr="00C2699F">
              <w:t>laszámról, amelyre az ajánlatkérőnek a Kbt. 54. § (5)-(7) bekezdése szerinti esetekben az ajánlati biztosíték össz</w:t>
            </w:r>
            <w:r w:rsidRPr="00C2699F">
              <w:t>e</w:t>
            </w:r>
            <w:r w:rsidRPr="00C2699F">
              <w:t>gét vissza kell utalni (a.e.)</w:t>
            </w:r>
          </w:p>
        </w:tc>
        <w:tc>
          <w:tcPr>
            <w:tcW w:w="3418" w:type="dxa"/>
            <w:vAlign w:val="center"/>
          </w:tcPr>
          <w:p w:rsidR="002920D7" w:rsidRPr="00C2699F" w:rsidRDefault="002920D7" w:rsidP="00ED7B40">
            <w:pPr>
              <w:spacing w:before="100" w:beforeAutospacing="1" w:after="100" w:afterAutospacing="1"/>
            </w:pPr>
            <w:r w:rsidRPr="00C2699F">
              <w:t>az Iratminta szerint</w:t>
            </w:r>
          </w:p>
        </w:tc>
        <w:tc>
          <w:tcPr>
            <w:tcW w:w="2738" w:type="dxa"/>
            <w:vAlign w:val="center"/>
          </w:tcPr>
          <w:p w:rsidR="002920D7" w:rsidRPr="00C2699F" w:rsidRDefault="002920D7" w:rsidP="00ED7B40">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6E0AEC">
            <w:pPr>
              <w:spacing w:before="100" w:beforeAutospacing="1" w:after="100" w:afterAutospacing="1"/>
              <w:rPr>
                <w:bCs/>
              </w:rPr>
            </w:pPr>
            <w:r w:rsidRPr="00C2699F">
              <w:rPr>
                <w:bCs/>
              </w:rPr>
              <w:t xml:space="preserve">nyilatkozat a Kbt. 66. § (2) </w:t>
            </w:r>
            <w:r w:rsidRPr="00C2699F">
              <w:t>bekezdés</w:t>
            </w:r>
            <w:r w:rsidRPr="00C2699F">
              <w:rPr>
                <w:b/>
                <w:bCs/>
              </w:rPr>
              <w:t xml:space="preserve"> </w:t>
            </w:r>
            <w:r w:rsidRPr="00C2699F">
              <w:rPr>
                <w:bCs/>
              </w:rPr>
              <w:t>alapján</w:t>
            </w:r>
          </w:p>
        </w:tc>
        <w:tc>
          <w:tcPr>
            <w:tcW w:w="3418" w:type="dxa"/>
            <w:vAlign w:val="center"/>
          </w:tcPr>
          <w:p w:rsidR="00A56842" w:rsidRPr="00C2699F" w:rsidRDefault="00A56842" w:rsidP="00F564A4">
            <w:pPr>
              <w:spacing w:before="100" w:beforeAutospacing="1" w:after="100" w:afterAutospacing="1"/>
            </w:pPr>
            <w:r w:rsidRPr="00C2699F">
              <w:t>az Iratminta szerint</w:t>
            </w:r>
          </w:p>
        </w:tc>
        <w:tc>
          <w:tcPr>
            <w:tcW w:w="2738" w:type="dxa"/>
            <w:vAlign w:val="center"/>
          </w:tcPr>
          <w:p w:rsidR="00A56842" w:rsidRPr="00C2699F" w:rsidRDefault="00A56842" w:rsidP="00F564A4">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6E0AEC">
            <w:pPr>
              <w:rPr>
                <w:bCs/>
              </w:rPr>
            </w:pPr>
            <w:r w:rsidRPr="00C2699F">
              <w:rPr>
                <w:bCs/>
              </w:rPr>
              <w:t>nyilatkozat a Kbt. 66. § (6) bekezdés a)-b) pontja alapjá</w:t>
            </w:r>
            <w:r w:rsidR="0093150E" w:rsidRPr="00C2699F">
              <w:rPr>
                <w:bCs/>
              </w:rPr>
              <w:t>n</w:t>
            </w:r>
          </w:p>
        </w:tc>
        <w:tc>
          <w:tcPr>
            <w:tcW w:w="3418" w:type="dxa"/>
            <w:vAlign w:val="center"/>
          </w:tcPr>
          <w:p w:rsidR="00A56842" w:rsidRPr="00C2699F" w:rsidRDefault="00A56842" w:rsidP="00C717D4">
            <w:r w:rsidRPr="00C2699F">
              <w:t>az Iratminta szerint</w:t>
            </w:r>
          </w:p>
        </w:tc>
        <w:tc>
          <w:tcPr>
            <w:tcW w:w="2738" w:type="dxa"/>
            <w:vAlign w:val="center"/>
          </w:tcPr>
          <w:p w:rsidR="00A56842" w:rsidRPr="00C2699F" w:rsidRDefault="00A56842" w:rsidP="00F564A4">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6E0AEC">
            <w:pPr>
              <w:spacing w:before="100" w:beforeAutospacing="1" w:after="100" w:afterAutospacing="1"/>
              <w:rPr>
                <w:bCs/>
              </w:rPr>
            </w:pPr>
            <w:r w:rsidRPr="00C2699F">
              <w:rPr>
                <w:bCs/>
              </w:rPr>
              <w:t>nyilatkozat a Kbt. 65. § (7) bekezdés alapján</w:t>
            </w:r>
          </w:p>
        </w:tc>
        <w:tc>
          <w:tcPr>
            <w:tcW w:w="3418" w:type="dxa"/>
            <w:vAlign w:val="center"/>
          </w:tcPr>
          <w:p w:rsidR="00A56842" w:rsidRPr="00C2699F" w:rsidRDefault="00A56842" w:rsidP="00F564A4">
            <w:pPr>
              <w:spacing w:before="100" w:beforeAutospacing="1" w:after="100" w:afterAutospacing="1"/>
            </w:pPr>
            <w:r w:rsidRPr="00C2699F">
              <w:t>az Iratminta szerint</w:t>
            </w:r>
          </w:p>
        </w:tc>
        <w:tc>
          <w:tcPr>
            <w:tcW w:w="2738" w:type="dxa"/>
            <w:vAlign w:val="center"/>
          </w:tcPr>
          <w:p w:rsidR="00A56842" w:rsidRPr="00C2699F" w:rsidRDefault="00A56842" w:rsidP="00F564A4">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51491E" w:rsidRPr="00C2699F" w:rsidRDefault="00DA5DAF" w:rsidP="00DA5DAF">
            <w:pPr>
              <w:spacing w:before="100" w:beforeAutospacing="1" w:after="100" w:afterAutospacing="1"/>
              <w:rPr>
                <w:bCs/>
              </w:rPr>
            </w:pPr>
            <w:r w:rsidRPr="00C2699F">
              <w:rPr>
                <w:bCs/>
              </w:rPr>
              <w:t>kapacitásait rendelkezé</w:t>
            </w:r>
            <w:r w:rsidRPr="00C2699F">
              <w:rPr>
                <w:bCs/>
              </w:rPr>
              <w:t>s</w:t>
            </w:r>
            <w:r w:rsidRPr="00C2699F">
              <w:rPr>
                <w:bCs/>
              </w:rPr>
              <w:t>re bocsátó szervezet k</w:t>
            </w:r>
            <w:r w:rsidRPr="00C2699F">
              <w:rPr>
                <w:bCs/>
              </w:rPr>
              <w:t>ö</w:t>
            </w:r>
            <w:r w:rsidRPr="00C2699F">
              <w:rPr>
                <w:bCs/>
              </w:rPr>
              <w:t>telezettségvállaló nyila</w:t>
            </w:r>
            <w:r w:rsidRPr="00C2699F">
              <w:rPr>
                <w:bCs/>
              </w:rPr>
              <w:t>t</w:t>
            </w:r>
            <w:r w:rsidRPr="00C2699F">
              <w:rPr>
                <w:bCs/>
              </w:rPr>
              <w:t>kozatát tartalmazó me</w:t>
            </w:r>
            <w:r w:rsidRPr="00C2699F">
              <w:rPr>
                <w:bCs/>
              </w:rPr>
              <w:t>g</w:t>
            </w:r>
            <w:r w:rsidRPr="00C2699F">
              <w:rPr>
                <w:bCs/>
              </w:rPr>
              <w:t xml:space="preserve">állapodás </w:t>
            </w:r>
            <w:r w:rsidR="00A56842" w:rsidRPr="00C2699F">
              <w:rPr>
                <w:bCs/>
              </w:rPr>
              <w:t xml:space="preserve"> (a.e.)</w:t>
            </w:r>
          </w:p>
        </w:tc>
        <w:tc>
          <w:tcPr>
            <w:tcW w:w="3418" w:type="dxa"/>
            <w:vAlign w:val="center"/>
          </w:tcPr>
          <w:p w:rsidR="00A56842" w:rsidRPr="00C2699F" w:rsidRDefault="00DA5DAF" w:rsidP="00F564A4">
            <w:pPr>
              <w:spacing w:before="100" w:beforeAutospacing="1" w:after="100" w:afterAutospacing="1"/>
              <w:rPr>
                <w:bCs/>
              </w:rPr>
            </w:pPr>
            <w:r w:rsidRPr="00C2699F">
              <w:t>az Iratminta szerint</w:t>
            </w:r>
          </w:p>
        </w:tc>
        <w:tc>
          <w:tcPr>
            <w:tcW w:w="2738" w:type="dxa"/>
            <w:vAlign w:val="center"/>
          </w:tcPr>
          <w:p w:rsidR="00A56842" w:rsidRPr="00C2699F" w:rsidRDefault="00A56842" w:rsidP="00F564A4">
            <w:pPr>
              <w:spacing w:before="100" w:beforeAutospacing="1" w:after="100" w:afterAutospacing="1"/>
              <w:rPr>
                <w:bCs/>
              </w:rPr>
            </w:pPr>
            <w:r w:rsidRPr="00C2699F">
              <w:rPr>
                <w:bCs/>
              </w:rPr>
              <w:t>cégszerűen aláírva</w:t>
            </w:r>
          </w:p>
        </w:tc>
      </w:tr>
      <w:tr w:rsidR="007E2903" w:rsidRPr="00C2699F" w:rsidTr="003668BE">
        <w:trPr>
          <w:cantSplit/>
        </w:trPr>
        <w:tc>
          <w:tcPr>
            <w:tcW w:w="2632" w:type="dxa"/>
            <w:vAlign w:val="center"/>
          </w:tcPr>
          <w:p w:rsidR="007E2903" w:rsidRPr="00C2699F" w:rsidRDefault="007E2903" w:rsidP="007E2903">
            <w:pPr>
              <w:jc w:val="both"/>
              <w:rPr>
                <w:bCs/>
              </w:rPr>
            </w:pPr>
            <w:r w:rsidRPr="00C2699F">
              <w:rPr>
                <w:bCs/>
              </w:rPr>
              <w:lastRenderedPageBreak/>
              <w:t>Nyilatkozat</w:t>
            </w:r>
          </w:p>
          <w:p w:rsidR="007E2903" w:rsidRPr="00C2699F" w:rsidRDefault="007E2903" w:rsidP="007E2903">
            <w:pPr>
              <w:jc w:val="both"/>
              <w:rPr>
                <w:bCs/>
              </w:rPr>
            </w:pPr>
            <w:r w:rsidRPr="00C2699F">
              <w:rPr>
                <w:bCs/>
              </w:rPr>
              <w:t>az értékelés alá eső rés</w:t>
            </w:r>
            <w:r w:rsidRPr="00C2699F">
              <w:rPr>
                <w:bCs/>
              </w:rPr>
              <w:t>z</w:t>
            </w:r>
            <w:r w:rsidRPr="00C2699F">
              <w:rPr>
                <w:bCs/>
              </w:rPr>
              <w:t>szempontok vonatkoz</w:t>
            </w:r>
            <w:r w:rsidRPr="00C2699F">
              <w:rPr>
                <w:bCs/>
              </w:rPr>
              <w:t>á</w:t>
            </w:r>
            <w:r w:rsidRPr="00C2699F">
              <w:rPr>
                <w:bCs/>
              </w:rPr>
              <w:t>sában tett megajánlás</w:t>
            </w:r>
          </w:p>
          <w:p w:rsidR="007E2903" w:rsidRPr="00C2699F" w:rsidRDefault="007E2903" w:rsidP="007E2903">
            <w:pPr>
              <w:jc w:val="both"/>
              <w:rPr>
                <w:bCs/>
              </w:rPr>
            </w:pPr>
            <w:r w:rsidRPr="00C2699F">
              <w:rPr>
                <w:bCs/>
              </w:rPr>
              <w:t>alátámasztására</w:t>
            </w:r>
          </w:p>
          <w:p w:rsidR="007E2903" w:rsidRPr="00C2699F" w:rsidRDefault="007E2903" w:rsidP="007E2903">
            <w:pPr>
              <w:jc w:val="both"/>
              <w:rPr>
                <w:bCs/>
              </w:rPr>
            </w:pPr>
          </w:p>
        </w:tc>
        <w:tc>
          <w:tcPr>
            <w:tcW w:w="3418" w:type="dxa"/>
            <w:vAlign w:val="center"/>
          </w:tcPr>
          <w:p w:rsidR="007E2903" w:rsidRPr="00C2699F" w:rsidRDefault="007E2903" w:rsidP="00F564A4">
            <w:pPr>
              <w:spacing w:before="100" w:beforeAutospacing="1" w:after="100" w:afterAutospacing="1"/>
            </w:pPr>
            <w:r w:rsidRPr="00C2699F">
              <w:t>az Iratminta szerint</w:t>
            </w:r>
          </w:p>
        </w:tc>
        <w:tc>
          <w:tcPr>
            <w:tcW w:w="2738" w:type="dxa"/>
            <w:vAlign w:val="center"/>
          </w:tcPr>
          <w:p w:rsidR="007E2903" w:rsidRPr="00C2699F" w:rsidRDefault="007E2903" w:rsidP="00F564A4">
            <w:pPr>
              <w:spacing w:before="100" w:beforeAutospacing="1" w:after="100" w:afterAutospacing="1"/>
              <w:rPr>
                <w:bCs/>
              </w:rPr>
            </w:pPr>
            <w:r w:rsidRPr="00C2699F">
              <w:rPr>
                <w:bCs/>
              </w:rPr>
              <w:t>a bemutatott szakember által saját kezűleg aláírva</w:t>
            </w:r>
          </w:p>
        </w:tc>
      </w:tr>
      <w:tr w:rsidR="00A56842" w:rsidRPr="00C2699F" w:rsidTr="003668BE">
        <w:trPr>
          <w:cantSplit/>
        </w:trPr>
        <w:tc>
          <w:tcPr>
            <w:tcW w:w="2632" w:type="dxa"/>
            <w:vAlign w:val="center"/>
          </w:tcPr>
          <w:p w:rsidR="00A56842" w:rsidRPr="00C2699F" w:rsidRDefault="00A56842" w:rsidP="002761E7">
            <w:pPr>
              <w:spacing w:before="100" w:beforeAutospacing="1" w:after="100" w:afterAutospacing="1"/>
              <w:rPr>
                <w:bCs/>
              </w:rPr>
            </w:pPr>
            <w:r w:rsidRPr="00C2699F">
              <w:rPr>
                <w:bCs/>
              </w:rPr>
              <w:t>nyilatkozat a Kbt. 62. § (1) bekezdésében me</w:t>
            </w:r>
            <w:r w:rsidRPr="00C2699F">
              <w:rPr>
                <w:bCs/>
              </w:rPr>
              <w:t>g</w:t>
            </w:r>
            <w:r w:rsidRPr="00C2699F">
              <w:rPr>
                <w:bCs/>
              </w:rPr>
              <w:t>határozott kizáró okok, valamint a Kbt. 62. § (1) bekezdés kb) pontja v</w:t>
            </w:r>
            <w:r w:rsidRPr="00C2699F">
              <w:rPr>
                <w:bCs/>
              </w:rPr>
              <w:t>o</w:t>
            </w:r>
            <w:r w:rsidRPr="00C2699F">
              <w:rPr>
                <w:bCs/>
              </w:rPr>
              <w:t>natkozásában</w:t>
            </w:r>
          </w:p>
        </w:tc>
        <w:tc>
          <w:tcPr>
            <w:tcW w:w="3418" w:type="dxa"/>
            <w:vAlign w:val="center"/>
          </w:tcPr>
          <w:p w:rsidR="00A56842" w:rsidRPr="00C2699F" w:rsidRDefault="00A56842" w:rsidP="00F564A4">
            <w:pPr>
              <w:spacing w:before="100" w:beforeAutospacing="1" w:after="100" w:afterAutospacing="1"/>
            </w:pPr>
            <w:r w:rsidRPr="00C2699F">
              <w:t>az Iratminta szerint</w:t>
            </w:r>
          </w:p>
        </w:tc>
        <w:tc>
          <w:tcPr>
            <w:tcW w:w="2738" w:type="dxa"/>
            <w:vAlign w:val="center"/>
          </w:tcPr>
          <w:p w:rsidR="00A56842" w:rsidRPr="00C2699F" w:rsidRDefault="00A56842" w:rsidP="00F564A4">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F253F0">
            <w:pPr>
              <w:spacing w:before="100" w:beforeAutospacing="1" w:after="100" w:afterAutospacing="1"/>
              <w:rPr>
                <w:bCs/>
              </w:rPr>
            </w:pPr>
            <w:r w:rsidRPr="00C2699F">
              <w:rPr>
                <w:bCs/>
              </w:rPr>
              <w:t>nyilatkozat az igazolni kívánt alkalmassági k</w:t>
            </w:r>
            <w:r w:rsidRPr="00C2699F">
              <w:rPr>
                <w:bCs/>
              </w:rPr>
              <w:t>ö</w:t>
            </w:r>
            <w:r w:rsidRPr="00C2699F">
              <w:rPr>
                <w:bCs/>
              </w:rPr>
              <w:t>vetelményeknek történő megfelelés vonatkozás</w:t>
            </w:r>
            <w:r w:rsidRPr="00C2699F">
              <w:rPr>
                <w:bCs/>
              </w:rPr>
              <w:t>á</w:t>
            </w:r>
            <w:r w:rsidRPr="00C2699F">
              <w:rPr>
                <w:bCs/>
              </w:rPr>
              <w:t>ban</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A56842" w:rsidRPr="00C2699F" w:rsidTr="003668BE">
        <w:trPr>
          <w:cantSplit/>
        </w:trPr>
        <w:tc>
          <w:tcPr>
            <w:tcW w:w="2632" w:type="dxa"/>
            <w:vAlign w:val="center"/>
          </w:tcPr>
          <w:p w:rsidR="00A56842" w:rsidRPr="00C2699F" w:rsidRDefault="00A56842" w:rsidP="00F253F0">
            <w:pPr>
              <w:spacing w:before="100" w:beforeAutospacing="1" w:after="100" w:afterAutospacing="1"/>
              <w:rPr>
                <w:bCs/>
              </w:rPr>
            </w:pPr>
            <w:r w:rsidRPr="00C2699F">
              <w:rPr>
                <w:bCs/>
              </w:rPr>
              <w:t>nyilatkozat a 321/2015. (X.30.) Korm. rendelet 17. § (2) bekezdése ala</w:t>
            </w:r>
            <w:r w:rsidRPr="00C2699F">
              <w:rPr>
                <w:bCs/>
              </w:rPr>
              <w:t>p</w:t>
            </w:r>
            <w:r w:rsidRPr="00C2699F">
              <w:rPr>
                <w:bCs/>
              </w:rPr>
              <w:t>ján</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A56842" w:rsidRPr="00C2699F" w:rsidTr="003668BE">
        <w:trPr>
          <w:cantSplit/>
        </w:trPr>
        <w:tc>
          <w:tcPr>
            <w:tcW w:w="2632" w:type="dxa"/>
            <w:vAlign w:val="center"/>
          </w:tcPr>
          <w:p w:rsidR="00A56842" w:rsidRPr="00C2699F" w:rsidRDefault="00A56842" w:rsidP="00F253F0">
            <w:pPr>
              <w:spacing w:before="100" w:beforeAutospacing="1" w:after="100" w:afterAutospacing="1"/>
              <w:rPr>
                <w:bCs/>
              </w:rPr>
            </w:pPr>
            <w:r w:rsidRPr="00C2699F">
              <w:t>közös ajánlattevők együttműködési megá</w:t>
            </w:r>
            <w:r w:rsidRPr="00C2699F">
              <w:t>l</w:t>
            </w:r>
            <w:r w:rsidRPr="00C2699F">
              <w:t>lapodása (a.e.)</w:t>
            </w:r>
          </w:p>
        </w:tc>
        <w:tc>
          <w:tcPr>
            <w:tcW w:w="3418" w:type="dxa"/>
            <w:vAlign w:val="center"/>
          </w:tcPr>
          <w:p w:rsidR="00A56842" w:rsidRPr="00C2699F" w:rsidRDefault="002C2156" w:rsidP="0011260C">
            <w:pPr>
              <w:spacing w:before="100" w:beforeAutospacing="1" w:after="100" w:afterAutospacing="1"/>
              <w:rPr>
                <w:bCs/>
              </w:rPr>
            </w:pPr>
            <w:r>
              <w:rPr>
                <w:bCs/>
              </w:rPr>
              <w:t>a felhívás VI.3.12) pontjában foglaltak szerint</w:t>
            </w:r>
          </w:p>
        </w:tc>
        <w:tc>
          <w:tcPr>
            <w:tcW w:w="2738" w:type="dxa"/>
            <w:vAlign w:val="center"/>
          </w:tcPr>
          <w:p w:rsidR="00A56842" w:rsidRPr="00C2699F" w:rsidRDefault="00A56842" w:rsidP="0011260C">
            <w:pPr>
              <w:spacing w:before="100" w:beforeAutospacing="1" w:after="100" w:afterAutospacing="1"/>
              <w:rPr>
                <w:bCs/>
              </w:rPr>
            </w:pPr>
            <w:r w:rsidRPr="00C2699F">
              <w:t>cégszerűen aláírva</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bCs/>
              </w:rPr>
              <w:t>nyilatkozat a Kkvt. sz</w:t>
            </w:r>
            <w:r w:rsidRPr="00C2699F">
              <w:rPr>
                <w:bCs/>
              </w:rPr>
              <w:t>e</w:t>
            </w:r>
            <w:r w:rsidRPr="00C2699F">
              <w:rPr>
                <w:bCs/>
              </w:rPr>
              <w:t>rinti besorolásról a Kbt. 66. § (4) bekezdés ala</w:t>
            </w:r>
            <w:r w:rsidRPr="00C2699F">
              <w:rPr>
                <w:bCs/>
              </w:rPr>
              <w:t>p</w:t>
            </w:r>
            <w:r w:rsidRPr="00C2699F">
              <w:rPr>
                <w:bCs/>
              </w:rPr>
              <w:t>ján</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bCs/>
              </w:rPr>
              <w:t>aláírási címpéldány(ok) vagy ügyvéd által elle</w:t>
            </w:r>
            <w:r w:rsidRPr="00C2699F">
              <w:rPr>
                <w:bCs/>
              </w:rPr>
              <w:t>n</w:t>
            </w:r>
            <w:r w:rsidRPr="00C2699F">
              <w:rPr>
                <w:bCs/>
              </w:rPr>
              <w:t>jegyzett aláírás-minta</w:t>
            </w:r>
          </w:p>
        </w:tc>
        <w:tc>
          <w:tcPr>
            <w:tcW w:w="3418" w:type="dxa"/>
            <w:vAlign w:val="center"/>
          </w:tcPr>
          <w:p w:rsidR="00A56842" w:rsidRPr="00C2699F" w:rsidRDefault="002C2156" w:rsidP="005F139E">
            <w:pPr>
              <w:spacing w:before="100" w:beforeAutospacing="1" w:after="100" w:afterAutospacing="1"/>
              <w:rPr>
                <w:bCs/>
              </w:rPr>
            </w:pPr>
            <w:r>
              <w:rPr>
                <w:bCs/>
              </w:rPr>
              <w:t>ajánlattevő/közös ajánlatt</w:t>
            </w:r>
            <w:r>
              <w:rPr>
                <w:bCs/>
              </w:rPr>
              <w:t>e</w:t>
            </w:r>
            <w:r>
              <w:rPr>
                <w:bCs/>
              </w:rPr>
              <w:t xml:space="preserve">vő/kapacitást biztosító szervezet </w:t>
            </w:r>
            <w:r w:rsidR="00A56842" w:rsidRPr="00C2699F">
              <w:rPr>
                <w:bCs/>
              </w:rPr>
              <w:t>azon cégjegyzésre jogosult ké</w:t>
            </w:r>
            <w:r w:rsidR="00A56842" w:rsidRPr="00C2699F">
              <w:rPr>
                <w:bCs/>
              </w:rPr>
              <w:t>p</w:t>
            </w:r>
            <w:r w:rsidR="00A56842" w:rsidRPr="00C2699F">
              <w:rPr>
                <w:bCs/>
              </w:rPr>
              <w:t>viselő</w:t>
            </w:r>
            <w:r>
              <w:rPr>
                <w:bCs/>
              </w:rPr>
              <w:t>é</w:t>
            </w:r>
            <w:r w:rsidR="00A56842" w:rsidRPr="00C2699F">
              <w:rPr>
                <w:bCs/>
              </w:rPr>
              <w:t>é, aki az ajánlat</w:t>
            </w:r>
            <w:r>
              <w:rPr>
                <w:bCs/>
              </w:rPr>
              <w:t xml:space="preserve"> </w:t>
            </w:r>
            <w:r w:rsidR="005F139E">
              <w:rPr>
                <w:bCs/>
              </w:rPr>
              <w:t>vala</w:t>
            </w:r>
            <w:r>
              <w:rPr>
                <w:bCs/>
              </w:rPr>
              <w:t xml:space="preserve">mely </w:t>
            </w:r>
            <w:r w:rsidR="005F139E">
              <w:rPr>
                <w:bCs/>
              </w:rPr>
              <w:t>nyilatkozatát</w:t>
            </w:r>
            <w:r w:rsidR="00A56842" w:rsidRPr="00C2699F">
              <w:rPr>
                <w:bCs/>
              </w:rPr>
              <w:t xml:space="preserve"> aláírja, vagy annak aláírására meghatalmazást ad</w:t>
            </w:r>
          </w:p>
        </w:tc>
        <w:tc>
          <w:tcPr>
            <w:tcW w:w="2738" w:type="dxa"/>
            <w:vAlign w:val="center"/>
          </w:tcPr>
          <w:p w:rsidR="00A56842" w:rsidRPr="00C2699F" w:rsidRDefault="00A56842" w:rsidP="0011260C">
            <w:pPr>
              <w:spacing w:before="100" w:beforeAutospacing="1" w:after="100" w:afterAutospacing="1"/>
              <w:rPr>
                <w:bCs/>
              </w:rPr>
            </w:pPr>
            <w:r w:rsidRPr="00C2699F">
              <w:rPr>
                <w:bCs/>
              </w:rPr>
              <w:t>egyszerű másolatban</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szCs w:val="20"/>
              </w:rPr>
              <w:t>nyilatkozat az annak k</w:t>
            </w:r>
            <w:r w:rsidRPr="00C2699F">
              <w:rPr>
                <w:szCs w:val="20"/>
              </w:rPr>
              <w:t>i</w:t>
            </w:r>
            <w:r w:rsidRPr="00C2699F">
              <w:rPr>
                <w:szCs w:val="20"/>
              </w:rPr>
              <w:t>állítása időpontjában f</w:t>
            </w:r>
            <w:r w:rsidRPr="00C2699F">
              <w:rPr>
                <w:szCs w:val="20"/>
              </w:rPr>
              <w:t>o</w:t>
            </w:r>
            <w:r w:rsidRPr="00C2699F">
              <w:rPr>
                <w:szCs w:val="20"/>
              </w:rPr>
              <w:t>lyamatban lévő vált</w:t>
            </w:r>
            <w:r w:rsidRPr="00C2699F">
              <w:rPr>
                <w:szCs w:val="20"/>
              </w:rPr>
              <w:t>o</w:t>
            </w:r>
            <w:r w:rsidRPr="00C2699F">
              <w:rPr>
                <w:szCs w:val="20"/>
              </w:rPr>
              <w:t>zásbejegyzési eljárás vonatkozásában</w:t>
            </w:r>
          </w:p>
        </w:tc>
        <w:tc>
          <w:tcPr>
            <w:tcW w:w="3418" w:type="dxa"/>
            <w:vAlign w:val="center"/>
          </w:tcPr>
          <w:p w:rsidR="00A56842" w:rsidRPr="00C2699F" w:rsidRDefault="00A56842" w:rsidP="0011260C">
            <w:pPr>
              <w:spacing w:before="100" w:beforeAutospacing="1" w:after="100" w:afterAutospacing="1"/>
            </w:pPr>
            <w:r w:rsidRPr="00C2699F">
              <w:t>az Iratminta szerint</w:t>
            </w:r>
          </w:p>
        </w:tc>
        <w:tc>
          <w:tcPr>
            <w:tcW w:w="2738" w:type="dxa"/>
            <w:vAlign w:val="center"/>
          </w:tcPr>
          <w:p w:rsidR="00A56842" w:rsidRPr="00C2699F" w:rsidRDefault="00A56842" w:rsidP="0011260C">
            <w:pPr>
              <w:spacing w:before="100" w:beforeAutospacing="1" w:after="100" w:afterAutospacing="1"/>
            </w:pPr>
            <w:r w:rsidRPr="00C2699F">
              <w:t>cégszerűen aláírva</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szCs w:val="20"/>
              </w:rPr>
              <w:lastRenderedPageBreak/>
              <w:t>a cégbírósághoz benyú</w:t>
            </w:r>
            <w:r w:rsidRPr="00C2699F">
              <w:rPr>
                <w:szCs w:val="20"/>
              </w:rPr>
              <w:t>j</w:t>
            </w:r>
            <w:r w:rsidRPr="00C2699F">
              <w:rPr>
                <w:szCs w:val="20"/>
              </w:rPr>
              <w:t>tott, ügyvéd által elle</w:t>
            </w:r>
            <w:r w:rsidRPr="00C2699F">
              <w:rPr>
                <w:szCs w:val="20"/>
              </w:rPr>
              <w:t>n</w:t>
            </w:r>
            <w:r w:rsidRPr="00C2699F">
              <w:rPr>
                <w:szCs w:val="20"/>
              </w:rPr>
              <w:t>jegyzett változásbejeg</w:t>
            </w:r>
            <w:r w:rsidRPr="00C2699F">
              <w:rPr>
                <w:szCs w:val="20"/>
              </w:rPr>
              <w:t>y</w:t>
            </w:r>
            <w:r w:rsidRPr="00C2699F">
              <w:rPr>
                <w:szCs w:val="20"/>
              </w:rPr>
              <w:t>zési kérelem és az annak érkezéséről a cégbíróság által megküldött (a b</w:t>
            </w:r>
            <w:r w:rsidRPr="00C2699F">
              <w:rPr>
                <w:szCs w:val="20"/>
              </w:rPr>
              <w:t>e</w:t>
            </w:r>
            <w:r w:rsidRPr="00C2699F">
              <w:rPr>
                <w:szCs w:val="20"/>
              </w:rPr>
              <w:t>nyújtott kérelem info</w:t>
            </w:r>
            <w:r w:rsidRPr="00C2699F">
              <w:rPr>
                <w:szCs w:val="20"/>
              </w:rPr>
              <w:t>r</w:t>
            </w:r>
            <w:r w:rsidRPr="00C2699F">
              <w:rPr>
                <w:szCs w:val="20"/>
              </w:rPr>
              <w:t>matikai szempontú me</w:t>
            </w:r>
            <w:r w:rsidRPr="00C2699F">
              <w:rPr>
                <w:szCs w:val="20"/>
              </w:rPr>
              <w:t>g</w:t>
            </w:r>
            <w:r w:rsidRPr="00C2699F">
              <w:rPr>
                <w:szCs w:val="20"/>
              </w:rPr>
              <w:t>felelőségéről szóló) ig</w:t>
            </w:r>
            <w:r w:rsidRPr="00C2699F">
              <w:rPr>
                <w:szCs w:val="20"/>
              </w:rPr>
              <w:t>a</w:t>
            </w:r>
            <w:r w:rsidRPr="00C2699F">
              <w:rPr>
                <w:szCs w:val="20"/>
              </w:rPr>
              <w:t>zolás</w:t>
            </w:r>
            <w:r w:rsidR="00B86DC3" w:rsidRPr="00C2699F">
              <w:rPr>
                <w:szCs w:val="20"/>
              </w:rPr>
              <w:t xml:space="preserve"> (a.e.)</w:t>
            </w:r>
          </w:p>
        </w:tc>
        <w:tc>
          <w:tcPr>
            <w:tcW w:w="3418" w:type="dxa"/>
            <w:vAlign w:val="center"/>
          </w:tcPr>
          <w:p w:rsidR="00A56842" w:rsidRPr="00C2699F" w:rsidRDefault="00A56842" w:rsidP="0011260C">
            <w:pPr>
              <w:spacing w:before="100" w:beforeAutospacing="1" w:after="100" w:afterAutospacing="1"/>
              <w:rPr>
                <w:bCs/>
              </w:rPr>
            </w:pPr>
          </w:p>
        </w:tc>
        <w:tc>
          <w:tcPr>
            <w:tcW w:w="2738" w:type="dxa"/>
            <w:vAlign w:val="center"/>
          </w:tcPr>
          <w:p w:rsidR="00A56842" w:rsidRPr="00C2699F" w:rsidRDefault="00A56842" w:rsidP="0011260C">
            <w:pPr>
              <w:spacing w:before="100" w:beforeAutospacing="1" w:after="100" w:afterAutospacing="1"/>
              <w:rPr>
                <w:bCs/>
              </w:rPr>
            </w:pPr>
            <w:r w:rsidRPr="00C2699F">
              <w:rPr>
                <w:bCs/>
              </w:rPr>
              <w:t>egyszerű másolatban</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bCs/>
              </w:rPr>
              <w:t>titoktartási nyilatkozat</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A56842" w:rsidRPr="00C2699F" w:rsidTr="003668BE">
        <w:trPr>
          <w:cantSplit/>
        </w:trPr>
        <w:tc>
          <w:tcPr>
            <w:tcW w:w="2632" w:type="dxa"/>
            <w:vAlign w:val="center"/>
          </w:tcPr>
          <w:p w:rsidR="00A56842" w:rsidRPr="00C2699F" w:rsidRDefault="00A56842" w:rsidP="0011260C">
            <w:pPr>
              <w:spacing w:before="100" w:beforeAutospacing="1" w:after="100" w:afterAutospacing="1"/>
              <w:rPr>
                <w:bCs/>
              </w:rPr>
            </w:pPr>
            <w:r w:rsidRPr="00C2699F">
              <w:rPr>
                <w:bCs/>
              </w:rPr>
              <w:t>nyilatkozat üzleti tito</w:t>
            </w:r>
            <w:r w:rsidRPr="00C2699F">
              <w:rPr>
                <w:bCs/>
              </w:rPr>
              <w:t>k</w:t>
            </w:r>
            <w:r w:rsidRPr="00C2699F">
              <w:rPr>
                <w:bCs/>
              </w:rPr>
              <w:t>ról</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F8663D" w:rsidRPr="00C2699F" w:rsidTr="003668BE">
        <w:trPr>
          <w:cantSplit/>
        </w:trPr>
        <w:tc>
          <w:tcPr>
            <w:tcW w:w="2632" w:type="dxa"/>
            <w:vAlign w:val="center"/>
          </w:tcPr>
          <w:p w:rsidR="00F8663D" w:rsidRPr="00C2699F" w:rsidRDefault="00F8663D" w:rsidP="00F253F0">
            <w:pPr>
              <w:rPr>
                <w:bCs/>
              </w:rPr>
            </w:pPr>
            <w:r w:rsidRPr="00C2699F">
              <w:rPr>
                <w:bCs/>
              </w:rPr>
              <w:t>nyilatkozat az eljárást megindító felhívás III.2.2) pontjában me</w:t>
            </w:r>
            <w:r w:rsidRPr="00C2699F">
              <w:rPr>
                <w:bCs/>
              </w:rPr>
              <w:t>g</w:t>
            </w:r>
            <w:r w:rsidRPr="00C2699F">
              <w:rPr>
                <w:bCs/>
              </w:rPr>
              <w:t>határozott feltételek e</w:t>
            </w:r>
            <w:r w:rsidRPr="00C2699F">
              <w:rPr>
                <w:bCs/>
              </w:rPr>
              <w:t>l</w:t>
            </w:r>
            <w:r w:rsidRPr="00C2699F">
              <w:rPr>
                <w:bCs/>
              </w:rPr>
              <w:t>fogadása és a szerződés teljesítése során történő érvényesítése vonatk</w:t>
            </w:r>
            <w:r w:rsidRPr="00C2699F">
              <w:rPr>
                <w:bCs/>
              </w:rPr>
              <w:t>o</w:t>
            </w:r>
            <w:r w:rsidRPr="00C2699F">
              <w:rPr>
                <w:bCs/>
              </w:rPr>
              <w:t>zásában</w:t>
            </w:r>
          </w:p>
        </w:tc>
        <w:tc>
          <w:tcPr>
            <w:tcW w:w="3418" w:type="dxa"/>
            <w:vAlign w:val="center"/>
          </w:tcPr>
          <w:p w:rsidR="00F8663D" w:rsidRPr="00C2699F" w:rsidRDefault="00F8663D" w:rsidP="00A47880">
            <w:pPr>
              <w:spacing w:before="100" w:beforeAutospacing="1" w:after="100" w:afterAutospacing="1"/>
              <w:rPr>
                <w:bCs/>
              </w:rPr>
            </w:pPr>
            <w:r w:rsidRPr="00C2699F">
              <w:rPr>
                <w:bCs/>
              </w:rPr>
              <w:t>az Iratminta szerint</w:t>
            </w:r>
          </w:p>
        </w:tc>
        <w:tc>
          <w:tcPr>
            <w:tcW w:w="2738" w:type="dxa"/>
            <w:vAlign w:val="center"/>
          </w:tcPr>
          <w:p w:rsidR="00F8663D" w:rsidRPr="00C2699F" w:rsidRDefault="00F8663D" w:rsidP="00A47880">
            <w:pPr>
              <w:spacing w:before="100" w:beforeAutospacing="1" w:after="100" w:afterAutospacing="1"/>
              <w:rPr>
                <w:bCs/>
              </w:rPr>
            </w:pPr>
            <w:r w:rsidRPr="00C2699F">
              <w:rPr>
                <w:bCs/>
              </w:rPr>
              <w:t>cégszerűen aláírva</w:t>
            </w:r>
          </w:p>
        </w:tc>
      </w:tr>
      <w:tr w:rsidR="00A56842" w:rsidRPr="00C2699F" w:rsidTr="003668BE">
        <w:trPr>
          <w:cantSplit/>
        </w:trPr>
        <w:tc>
          <w:tcPr>
            <w:tcW w:w="2632" w:type="dxa"/>
            <w:vAlign w:val="center"/>
          </w:tcPr>
          <w:p w:rsidR="00A56842" w:rsidRPr="00C2699F" w:rsidRDefault="00A56842" w:rsidP="00F253F0">
            <w:pPr>
              <w:rPr>
                <w:bCs/>
              </w:rPr>
            </w:pPr>
            <w:r w:rsidRPr="00C2699F">
              <w:rPr>
                <w:bCs/>
              </w:rPr>
              <w:t>nyilatkozat a szerződé</w:t>
            </w:r>
            <w:r w:rsidRPr="00C2699F">
              <w:rPr>
                <w:bCs/>
              </w:rPr>
              <w:t>s</w:t>
            </w:r>
            <w:r w:rsidRPr="00C2699F">
              <w:rPr>
                <w:bCs/>
              </w:rPr>
              <w:t>tervezetben foglaltak v</w:t>
            </w:r>
            <w:r w:rsidRPr="00C2699F">
              <w:rPr>
                <w:bCs/>
              </w:rPr>
              <w:t>é</w:t>
            </w:r>
            <w:r w:rsidRPr="00C2699F">
              <w:rPr>
                <w:bCs/>
              </w:rPr>
              <w:t>leményeltérés nélküli e</w:t>
            </w:r>
            <w:r w:rsidRPr="00C2699F">
              <w:rPr>
                <w:bCs/>
              </w:rPr>
              <w:t>l</w:t>
            </w:r>
            <w:r w:rsidRPr="00C2699F">
              <w:rPr>
                <w:bCs/>
              </w:rPr>
              <w:t>fogadása vonatkozás</w:t>
            </w:r>
            <w:r w:rsidRPr="00C2699F">
              <w:rPr>
                <w:bCs/>
              </w:rPr>
              <w:t>á</w:t>
            </w:r>
            <w:r w:rsidRPr="00C2699F">
              <w:rPr>
                <w:bCs/>
              </w:rPr>
              <w:t>ban</w:t>
            </w:r>
          </w:p>
        </w:tc>
        <w:tc>
          <w:tcPr>
            <w:tcW w:w="3418" w:type="dxa"/>
            <w:vAlign w:val="center"/>
          </w:tcPr>
          <w:p w:rsidR="00A56842" w:rsidRPr="00C2699F" w:rsidRDefault="00A56842" w:rsidP="0011260C">
            <w:pPr>
              <w:spacing w:before="100" w:beforeAutospacing="1" w:after="100" w:afterAutospacing="1"/>
              <w:rPr>
                <w:bCs/>
              </w:rPr>
            </w:pPr>
            <w:r w:rsidRPr="00C2699F">
              <w:rPr>
                <w:bCs/>
              </w:rPr>
              <w:t>az Iratminta szerint</w:t>
            </w:r>
          </w:p>
        </w:tc>
        <w:tc>
          <w:tcPr>
            <w:tcW w:w="2738" w:type="dxa"/>
            <w:vAlign w:val="center"/>
          </w:tcPr>
          <w:p w:rsidR="00A56842" w:rsidRPr="00C2699F" w:rsidRDefault="00A56842" w:rsidP="0011260C">
            <w:pPr>
              <w:spacing w:before="100" w:beforeAutospacing="1" w:after="100" w:afterAutospacing="1"/>
              <w:rPr>
                <w:bCs/>
              </w:rPr>
            </w:pPr>
            <w:r w:rsidRPr="00C2699F">
              <w:rPr>
                <w:bCs/>
              </w:rPr>
              <w:t>cégszerűen aláírva</w:t>
            </w:r>
          </w:p>
        </w:tc>
      </w:tr>
      <w:tr w:rsidR="00F95913" w:rsidRPr="00C2699F" w:rsidTr="003668BE">
        <w:trPr>
          <w:cantSplit/>
        </w:trPr>
        <w:tc>
          <w:tcPr>
            <w:tcW w:w="2632" w:type="dxa"/>
            <w:vAlign w:val="center"/>
          </w:tcPr>
          <w:p w:rsidR="00F95913" w:rsidRPr="00C2699F" w:rsidRDefault="00F95913" w:rsidP="00F95913">
            <w:pPr>
              <w:rPr>
                <w:bCs/>
              </w:rPr>
            </w:pPr>
            <w:r w:rsidRPr="00C2699F">
              <w:rPr>
                <w:bCs/>
              </w:rPr>
              <w:t>nyilatkozat a papír al</w:t>
            </w:r>
            <w:r w:rsidRPr="00C2699F">
              <w:rPr>
                <w:bCs/>
              </w:rPr>
              <w:t>a</w:t>
            </w:r>
            <w:r w:rsidRPr="00C2699F">
              <w:rPr>
                <w:bCs/>
              </w:rPr>
              <w:t>pon és a digitális ada</w:t>
            </w:r>
            <w:r w:rsidRPr="00C2699F">
              <w:rPr>
                <w:bCs/>
              </w:rPr>
              <w:t>t</w:t>
            </w:r>
            <w:r w:rsidRPr="00C2699F">
              <w:rPr>
                <w:bCs/>
              </w:rPr>
              <w:t>hordozón benyújtott ajánlati példányok egy</w:t>
            </w:r>
            <w:r w:rsidRPr="00C2699F">
              <w:rPr>
                <w:bCs/>
              </w:rPr>
              <w:t>e</w:t>
            </w:r>
            <w:r w:rsidRPr="00C2699F">
              <w:rPr>
                <w:bCs/>
              </w:rPr>
              <w:t>zősége vonatkozásában</w:t>
            </w:r>
          </w:p>
        </w:tc>
        <w:tc>
          <w:tcPr>
            <w:tcW w:w="3418" w:type="dxa"/>
            <w:vAlign w:val="center"/>
          </w:tcPr>
          <w:p w:rsidR="00F95913" w:rsidRPr="00C2699F" w:rsidRDefault="00F95913" w:rsidP="00F95913">
            <w:pPr>
              <w:spacing w:before="100" w:beforeAutospacing="1" w:after="100" w:afterAutospacing="1"/>
              <w:rPr>
                <w:bCs/>
              </w:rPr>
            </w:pPr>
            <w:r w:rsidRPr="00C2699F">
              <w:rPr>
                <w:bCs/>
              </w:rPr>
              <w:t>az Iratminta szerint</w:t>
            </w:r>
          </w:p>
        </w:tc>
        <w:tc>
          <w:tcPr>
            <w:tcW w:w="2738" w:type="dxa"/>
            <w:vAlign w:val="center"/>
          </w:tcPr>
          <w:p w:rsidR="00F95913" w:rsidRPr="00C2699F" w:rsidRDefault="00F95913" w:rsidP="00F95913">
            <w:pPr>
              <w:spacing w:before="100" w:beforeAutospacing="1" w:after="100" w:afterAutospacing="1"/>
              <w:rPr>
                <w:bCs/>
              </w:rPr>
            </w:pPr>
            <w:r w:rsidRPr="00C2699F">
              <w:rPr>
                <w:bCs/>
              </w:rPr>
              <w:t>cégszerűen aláírva</w:t>
            </w:r>
          </w:p>
        </w:tc>
      </w:tr>
      <w:tr w:rsidR="00F95913" w:rsidRPr="00C2699F" w:rsidTr="003668BE">
        <w:trPr>
          <w:cantSplit/>
        </w:trPr>
        <w:tc>
          <w:tcPr>
            <w:tcW w:w="2632" w:type="dxa"/>
            <w:vAlign w:val="center"/>
          </w:tcPr>
          <w:p w:rsidR="00F95913" w:rsidRPr="00C2699F" w:rsidRDefault="00F95913" w:rsidP="00F95913">
            <w:pPr>
              <w:spacing w:before="100" w:beforeAutospacing="1" w:after="100" w:afterAutospacing="1"/>
            </w:pPr>
            <w:r w:rsidRPr="00C2699F">
              <w:rPr>
                <w:bCs/>
              </w:rPr>
              <w:t>nyilatkozat az államhá</w:t>
            </w:r>
            <w:r w:rsidRPr="00C2699F">
              <w:rPr>
                <w:bCs/>
              </w:rPr>
              <w:t>z</w:t>
            </w:r>
            <w:r w:rsidRPr="00C2699F">
              <w:rPr>
                <w:bCs/>
              </w:rPr>
              <w:t>tartásról szóló 2011. évi CXCV. törvény 41. § (6) bekezdésében foglalt fe</w:t>
            </w:r>
            <w:r w:rsidRPr="00C2699F">
              <w:rPr>
                <w:bCs/>
              </w:rPr>
              <w:t>l</w:t>
            </w:r>
            <w:r w:rsidRPr="00C2699F">
              <w:rPr>
                <w:bCs/>
              </w:rPr>
              <w:t>tételnek való megfelelés vonatkozásában</w:t>
            </w:r>
          </w:p>
        </w:tc>
        <w:tc>
          <w:tcPr>
            <w:tcW w:w="3418" w:type="dxa"/>
            <w:vAlign w:val="center"/>
          </w:tcPr>
          <w:p w:rsidR="00F95913" w:rsidRPr="00C2699F" w:rsidRDefault="00F95913" w:rsidP="00F95913">
            <w:pPr>
              <w:spacing w:before="100" w:beforeAutospacing="1" w:after="100" w:afterAutospacing="1"/>
              <w:rPr>
                <w:bCs/>
              </w:rPr>
            </w:pPr>
            <w:r w:rsidRPr="00C2699F">
              <w:rPr>
                <w:bCs/>
              </w:rPr>
              <w:t>az Iratminta szerint</w:t>
            </w:r>
          </w:p>
        </w:tc>
        <w:tc>
          <w:tcPr>
            <w:tcW w:w="2738" w:type="dxa"/>
            <w:vAlign w:val="center"/>
          </w:tcPr>
          <w:p w:rsidR="00F95913" w:rsidRPr="00C2699F" w:rsidRDefault="00F95913" w:rsidP="00F95913">
            <w:pPr>
              <w:spacing w:before="100" w:beforeAutospacing="1" w:after="100" w:afterAutospacing="1"/>
              <w:rPr>
                <w:bCs/>
              </w:rPr>
            </w:pPr>
            <w:r w:rsidRPr="00C2699F">
              <w:rPr>
                <w:bCs/>
              </w:rPr>
              <w:t>cégszerűen aláírva</w:t>
            </w:r>
          </w:p>
        </w:tc>
      </w:tr>
      <w:tr w:rsidR="003668BE" w:rsidRPr="00C2699F" w:rsidTr="003668BE">
        <w:trPr>
          <w:cantSplit/>
        </w:trPr>
        <w:tc>
          <w:tcPr>
            <w:tcW w:w="2632" w:type="dxa"/>
            <w:vAlign w:val="center"/>
          </w:tcPr>
          <w:p w:rsidR="003668BE" w:rsidRPr="00C2699F" w:rsidRDefault="003668BE" w:rsidP="001F06EB">
            <w:pPr>
              <w:rPr>
                <w:bCs/>
              </w:rPr>
            </w:pPr>
            <w:r w:rsidRPr="00C2699F">
              <w:rPr>
                <w:bCs/>
              </w:rPr>
              <w:t>nyilatkozat az ajánlatk</w:t>
            </w:r>
            <w:r w:rsidRPr="00C2699F">
              <w:rPr>
                <w:bCs/>
              </w:rPr>
              <w:t>é</w:t>
            </w:r>
            <w:r w:rsidRPr="00C2699F">
              <w:rPr>
                <w:bCs/>
              </w:rPr>
              <w:t>rő által kikötött biztos</w:t>
            </w:r>
            <w:r w:rsidRPr="00C2699F">
              <w:rPr>
                <w:bCs/>
              </w:rPr>
              <w:t>í</w:t>
            </w:r>
            <w:r w:rsidRPr="00C2699F">
              <w:rPr>
                <w:bCs/>
              </w:rPr>
              <w:t>ték</w:t>
            </w:r>
            <w:r w:rsidR="00971995" w:rsidRPr="00C2699F">
              <w:rPr>
                <w:bCs/>
              </w:rPr>
              <w:t>ok</w:t>
            </w:r>
            <w:r w:rsidRPr="00C2699F">
              <w:rPr>
                <w:bCs/>
              </w:rPr>
              <w:t xml:space="preserve"> határidőre történő rendelkezésre bocsátása vonatkozásában</w:t>
            </w:r>
          </w:p>
        </w:tc>
        <w:tc>
          <w:tcPr>
            <w:tcW w:w="3418" w:type="dxa"/>
            <w:vAlign w:val="center"/>
          </w:tcPr>
          <w:p w:rsidR="003668BE" w:rsidRPr="00C2699F" w:rsidRDefault="003668BE" w:rsidP="003668BE">
            <w:pPr>
              <w:spacing w:before="100" w:beforeAutospacing="1" w:after="100" w:afterAutospacing="1"/>
              <w:rPr>
                <w:bCs/>
              </w:rPr>
            </w:pPr>
            <w:r w:rsidRPr="00C2699F">
              <w:rPr>
                <w:bCs/>
              </w:rPr>
              <w:t>az Iratminta szerint</w:t>
            </w:r>
          </w:p>
        </w:tc>
        <w:tc>
          <w:tcPr>
            <w:tcW w:w="2738" w:type="dxa"/>
            <w:vAlign w:val="center"/>
          </w:tcPr>
          <w:p w:rsidR="003668BE" w:rsidRPr="00C2699F" w:rsidRDefault="003668BE" w:rsidP="003668BE">
            <w:pPr>
              <w:spacing w:before="100" w:beforeAutospacing="1" w:after="100" w:afterAutospacing="1"/>
              <w:rPr>
                <w:bCs/>
              </w:rPr>
            </w:pPr>
            <w:r w:rsidRPr="00C2699F">
              <w:rPr>
                <w:bCs/>
              </w:rPr>
              <w:t>cégszerűen aláírva</w:t>
            </w:r>
          </w:p>
        </w:tc>
      </w:tr>
      <w:tr w:rsidR="003668BE" w:rsidRPr="00C2699F" w:rsidTr="003668BE">
        <w:trPr>
          <w:cantSplit/>
        </w:trPr>
        <w:tc>
          <w:tcPr>
            <w:tcW w:w="2632" w:type="dxa"/>
            <w:vAlign w:val="center"/>
          </w:tcPr>
          <w:p w:rsidR="003668BE" w:rsidRPr="00C2699F" w:rsidRDefault="003668BE" w:rsidP="003668BE">
            <w:pPr>
              <w:spacing w:before="100" w:beforeAutospacing="1" w:after="100" w:afterAutospacing="1"/>
            </w:pPr>
            <w:r w:rsidRPr="00C2699F">
              <w:t>nyilatkozat a Kbt. 73. § (4) bekezdésében me</w:t>
            </w:r>
            <w:r w:rsidRPr="00C2699F">
              <w:t>g</w:t>
            </w:r>
            <w:r w:rsidRPr="00C2699F">
              <w:t>határozott követelm</w:t>
            </w:r>
            <w:r w:rsidRPr="00C2699F">
              <w:t>é</w:t>
            </w:r>
            <w:r w:rsidRPr="00C2699F">
              <w:t>nyek vonatkozásában</w:t>
            </w:r>
          </w:p>
        </w:tc>
        <w:tc>
          <w:tcPr>
            <w:tcW w:w="3418" w:type="dxa"/>
            <w:vAlign w:val="center"/>
          </w:tcPr>
          <w:p w:rsidR="003668BE" w:rsidRPr="00C2699F" w:rsidRDefault="003668BE" w:rsidP="003668BE">
            <w:pPr>
              <w:spacing w:before="100" w:beforeAutospacing="1" w:after="100" w:afterAutospacing="1"/>
            </w:pPr>
            <w:r w:rsidRPr="00C2699F">
              <w:rPr>
                <w:bCs/>
              </w:rPr>
              <w:t>az Iratminta szerint</w:t>
            </w:r>
          </w:p>
        </w:tc>
        <w:tc>
          <w:tcPr>
            <w:tcW w:w="2738" w:type="dxa"/>
            <w:vAlign w:val="center"/>
          </w:tcPr>
          <w:p w:rsidR="003668BE" w:rsidRPr="00C2699F" w:rsidRDefault="003668BE" w:rsidP="003668BE">
            <w:pPr>
              <w:spacing w:before="100" w:beforeAutospacing="1" w:after="100" w:afterAutospacing="1"/>
            </w:pPr>
            <w:r w:rsidRPr="00C2699F">
              <w:rPr>
                <w:bCs/>
              </w:rPr>
              <w:t>cégszerűen aláírva</w:t>
            </w:r>
          </w:p>
        </w:tc>
      </w:tr>
      <w:tr w:rsidR="0037344D" w:rsidRPr="00C2699F" w:rsidTr="003668BE">
        <w:trPr>
          <w:cantSplit/>
        </w:trPr>
        <w:tc>
          <w:tcPr>
            <w:tcW w:w="2632" w:type="dxa"/>
            <w:vAlign w:val="center"/>
          </w:tcPr>
          <w:p w:rsidR="0037344D" w:rsidRPr="00355ED9" w:rsidRDefault="00F3578A" w:rsidP="003668BE">
            <w:pPr>
              <w:spacing w:before="100" w:beforeAutospacing="1" w:after="100" w:afterAutospacing="1"/>
            </w:pPr>
            <w:r w:rsidRPr="00355ED9">
              <w:lastRenderedPageBreak/>
              <w:t>nyilatkozat az ajánlati felhívás VI.3.12) 42. pontjában részletezett i</w:t>
            </w:r>
            <w:r w:rsidRPr="00355ED9">
              <w:t>n</w:t>
            </w:r>
            <w:r w:rsidRPr="00355ED9">
              <w:t>formációk vonatkozás</w:t>
            </w:r>
            <w:r w:rsidRPr="00355ED9">
              <w:t>á</w:t>
            </w:r>
            <w:r w:rsidRPr="00355ED9">
              <w:t>ban</w:t>
            </w:r>
          </w:p>
        </w:tc>
        <w:tc>
          <w:tcPr>
            <w:tcW w:w="3418" w:type="dxa"/>
            <w:vAlign w:val="center"/>
          </w:tcPr>
          <w:p w:rsidR="0037344D" w:rsidRPr="00355ED9" w:rsidRDefault="00F3578A" w:rsidP="003668BE">
            <w:pPr>
              <w:spacing w:before="100" w:beforeAutospacing="1" w:after="100" w:afterAutospacing="1"/>
              <w:rPr>
                <w:bCs/>
              </w:rPr>
            </w:pPr>
            <w:r w:rsidRPr="00355ED9">
              <w:rPr>
                <w:bCs/>
              </w:rPr>
              <w:t>az Iratminta szerint</w:t>
            </w:r>
          </w:p>
        </w:tc>
        <w:tc>
          <w:tcPr>
            <w:tcW w:w="2738" w:type="dxa"/>
            <w:vAlign w:val="center"/>
          </w:tcPr>
          <w:p w:rsidR="0037344D" w:rsidRPr="00355ED9" w:rsidRDefault="00F3578A" w:rsidP="003668BE">
            <w:pPr>
              <w:spacing w:before="100" w:beforeAutospacing="1" w:after="100" w:afterAutospacing="1"/>
              <w:rPr>
                <w:bCs/>
              </w:rPr>
            </w:pPr>
            <w:r w:rsidRPr="00355ED9">
              <w:rPr>
                <w:bCs/>
              </w:rPr>
              <w:t>cégszerűen aláírva</w:t>
            </w:r>
          </w:p>
        </w:tc>
      </w:tr>
      <w:tr w:rsidR="003668BE" w:rsidRPr="00C2699F" w:rsidTr="003668BE">
        <w:trPr>
          <w:cantSplit/>
        </w:trPr>
        <w:tc>
          <w:tcPr>
            <w:tcW w:w="2632" w:type="dxa"/>
            <w:vAlign w:val="center"/>
          </w:tcPr>
          <w:p w:rsidR="003668BE" w:rsidRPr="00C2699F" w:rsidRDefault="003668BE" w:rsidP="003668BE">
            <w:pPr>
              <w:spacing w:before="100" w:beforeAutospacing="1" w:after="100" w:afterAutospacing="1"/>
            </w:pPr>
            <w:r w:rsidRPr="00C2699F">
              <w:t>CD vagy DVD</w:t>
            </w:r>
          </w:p>
        </w:tc>
        <w:tc>
          <w:tcPr>
            <w:tcW w:w="3418" w:type="dxa"/>
            <w:vAlign w:val="center"/>
          </w:tcPr>
          <w:p w:rsidR="003668BE" w:rsidRPr="00C2699F" w:rsidRDefault="003668BE" w:rsidP="003668BE">
            <w:pPr>
              <w:spacing w:before="100" w:beforeAutospacing="1" w:after="100" w:afterAutospacing="1"/>
            </w:pPr>
            <w:r w:rsidRPr="00C2699F">
              <w:t>az aláírt papír alapú ajánlat szkennelt változatát tartalmazza</w:t>
            </w:r>
          </w:p>
        </w:tc>
        <w:tc>
          <w:tcPr>
            <w:tcW w:w="2738" w:type="dxa"/>
            <w:vAlign w:val="center"/>
          </w:tcPr>
          <w:p w:rsidR="003668BE" w:rsidRPr="00C2699F" w:rsidRDefault="003668BE" w:rsidP="003668BE">
            <w:pPr>
              <w:spacing w:before="100" w:beforeAutospacing="1" w:after="100" w:afterAutospacing="1"/>
            </w:pPr>
            <w:r w:rsidRPr="00C2699F">
              <w:t>1 példányban</w:t>
            </w:r>
          </w:p>
        </w:tc>
      </w:tr>
    </w:tbl>
    <w:p w:rsidR="00A56842" w:rsidRPr="00C2699F" w:rsidRDefault="00A56842" w:rsidP="0098760D">
      <w:pPr>
        <w:jc w:val="both"/>
      </w:pPr>
    </w:p>
    <w:p w:rsidR="00A56842" w:rsidRPr="00C2699F" w:rsidRDefault="00A56842" w:rsidP="0018701B">
      <w:pPr>
        <w:ind w:left="426"/>
        <w:jc w:val="both"/>
      </w:pPr>
      <w:r w:rsidRPr="00C2699F">
        <w:t>a.e. = adott esetben</w:t>
      </w:r>
    </w:p>
    <w:p w:rsidR="00A56842" w:rsidRPr="00C2699F" w:rsidRDefault="00A56842" w:rsidP="0098760D">
      <w:pPr>
        <w:jc w:val="both"/>
      </w:pPr>
    </w:p>
    <w:p w:rsidR="00A56842" w:rsidRPr="00C2699F" w:rsidRDefault="00A56842" w:rsidP="0018701B">
      <w:pPr>
        <w:ind w:left="540"/>
        <w:jc w:val="both"/>
      </w:pPr>
      <w:r w:rsidRPr="00C2699F">
        <w:t xml:space="preserve">Ajánlattevő az alábbi táblázatban felsorolt dokumentumokat kizárólag az ajánlatkérő </w:t>
      </w:r>
      <w:r w:rsidRPr="00C2699F">
        <w:rPr>
          <w:u w:val="single"/>
        </w:rPr>
        <w:t>KBT. 69. § (4) BEKEZDÉSE SZERINTI FELHÍVÁSÁRA (TEHÁT NEM AZ AJÁ</w:t>
      </w:r>
      <w:r w:rsidRPr="00C2699F">
        <w:rPr>
          <w:u w:val="single"/>
        </w:rPr>
        <w:t>N</w:t>
      </w:r>
      <w:r w:rsidRPr="00C2699F">
        <w:rPr>
          <w:u w:val="single"/>
        </w:rPr>
        <w:t>LAT RÉSZEKÉNT)</w:t>
      </w:r>
      <w:r w:rsidRPr="00C2699F">
        <w:t xml:space="preserve"> köteles benyújtani, amennyiben a dokumentációban leírtak alapján az adott dokumentum az ajánlattevőre, az alvállalkozóra, valamint az erőforrást nyújtó szervezetre vonatkozik. A benyújtott dokumentumoknak meg kell felelnie a táblázatban részletezett tartalmi és formai követelményeknek.</w:t>
      </w:r>
    </w:p>
    <w:p w:rsidR="00A56842" w:rsidRPr="00C2699F" w:rsidRDefault="00A56842" w:rsidP="0018701B">
      <w:pPr>
        <w:jc w:val="both"/>
      </w:pPr>
    </w:p>
    <w:p w:rsidR="00A56842" w:rsidRPr="00C2699F" w:rsidRDefault="00A56842" w:rsidP="0018701B">
      <w:pPr>
        <w:ind w:left="540"/>
        <w:jc w:val="both"/>
        <w:rPr>
          <w:b/>
          <w:bCs/>
        </w:rPr>
      </w:pPr>
      <w:r w:rsidRPr="00C2699F">
        <w:rPr>
          <w:b/>
          <w:bCs/>
        </w:rPr>
        <w:t>Ajánlatkérő felhívja az ajánlattevők figyelmét, hogy a nyilatkozatokat a dokume</w:t>
      </w:r>
      <w:r w:rsidRPr="00C2699F">
        <w:rPr>
          <w:b/>
          <w:bCs/>
        </w:rPr>
        <w:t>n</w:t>
      </w:r>
      <w:r w:rsidRPr="00C2699F">
        <w:rPr>
          <w:b/>
          <w:bCs/>
        </w:rPr>
        <w:t>tációban megadott iratminták tartalma szerint kötelesek megtenni!</w:t>
      </w:r>
    </w:p>
    <w:p w:rsidR="00A221B6" w:rsidRPr="00C2699F" w:rsidRDefault="00A221B6" w:rsidP="0018701B">
      <w:pPr>
        <w:ind w:left="540"/>
        <w:jc w:val="both"/>
        <w:rPr>
          <w:b/>
          <w:bCs/>
        </w:rPr>
      </w:pPr>
    </w:p>
    <w:p w:rsidR="00A56842" w:rsidRPr="00C2699F" w:rsidRDefault="00A56842" w:rsidP="0098760D">
      <w:pPr>
        <w:jc w:val="both"/>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9"/>
        <w:gridCol w:w="13"/>
        <w:gridCol w:w="2826"/>
        <w:gridCol w:w="6"/>
        <w:gridCol w:w="2234"/>
      </w:tblGrid>
      <w:tr w:rsidR="00A56842" w:rsidRPr="00C2699F" w:rsidTr="00BC3876">
        <w:trPr>
          <w:cantSplit/>
          <w:trHeight w:val="276"/>
          <w:tblHeader/>
        </w:trPr>
        <w:tc>
          <w:tcPr>
            <w:tcW w:w="2632" w:type="dxa"/>
            <w:vMerge w:val="restart"/>
            <w:vAlign w:val="center"/>
          </w:tcPr>
          <w:p w:rsidR="00A56842" w:rsidRPr="00C2699F" w:rsidRDefault="00A56842" w:rsidP="00BC3876">
            <w:pPr>
              <w:spacing w:before="100" w:beforeAutospacing="1" w:after="100" w:afterAutospacing="1"/>
              <w:rPr>
                <w:b/>
                <w:bCs/>
              </w:rPr>
            </w:pPr>
            <w:r w:rsidRPr="00C2699F">
              <w:rPr>
                <w:b/>
                <w:bCs/>
              </w:rPr>
              <w:t>Dokumentum megnevezése</w:t>
            </w:r>
          </w:p>
        </w:tc>
        <w:tc>
          <w:tcPr>
            <w:tcW w:w="3418" w:type="dxa"/>
            <w:gridSpan w:val="2"/>
            <w:vMerge w:val="restart"/>
            <w:vAlign w:val="center"/>
          </w:tcPr>
          <w:p w:rsidR="00A56842" w:rsidRPr="00C2699F" w:rsidRDefault="00A56842" w:rsidP="00BC3876">
            <w:pPr>
              <w:spacing w:before="100" w:beforeAutospacing="1" w:after="100" w:afterAutospacing="1"/>
              <w:rPr>
                <w:b/>
                <w:bCs/>
              </w:rPr>
            </w:pPr>
            <w:r w:rsidRPr="00C2699F">
              <w:rPr>
                <w:b/>
                <w:bCs/>
              </w:rPr>
              <w:t>Tartalmi követelmény</w:t>
            </w:r>
          </w:p>
        </w:tc>
        <w:tc>
          <w:tcPr>
            <w:tcW w:w="2738" w:type="dxa"/>
            <w:gridSpan w:val="2"/>
            <w:vMerge w:val="restart"/>
            <w:vAlign w:val="center"/>
          </w:tcPr>
          <w:p w:rsidR="00A56842" w:rsidRPr="00C2699F" w:rsidRDefault="00A56842" w:rsidP="00BC3876">
            <w:pPr>
              <w:spacing w:before="100" w:beforeAutospacing="1" w:after="100" w:afterAutospacing="1"/>
              <w:rPr>
                <w:b/>
                <w:bCs/>
              </w:rPr>
            </w:pPr>
            <w:r w:rsidRPr="00C2699F">
              <w:rPr>
                <w:b/>
                <w:bCs/>
              </w:rPr>
              <w:t>Formai követe</w:t>
            </w:r>
            <w:r w:rsidRPr="00C2699F">
              <w:rPr>
                <w:b/>
                <w:bCs/>
              </w:rPr>
              <w:t>l</w:t>
            </w:r>
            <w:r w:rsidRPr="00C2699F">
              <w:rPr>
                <w:b/>
                <w:bCs/>
              </w:rPr>
              <w:t>mény</w:t>
            </w:r>
          </w:p>
        </w:tc>
      </w:tr>
      <w:tr w:rsidR="00A56842" w:rsidRPr="00C2699F" w:rsidTr="00BC3876">
        <w:trPr>
          <w:cantSplit/>
          <w:trHeight w:val="276"/>
          <w:tblHeader/>
        </w:trPr>
        <w:tc>
          <w:tcPr>
            <w:tcW w:w="2632" w:type="dxa"/>
            <w:vMerge/>
            <w:vAlign w:val="center"/>
          </w:tcPr>
          <w:p w:rsidR="00A56842" w:rsidRPr="00C2699F" w:rsidRDefault="00A56842" w:rsidP="00BC3876">
            <w:pPr>
              <w:spacing w:before="100" w:beforeAutospacing="1" w:after="100" w:afterAutospacing="1"/>
              <w:rPr>
                <w:b/>
                <w:bCs/>
              </w:rPr>
            </w:pPr>
          </w:p>
        </w:tc>
        <w:tc>
          <w:tcPr>
            <w:tcW w:w="3418" w:type="dxa"/>
            <w:gridSpan w:val="2"/>
            <w:vMerge/>
            <w:vAlign w:val="center"/>
          </w:tcPr>
          <w:p w:rsidR="00A56842" w:rsidRPr="00C2699F" w:rsidRDefault="00A56842" w:rsidP="00BC3876">
            <w:pPr>
              <w:spacing w:before="100" w:beforeAutospacing="1" w:after="100" w:afterAutospacing="1"/>
              <w:rPr>
                <w:b/>
                <w:bCs/>
              </w:rPr>
            </w:pPr>
          </w:p>
        </w:tc>
        <w:tc>
          <w:tcPr>
            <w:tcW w:w="2738" w:type="dxa"/>
            <w:gridSpan w:val="2"/>
            <w:vMerge/>
            <w:vAlign w:val="center"/>
          </w:tcPr>
          <w:p w:rsidR="00A56842" w:rsidRPr="00C2699F" w:rsidRDefault="00A56842" w:rsidP="00BC3876">
            <w:pPr>
              <w:spacing w:before="100" w:beforeAutospacing="1" w:after="100" w:afterAutospacing="1"/>
              <w:rPr>
                <w:b/>
                <w:bCs/>
              </w:rPr>
            </w:pPr>
          </w:p>
        </w:tc>
      </w:tr>
      <w:tr w:rsidR="00A56842" w:rsidRPr="00C2699F" w:rsidTr="00BC3876">
        <w:trPr>
          <w:cantSplit/>
        </w:trPr>
        <w:tc>
          <w:tcPr>
            <w:tcW w:w="2632" w:type="dxa"/>
            <w:vAlign w:val="center"/>
          </w:tcPr>
          <w:p w:rsidR="00A56842" w:rsidRPr="00C2699F" w:rsidRDefault="00A56842" w:rsidP="00843B28">
            <w:pPr>
              <w:spacing w:before="100" w:beforeAutospacing="1" w:after="100" w:afterAutospacing="1"/>
              <w:rPr>
                <w:sz w:val="20"/>
                <w:szCs w:val="20"/>
                <w:highlight w:val="green"/>
              </w:rPr>
            </w:pPr>
            <w:r w:rsidRPr="00C2699F">
              <w:rPr>
                <w:b/>
              </w:rPr>
              <w:t>Alkalmasság igazolása</w:t>
            </w:r>
          </w:p>
        </w:tc>
        <w:tc>
          <w:tcPr>
            <w:tcW w:w="3418" w:type="dxa"/>
            <w:gridSpan w:val="2"/>
            <w:vAlign w:val="center"/>
          </w:tcPr>
          <w:p w:rsidR="00A56842" w:rsidRPr="00C2699F" w:rsidRDefault="00A56842" w:rsidP="00843B28">
            <w:pPr>
              <w:spacing w:before="100" w:beforeAutospacing="1" w:after="100" w:afterAutospacing="1"/>
            </w:pPr>
          </w:p>
        </w:tc>
        <w:tc>
          <w:tcPr>
            <w:tcW w:w="2738" w:type="dxa"/>
            <w:gridSpan w:val="2"/>
            <w:vAlign w:val="center"/>
          </w:tcPr>
          <w:p w:rsidR="00A56842" w:rsidRPr="00C2699F" w:rsidRDefault="00A56842" w:rsidP="00843B28">
            <w:pPr>
              <w:spacing w:before="100" w:beforeAutospacing="1" w:after="100" w:afterAutospacing="1"/>
            </w:pPr>
          </w:p>
        </w:tc>
      </w:tr>
      <w:tr w:rsidR="00A56842" w:rsidRPr="00C2699F" w:rsidTr="00BC3876">
        <w:trPr>
          <w:cantSplit/>
        </w:trPr>
        <w:tc>
          <w:tcPr>
            <w:tcW w:w="2632" w:type="dxa"/>
            <w:vAlign w:val="center"/>
          </w:tcPr>
          <w:p w:rsidR="00A56842" w:rsidRPr="00C2699F" w:rsidRDefault="00A56842" w:rsidP="00843B28">
            <w:pPr>
              <w:spacing w:before="100" w:beforeAutospacing="1" w:after="100" w:afterAutospacing="1"/>
              <w:rPr>
                <w:sz w:val="20"/>
                <w:szCs w:val="20"/>
              </w:rPr>
            </w:pPr>
            <w:r w:rsidRPr="00C2699F">
              <w:rPr>
                <w:b/>
              </w:rPr>
              <w:t>Gazdasági és pénzügyi alkalma</w:t>
            </w:r>
            <w:r w:rsidRPr="00C2699F">
              <w:rPr>
                <w:b/>
              </w:rPr>
              <w:t>s</w:t>
            </w:r>
            <w:r w:rsidRPr="00C2699F">
              <w:rPr>
                <w:b/>
              </w:rPr>
              <w:t>ság</w:t>
            </w:r>
          </w:p>
        </w:tc>
        <w:tc>
          <w:tcPr>
            <w:tcW w:w="3418" w:type="dxa"/>
            <w:gridSpan w:val="2"/>
            <w:vAlign w:val="center"/>
          </w:tcPr>
          <w:p w:rsidR="00A56842" w:rsidRPr="00C2699F" w:rsidRDefault="00A56842" w:rsidP="00843B28">
            <w:pPr>
              <w:spacing w:before="100" w:beforeAutospacing="1" w:after="100" w:afterAutospacing="1"/>
            </w:pPr>
          </w:p>
        </w:tc>
        <w:tc>
          <w:tcPr>
            <w:tcW w:w="2738" w:type="dxa"/>
            <w:gridSpan w:val="2"/>
            <w:vAlign w:val="center"/>
          </w:tcPr>
          <w:p w:rsidR="00A56842" w:rsidRPr="00C2699F" w:rsidRDefault="00A56842" w:rsidP="00843B28">
            <w:pPr>
              <w:spacing w:before="100" w:beforeAutospacing="1" w:after="100" w:afterAutospacing="1"/>
            </w:pPr>
          </w:p>
        </w:tc>
      </w:tr>
      <w:tr w:rsidR="00A56842" w:rsidRPr="00C2699F" w:rsidTr="00BC3876">
        <w:trPr>
          <w:cantSplit/>
        </w:trPr>
        <w:tc>
          <w:tcPr>
            <w:tcW w:w="2632" w:type="dxa"/>
            <w:vAlign w:val="center"/>
          </w:tcPr>
          <w:p w:rsidR="00A56842" w:rsidRPr="00C2699F" w:rsidRDefault="003C5807" w:rsidP="003C5807">
            <w:pPr>
              <w:spacing w:before="100" w:beforeAutospacing="1" w:after="100" w:afterAutospacing="1"/>
              <w:rPr>
                <w:bCs/>
              </w:rPr>
            </w:pPr>
            <w:r w:rsidRPr="00C2699F">
              <w:rPr>
                <w:bCs/>
              </w:rPr>
              <w:lastRenderedPageBreak/>
              <w:t>a számlavezető pénzügyi inté</w:t>
            </w:r>
            <w:r w:rsidRPr="00C2699F">
              <w:rPr>
                <w:bCs/>
              </w:rPr>
              <w:t>z</w:t>
            </w:r>
            <w:r w:rsidRPr="00C2699F">
              <w:rPr>
                <w:bCs/>
              </w:rPr>
              <w:t>ménytől származó nyilatkozat</w:t>
            </w:r>
          </w:p>
        </w:tc>
        <w:tc>
          <w:tcPr>
            <w:tcW w:w="3418" w:type="dxa"/>
            <w:gridSpan w:val="2"/>
            <w:vAlign w:val="center"/>
          </w:tcPr>
          <w:p w:rsidR="003C5807" w:rsidRPr="00C2699F" w:rsidRDefault="001F4019" w:rsidP="001F4019">
            <w:pPr>
              <w:jc w:val="both"/>
              <w:rPr>
                <w:bCs/>
              </w:rPr>
            </w:pPr>
            <w:r w:rsidRPr="00C2699F">
              <w:rPr>
                <w:bCs/>
              </w:rPr>
              <w:t>a pénzforgalmi számla száma</w:t>
            </w:r>
          </w:p>
          <w:p w:rsidR="001F4019" w:rsidRPr="00C2699F" w:rsidRDefault="001F4019" w:rsidP="001F4019">
            <w:pPr>
              <w:jc w:val="both"/>
              <w:rPr>
                <w:bCs/>
              </w:rPr>
            </w:pPr>
          </w:p>
          <w:p w:rsidR="003C5807" w:rsidRPr="00C2699F" w:rsidRDefault="003C5807" w:rsidP="001F4019">
            <w:pPr>
              <w:jc w:val="both"/>
              <w:rPr>
                <w:bCs/>
              </w:rPr>
            </w:pPr>
            <w:r w:rsidRPr="00C2699F">
              <w:rPr>
                <w:bCs/>
              </w:rPr>
              <w:t>a számla megnyitásának időpontja, azaz a pénzügyi intézmény miót</w:t>
            </w:r>
            <w:r w:rsidR="001F4019" w:rsidRPr="00C2699F">
              <w:rPr>
                <w:bCs/>
              </w:rPr>
              <w:t>a vezeti a pénzforgalmi számlát</w:t>
            </w:r>
          </w:p>
          <w:p w:rsidR="001F4019" w:rsidRPr="00C2699F" w:rsidRDefault="001F4019" w:rsidP="001F4019">
            <w:pPr>
              <w:jc w:val="both"/>
              <w:rPr>
                <w:bCs/>
              </w:rPr>
            </w:pPr>
          </w:p>
          <w:p w:rsidR="003C5807" w:rsidRPr="00C2699F" w:rsidRDefault="003C5807" w:rsidP="003C5807">
            <w:pPr>
              <w:rPr>
                <w:bCs/>
              </w:rPr>
            </w:pPr>
            <w:r w:rsidRPr="00C2699F">
              <w:rPr>
                <w:bCs/>
              </w:rPr>
              <w:t>a számlán az eljárást me</w:t>
            </w:r>
            <w:r w:rsidRPr="00C2699F">
              <w:rPr>
                <w:bCs/>
              </w:rPr>
              <w:t>g</w:t>
            </w:r>
            <w:r w:rsidRPr="00C2699F">
              <w:rPr>
                <w:bCs/>
              </w:rPr>
              <w:t>indító felhívás megküld</w:t>
            </w:r>
            <w:r w:rsidRPr="00C2699F">
              <w:rPr>
                <w:bCs/>
              </w:rPr>
              <w:t>é</w:t>
            </w:r>
            <w:r w:rsidRPr="00C2699F">
              <w:rPr>
                <w:bCs/>
              </w:rPr>
              <w:t xml:space="preserve">sének </w:t>
            </w:r>
            <w:r w:rsidR="007270AD" w:rsidRPr="00C2699F">
              <w:rPr>
                <w:bCs/>
              </w:rPr>
              <w:t>napjától visszafelé számított 24</w:t>
            </w:r>
            <w:r w:rsidRPr="00C2699F">
              <w:rPr>
                <w:bCs/>
              </w:rPr>
              <w:t xml:space="preserve"> hónapos id</w:t>
            </w:r>
            <w:r w:rsidRPr="00C2699F">
              <w:rPr>
                <w:bCs/>
              </w:rPr>
              <w:t>ő</w:t>
            </w:r>
            <w:r w:rsidRPr="00C2699F">
              <w:rPr>
                <w:bCs/>
              </w:rPr>
              <w:t xml:space="preserve">szakban előfordult-e </w:t>
            </w:r>
            <w:r w:rsidR="00257C9F" w:rsidRPr="00C2699F">
              <w:rPr>
                <w:bCs/>
              </w:rPr>
              <w:t>15 napot meghaladó időta</w:t>
            </w:r>
            <w:r w:rsidR="00257C9F" w:rsidRPr="00C2699F">
              <w:rPr>
                <w:bCs/>
              </w:rPr>
              <w:t>r</w:t>
            </w:r>
            <w:r w:rsidR="00257C9F" w:rsidRPr="00C2699F">
              <w:rPr>
                <w:bCs/>
              </w:rPr>
              <w:t xml:space="preserve">tamú </w:t>
            </w:r>
            <w:r w:rsidR="001F4019" w:rsidRPr="00C2699F">
              <w:rPr>
                <w:bCs/>
              </w:rPr>
              <w:t>sorbaállítás</w:t>
            </w:r>
          </w:p>
          <w:p w:rsidR="001F4019" w:rsidRPr="00C2699F" w:rsidRDefault="001F4019" w:rsidP="003C5807">
            <w:pPr>
              <w:rPr>
                <w:bCs/>
              </w:rPr>
            </w:pPr>
          </w:p>
          <w:p w:rsidR="00A56842" w:rsidRPr="00C2699F" w:rsidRDefault="003C5807" w:rsidP="003C5807">
            <w:pPr>
              <w:rPr>
                <w:bCs/>
              </w:rPr>
            </w:pPr>
            <w:r w:rsidRPr="00C2699F">
              <w:rPr>
                <w:bCs/>
              </w:rPr>
              <w:t>az eljárást megindító felh</w:t>
            </w:r>
            <w:r w:rsidRPr="00C2699F">
              <w:rPr>
                <w:bCs/>
              </w:rPr>
              <w:t>í</w:t>
            </w:r>
            <w:r w:rsidRPr="00C2699F">
              <w:rPr>
                <w:bCs/>
              </w:rPr>
              <w:t xml:space="preserve">vás megküldésének </w:t>
            </w:r>
            <w:r w:rsidR="007270AD" w:rsidRPr="00C2699F">
              <w:rPr>
                <w:bCs/>
              </w:rPr>
              <w:t>napj</w:t>
            </w:r>
            <w:r w:rsidR="007270AD" w:rsidRPr="00C2699F">
              <w:rPr>
                <w:bCs/>
              </w:rPr>
              <w:t>á</w:t>
            </w:r>
            <w:r w:rsidR="007270AD" w:rsidRPr="00C2699F">
              <w:rPr>
                <w:bCs/>
              </w:rPr>
              <w:t>tól visszafelé számított 24</w:t>
            </w:r>
            <w:r w:rsidRPr="00C2699F">
              <w:rPr>
                <w:bCs/>
              </w:rPr>
              <w:t xml:space="preserve"> hónapos időszakra és az ajánlatkérő által vizsgált ezen időszakban vezetett vala</w:t>
            </w:r>
            <w:r w:rsidRPr="00C2699F">
              <w:rPr>
                <w:bCs/>
              </w:rPr>
              <w:t>m</w:t>
            </w:r>
            <w:r w:rsidRPr="00C2699F">
              <w:rPr>
                <w:bCs/>
              </w:rPr>
              <w:t>ennyi pénzforgalmi száml</w:t>
            </w:r>
            <w:r w:rsidRPr="00C2699F">
              <w:rPr>
                <w:bCs/>
              </w:rPr>
              <w:t>á</w:t>
            </w:r>
            <w:r w:rsidRPr="00C2699F">
              <w:rPr>
                <w:bCs/>
              </w:rPr>
              <w:t>ra vonatkozik</w:t>
            </w:r>
          </w:p>
        </w:tc>
        <w:tc>
          <w:tcPr>
            <w:tcW w:w="2738" w:type="dxa"/>
            <w:gridSpan w:val="2"/>
            <w:vAlign w:val="center"/>
          </w:tcPr>
          <w:p w:rsidR="00A56842" w:rsidRPr="00C2699F" w:rsidRDefault="00B66C41" w:rsidP="003C5807">
            <w:pPr>
              <w:spacing w:before="100" w:beforeAutospacing="1" w:after="100" w:afterAutospacing="1"/>
              <w:rPr>
                <w:bCs/>
              </w:rPr>
            </w:pPr>
            <w:r w:rsidRPr="00C2699F">
              <w:rPr>
                <w:bCs/>
              </w:rPr>
              <w:t>egyszerű másolat</w:t>
            </w:r>
          </w:p>
        </w:tc>
      </w:tr>
      <w:tr w:rsidR="00B91B17" w:rsidRPr="00C2699F" w:rsidTr="00BC3876">
        <w:trPr>
          <w:cantSplit/>
        </w:trPr>
        <w:tc>
          <w:tcPr>
            <w:tcW w:w="2632" w:type="dxa"/>
            <w:vAlign w:val="center"/>
          </w:tcPr>
          <w:p w:rsidR="00B91B17" w:rsidRPr="00C2699F" w:rsidRDefault="00B91B17" w:rsidP="00A440A7">
            <w:pPr>
              <w:spacing w:before="100" w:beforeAutospacing="1" w:after="100" w:afterAutospacing="1"/>
              <w:rPr>
                <w:bCs/>
              </w:rPr>
            </w:pPr>
            <w:r w:rsidRPr="00C2699F">
              <w:rPr>
                <w:bCs/>
              </w:rPr>
              <w:t>a számviteli jogszabályok szerinti beszámoló „</w:t>
            </w:r>
            <w:r w:rsidR="00700AAB">
              <w:rPr>
                <w:bCs/>
              </w:rPr>
              <w:t>Eredménykimutatás</w:t>
            </w:r>
            <w:r w:rsidRPr="00C2699F">
              <w:rPr>
                <w:bCs/>
              </w:rPr>
              <w:t>” része (a.e.)</w:t>
            </w:r>
          </w:p>
        </w:tc>
        <w:tc>
          <w:tcPr>
            <w:tcW w:w="3418" w:type="dxa"/>
            <w:gridSpan w:val="2"/>
            <w:vAlign w:val="center"/>
          </w:tcPr>
          <w:p w:rsidR="00B91B17" w:rsidRPr="00C2699F" w:rsidRDefault="00963229" w:rsidP="00B91B17">
            <w:pPr>
              <w:spacing w:before="100" w:beforeAutospacing="1" w:after="100" w:afterAutospacing="1"/>
              <w:rPr>
                <w:bCs/>
              </w:rPr>
            </w:pPr>
            <w:r w:rsidRPr="00C2699F">
              <w:rPr>
                <w:bCs/>
              </w:rPr>
              <w:t>az előző három</w:t>
            </w:r>
            <w:r w:rsidR="00B91B17" w:rsidRPr="00C2699F">
              <w:rPr>
                <w:bCs/>
              </w:rPr>
              <w:t xml:space="preserve"> - számvit</w:t>
            </w:r>
            <w:r w:rsidR="00B91B17" w:rsidRPr="00C2699F">
              <w:rPr>
                <w:bCs/>
              </w:rPr>
              <w:t>e</w:t>
            </w:r>
            <w:r w:rsidR="00B91B17" w:rsidRPr="00C2699F">
              <w:rPr>
                <w:bCs/>
              </w:rPr>
              <w:t>li beszámolóval - lezárt ü</w:t>
            </w:r>
            <w:r w:rsidR="00B91B17" w:rsidRPr="00C2699F">
              <w:rPr>
                <w:bCs/>
              </w:rPr>
              <w:t>z</w:t>
            </w:r>
            <w:r w:rsidR="00B91B17" w:rsidRPr="00C2699F">
              <w:rPr>
                <w:bCs/>
              </w:rPr>
              <w:t>leti év vonatkozásában</w:t>
            </w:r>
            <w:r w:rsidR="00A440A7" w:rsidRPr="00C2699F">
              <w:rPr>
                <w:bCs/>
              </w:rPr>
              <w:t>, amennyiben azok elektr</w:t>
            </w:r>
            <w:r w:rsidR="00A440A7" w:rsidRPr="00C2699F">
              <w:rPr>
                <w:bCs/>
              </w:rPr>
              <w:t>o</w:t>
            </w:r>
            <w:r w:rsidR="00A440A7" w:rsidRPr="00C2699F">
              <w:rPr>
                <w:bCs/>
              </w:rPr>
              <w:t>nikus úton nem elérhetők</w:t>
            </w:r>
          </w:p>
        </w:tc>
        <w:tc>
          <w:tcPr>
            <w:tcW w:w="2738" w:type="dxa"/>
            <w:gridSpan w:val="2"/>
            <w:vAlign w:val="center"/>
          </w:tcPr>
          <w:p w:rsidR="00B91B17" w:rsidRPr="00C2699F" w:rsidRDefault="00B91B17" w:rsidP="00B91B17">
            <w:pPr>
              <w:spacing w:before="100" w:beforeAutospacing="1" w:after="100" w:afterAutospacing="1"/>
              <w:rPr>
                <w:bCs/>
              </w:rPr>
            </w:pPr>
            <w:r w:rsidRPr="00C2699F">
              <w:rPr>
                <w:bCs/>
              </w:rPr>
              <w:t>egyszerű másolat</w:t>
            </w:r>
          </w:p>
        </w:tc>
      </w:tr>
      <w:tr w:rsidR="007270AD" w:rsidRPr="00C2699F" w:rsidTr="006E0B47">
        <w:trPr>
          <w:cantSplit/>
        </w:trPr>
        <w:tc>
          <w:tcPr>
            <w:tcW w:w="2632" w:type="dxa"/>
            <w:vAlign w:val="center"/>
          </w:tcPr>
          <w:p w:rsidR="007270AD" w:rsidRPr="00C2699F" w:rsidRDefault="007270AD" w:rsidP="0096544A">
            <w:pPr>
              <w:rPr>
                <w:bCs/>
              </w:rPr>
            </w:pPr>
            <w:r w:rsidRPr="00C2699F">
              <w:rPr>
                <w:bCs/>
              </w:rPr>
              <w:t xml:space="preserve">nyilatkozat az </w:t>
            </w:r>
            <w:r w:rsidR="003578D8" w:rsidRPr="0049781C">
              <w:rPr>
                <w:lang w:eastAsia="ar-SA"/>
              </w:rPr>
              <w:t>eljárást megindító felhívás megküldésének napját megelőző</w:t>
            </w:r>
            <w:r w:rsidR="003578D8" w:rsidRPr="0049781C">
              <w:t xml:space="preserve"> három - </w:t>
            </w:r>
            <w:del w:id="8293" w:author="Szerző" w:date="2017-02-20T12:13:00Z">
              <w:r w:rsidR="003578D8" w:rsidRPr="0049781C" w:rsidDel="0096544A">
                <w:delText>számviteli beszámolóval</w:delText>
              </w:r>
            </w:del>
            <w:ins w:id="8294" w:author="Szerző" w:date="2017-02-20T12:13:00Z">
              <w:r w:rsidR="0096544A" w:rsidRPr="00DA3C1E">
                <w:rPr>
                  <w:b/>
                  <w:rPrChange w:id="8295" w:author="Szerző" w:date="2017-03-03T14:52:00Z">
                    <w:rPr/>
                  </w:rPrChange>
                </w:rPr>
                <w:t>mérlegfordulónappal</w:t>
              </w:r>
            </w:ins>
            <w:r w:rsidR="003578D8" w:rsidRPr="0049781C">
              <w:t xml:space="preserve"> - lezárt üzleti év </w:t>
            </w:r>
            <w:r w:rsidRPr="00C2699F">
              <w:rPr>
                <w:bCs/>
              </w:rPr>
              <w:t>a közbeszerzés tá</w:t>
            </w:r>
            <w:r w:rsidRPr="00C2699F">
              <w:rPr>
                <w:bCs/>
              </w:rPr>
              <w:t>r</w:t>
            </w:r>
            <w:r w:rsidRPr="00C2699F">
              <w:rPr>
                <w:bCs/>
              </w:rPr>
              <w:t>gyából származó - általános forga</w:t>
            </w:r>
            <w:r w:rsidRPr="00C2699F">
              <w:rPr>
                <w:bCs/>
              </w:rPr>
              <w:t>l</w:t>
            </w:r>
            <w:r w:rsidRPr="00C2699F">
              <w:rPr>
                <w:bCs/>
              </w:rPr>
              <w:t>mi adó nélkül számított - árbevétele vonatkozásában</w:t>
            </w:r>
          </w:p>
        </w:tc>
        <w:tc>
          <w:tcPr>
            <w:tcW w:w="3418" w:type="dxa"/>
            <w:gridSpan w:val="2"/>
            <w:vAlign w:val="center"/>
          </w:tcPr>
          <w:p w:rsidR="007270AD" w:rsidRPr="00C2699F" w:rsidRDefault="007270AD" w:rsidP="007270AD">
            <w:pPr>
              <w:spacing w:before="100" w:beforeAutospacing="1" w:after="100" w:afterAutospacing="1"/>
              <w:rPr>
                <w:bCs/>
              </w:rPr>
            </w:pPr>
            <w:r w:rsidRPr="00C2699F">
              <w:rPr>
                <w:bCs/>
              </w:rPr>
              <w:t>az Iratminta szerint</w:t>
            </w:r>
          </w:p>
        </w:tc>
        <w:tc>
          <w:tcPr>
            <w:tcW w:w="2738" w:type="dxa"/>
            <w:gridSpan w:val="2"/>
            <w:vAlign w:val="center"/>
          </w:tcPr>
          <w:p w:rsidR="007270AD" w:rsidRPr="00C2699F" w:rsidRDefault="007270AD" w:rsidP="007270AD">
            <w:pPr>
              <w:spacing w:before="100" w:beforeAutospacing="1" w:after="100" w:afterAutospacing="1"/>
              <w:rPr>
                <w:bCs/>
              </w:rPr>
            </w:pPr>
            <w:r w:rsidRPr="00C2699F">
              <w:rPr>
                <w:bCs/>
              </w:rPr>
              <w:t>cégszerűen aláírva</w:t>
            </w:r>
          </w:p>
        </w:tc>
      </w:tr>
      <w:tr w:rsidR="00B91B17" w:rsidRPr="00C2699F" w:rsidTr="00BC3876">
        <w:trPr>
          <w:cantSplit/>
        </w:trPr>
        <w:tc>
          <w:tcPr>
            <w:tcW w:w="2632" w:type="dxa"/>
            <w:vAlign w:val="center"/>
          </w:tcPr>
          <w:p w:rsidR="00B91B17" w:rsidRPr="00C2699F" w:rsidRDefault="00B91B17" w:rsidP="00B91B17">
            <w:pPr>
              <w:spacing w:before="100" w:beforeAutospacing="1" w:after="100" w:afterAutospacing="1"/>
              <w:rPr>
                <w:sz w:val="20"/>
                <w:szCs w:val="20"/>
                <w:highlight w:val="green"/>
              </w:rPr>
            </w:pPr>
            <w:r w:rsidRPr="00C2699F">
              <w:rPr>
                <w:b/>
              </w:rPr>
              <w:t>Műszaki, illetve szakmai alka</w:t>
            </w:r>
            <w:r w:rsidRPr="00C2699F">
              <w:rPr>
                <w:b/>
              </w:rPr>
              <w:t>l</w:t>
            </w:r>
            <w:r w:rsidRPr="00C2699F">
              <w:rPr>
                <w:b/>
              </w:rPr>
              <w:t>masság</w:t>
            </w:r>
          </w:p>
        </w:tc>
        <w:tc>
          <w:tcPr>
            <w:tcW w:w="3418" w:type="dxa"/>
            <w:gridSpan w:val="2"/>
            <w:vAlign w:val="center"/>
          </w:tcPr>
          <w:p w:rsidR="00B91B17" w:rsidRPr="00C2699F" w:rsidRDefault="00B91B17" w:rsidP="00B91B17">
            <w:pPr>
              <w:spacing w:before="100" w:beforeAutospacing="1" w:after="100" w:afterAutospacing="1"/>
            </w:pPr>
          </w:p>
        </w:tc>
        <w:tc>
          <w:tcPr>
            <w:tcW w:w="2738" w:type="dxa"/>
            <w:gridSpan w:val="2"/>
            <w:vAlign w:val="center"/>
          </w:tcPr>
          <w:p w:rsidR="00B91B17" w:rsidRPr="00C2699F" w:rsidRDefault="00B91B17" w:rsidP="00B91B17">
            <w:pPr>
              <w:spacing w:before="100" w:beforeAutospacing="1" w:after="100" w:afterAutospacing="1"/>
            </w:pPr>
          </w:p>
        </w:tc>
      </w:tr>
      <w:tr w:rsidR="00931383" w:rsidRPr="00C2699F" w:rsidTr="006E0B47">
        <w:trPr>
          <w:cantSplit/>
        </w:trPr>
        <w:tc>
          <w:tcPr>
            <w:tcW w:w="2632" w:type="dxa"/>
            <w:vAlign w:val="center"/>
          </w:tcPr>
          <w:p w:rsidR="00931383" w:rsidRPr="00C2699F" w:rsidRDefault="00931383" w:rsidP="00880771">
            <w:r w:rsidRPr="00C2699F">
              <w:t>a 321/2015.</w:t>
            </w:r>
            <w:r w:rsidR="004E2261" w:rsidRPr="00C2699F">
              <w:t xml:space="preserve"> (X.30.) Korm. rend</w:t>
            </w:r>
            <w:r w:rsidR="004E2261" w:rsidRPr="00C2699F">
              <w:t>e</w:t>
            </w:r>
            <w:r w:rsidR="004E2261" w:rsidRPr="00C2699F">
              <w:t xml:space="preserve">let </w:t>
            </w:r>
            <w:r w:rsidR="001F1380" w:rsidRPr="00C2699F">
              <w:t>23. §-ában</w:t>
            </w:r>
            <w:r w:rsidRPr="00C2699F">
              <w:t xml:space="preserve"> foglaltak szerinti ref</w:t>
            </w:r>
            <w:r w:rsidRPr="00C2699F">
              <w:t>e</w:t>
            </w:r>
            <w:r w:rsidRPr="00C2699F">
              <w:t>rencia igazolás</w:t>
            </w:r>
          </w:p>
        </w:tc>
        <w:tc>
          <w:tcPr>
            <w:tcW w:w="3418" w:type="dxa"/>
            <w:gridSpan w:val="2"/>
            <w:vAlign w:val="center"/>
          </w:tcPr>
          <w:p w:rsidR="00A47880" w:rsidRPr="00C2699F" w:rsidRDefault="00931383" w:rsidP="00A47880">
            <w:r w:rsidRPr="00C2699F">
              <w:t>az eljárást megindító felh</w:t>
            </w:r>
            <w:r w:rsidRPr="00C2699F">
              <w:t>í</w:t>
            </w:r>
            <w:r w:rsidRPr="00C2699F">
              <w:t>vás III.1.3) M/1) pontjában foglaltak szerint</w:t>
            </w:r>
          </w:p>
        </w:tc>
        <w:tc>
          <w:tcPr>
            <w:tcW w:w="2738" w:type="dxa"/>
            <w:gridSpan w:val="2"/>
            <w:vAlign w:val="center"/>
          </w:tcPr>
          <w:p w:rsidR="004E2261" w:rsidRPr="00C2699F" w:rsidRDefault="00931383" w:rsidP="004E2261">
            <w:r w:rsidRPr="00C2699F">
              <w:t>egyszerű másolat</w:t>
            </w:r>
          </w:p>
        </w:tc>
      </w:tr>
      <w:tr w:rsidR="00AA27FA" w:rsidRPr="00C2699F" w:rsidTr="00B76AB5">
        <w:trPr>
          <w:cantSplit/>
        </w:trPr>
        <w:tc>
          <w:tcPr>
            <w:tcW w:w="2645" w:type="dxa"/>
            <w:gridSpan w:val="2"/>
            <w:vAlign w:val="center"/>
          </w:tcPr>
          <w:p w:rsidR="00AA27FA" w:rsidRPr="00C2699F" w:rsidRDefault="00AA27FA" w:rsidP="00B76AB5">
            <w:pPr>
              <w:spacing w:before="100" w:beforeAutospacing="1" w:after="100" w:afterAutospacing="1"/>
            </w:pPr>
            <w:r w:rsidRPr="00C2699F">
              <w:t>nyilatkozat a teljesítésbe bevonni kívánt szakemberek vonatkozás</w:t>
            </w:r>
            <w:r w:rsidRPr="00C2699F">
              <w:t>á</w:t>
            </w:r>
            <w:r w:rsidRPr="00C2699F">
              <w:t>ban</w:t>
            </w:r>
          </w:p>
        </w:tc>
        <w:tc>
          <w:tcPr>
            <w:tcW w:w="3411" w:type="dxa"/>
            <w:gridSpan w:val="2"/>
            <w:vAlign w:val="center"/>
          </w:tcPr>
          <w:p w:rsidR="00AA27FA" w:rsidRPr="00C2699F" w:rsidRDefault="00AA27FA" w:rsidP="00B76AB5">
            <w:pPr>
              <w:spacing w:before="100" w:beforeAutospacing="1" w:after="100" w:afterAutospacing="1"/>
            </w:pPr>
            <w:r w:rsidRPr="00C2699F">
              <w:rPr>
                <w:bCs/>
              </w:rPr>
              <w:t>az Iratminta szerint</w:t>
            </w:r>
          </w:p>
        </w:tc>
        <w:tc>
          <w:tcPr>
            <w:tcW w:w="2732" w:type="dxa"/>
            <w:vAlign w:val="center"/>
          </w:tcPr>
          <w:p w:rsidR="00AA27FA" w:rsidRPr="00C2699F" w:rsidRDefault="00AA27FA" w:rsidP="00B76AB5">
            <w:pPr>
              <w:spacing w:before="100" w:beforeAutospacing="1" w:after="100" w:afterAutospacing="1"/>
            </w:pPr>
            <w:r w:rsidRPr="00C2699F">
              <w:rPr>
                <w:bCs/>
              </w:rPr>
              <w:t>cégszerűen aláírva</w:t>
            </w:r>
          </w:p>
        </w:tc>
      </w:tr>
      <w:tr w:rsidR="00AA27FA" w:rsidRPr="00C2699F" w:rsidTr="00B76AB5">
        <w:trPr>
          <w:cantSplit/>
        </w:trPr>
        <w:tc>
          <w:tcPr>
            <w:tcW w:w="2645" w:type="dxa"/>
            <w:gridSpan w:val="2"/>
            <w:vAlign w:val="center"/>
          </w:tcPr>
          <w:p w:rsidR="00AA27FA" w:rsidRPr="00C2699F" w:rsidRDefault="00AA27FA" w:rsidP="00476305">
            <w:pPr>
              <w:spacing w:before="100" w:beforeAutospacing="1" w:after="100" w:afterAutospacing="1"/>
            </w:pPr>
            <w:r w:rsidRPr="00C2699F">
              <w:lastRenderedPageBreak/>
              <w:t>a teljesítésbe bevonni kívánt sza</w:t>
            </w:r>
            <w:r w:rsidRPr="00C2699F">
              <w:t>k</w:t>
            </w:r>
            <w:r w:rsidRPr="00C2699F">
              <w:t>emberek képzettségét igazoló o</w:t>
            </w:r>
            <w:r w:rsidRPr="00C2699F">
              <w:t>k</w:t>
            </w:r>
            <w:r w:rsidRPr="00C2699F">
              <w:t>iratok</w:t>
            </w:r>
          </w:p>
        </w:tc>
        <w:tc>
          <w:tcPr>
            <w:tcW w:w="3411" w:type="dxa"/>
            <w:gridSpan w:val="2"/>
            <w:vAlign w:val="center"/>
          </w:tcPr>
          <w:p w:rsidR="00AA27FA" w:rsidRPr="00C2699F" w:rsidRDefault="00AA27FA" w:rsidP="008D4CA7">
            <w:pPr>
              <w:spacing w:before="100" w:beforeAutospacing="1" w:after="100" w:afterAutospacing="1"/>
            </w:pPr>
            <w:r w:rsidRPr="00C2699F">
              <w:t>az iskolai végzettséget, szakképesítéseket, tanf</w:t>
            </w:r>
            <w:r w:rsidRPr="00C2699F">
              <w:t>o</w:t>
            </w:r>
            <w:r w:rsidRPr="00C2699F">
              <w:t>lyam elvégzését, stb. ig</w:t>
            </w:r>
            <w:r w:rsidRPr="00C2699F">
              <w:t>a</w:t>
            </w:r>
            <w:r w:rsidRPr="00C2699F">
              <w:t>zoló okiratok</w:t>
            </w:r>
            <w:r w:rsidR="00F56600" w:rsidRPr="00C2699F">
              <w:t xml:space="preserve">, továbbá amennyiben a bemutatott </w:t>
            </w:r>
            <w:r w:rsidR="00952CF3">
              <w:t xml:space="preserve">szakértő és/vagy a </w:t>
            </w:r>
            <w:r w:rsidR="00F56600" w:rsidRPr="00C2699F">
              <w:t>felelős műszaki vezető az ajánla</w:t>
            </w:r>
            <w:r w:rsidR="00F56600" w:rsidRPr="00C2699F">
              <w:t>t</w:t>
            </w:r>
            <w:r w:rsidR="00F56600" w:rsidRPr="00C2699F">
              <w:t>tételkor még nem rende</w:t>
            </w:r>
            <w:r w:rsidR="00F56600" w:rsidRPr="00C2699F">
              <w:t>l</w:t>
            </w:r>
            <w:r w:rsidR="00F56600" w:rsidRPr="00C2699F">
              <w:t xml:space="preserve">kezik </w:t>
            </w:r>
            <w:r w:rsidR="00952CF3">
              <w:t>hatósági/</w:t>
            </w:r>
            <w:r w:rsidR="00F56600" w:rsidRPr="00C2699F">
              <w:t>kamarai r</w:t>
            </w:r>
            <w:r w:rsidR="00F56600" w:rsidRPr="00C2699F">
              <w:t>e</w:t>
            </w:r>
            <w:r w:rsidR="00F56600" w:rsidRPr="00C2699F">
              <w:t>gisztrációval, akkor az a</w:t>
            </w:r>
            <w:r w:rsidR="00F56600" w:rsidRPr="00C2699F">
              <w:t>n</w:t>
            </w:r>
            <w:r w:rsidR="00F56600" w:rsidRPr="00C2699F">
              <w:t>nak megszerzéséhez szü</w:t>
            </w:r>
            <w:r w:rsidR="00F56600" w:rsidRPr="00C2699F">
              <w:t>k</w:t>
            </w:r>
            <w:r w:rsidR="00F56600" w:rsidRPr="00C2699F">
              <w:t>séges képzettség</w:t>
            </w:r>
            <w:r w:rsidR="00952CF3">
              <w:t xml:space="preserve"> és gy</w:t>
            </w:r>
            <w:r w:rsidR="00952CF3">
              <w:t>a</w:t>
            </w:r>
            <w:r w:rsidR="00952CF3">
              <w:t>korlati idő</w:t>
            </w:r>
            <w:r w:rsidR="00F56600" w:rsidRPr="00C2699F">
              <w:t xml:space="preserve"> igazolása szü</w:t>
            </w:r>
            <w:r w:rsidR="00F56600" w:rsidRPr="00C2699F">
              <w:t>k</w:t>
            </w:r>
            <w:r w:rsidR="00F56600" w:rsidRPr="00C2699F">
              <w:t>séges)</w:t>
            </w:r>
          </w:p>
        </w:tc>
        <w:tc>
          <w:tcPr>
            <w:tcW w:w="2732" w:type="dxa"/>
            <w:vAlign w:val="center"/>
          </w:tcPr>
          <w:p w:rsidR="00AA27FA" w:rsidRPr="00C2699F" w:rsidRDefault="00AA27FA" w:rsidP="00B76AB5">
            <w:pPr>
              <w:spacing w:before="100" w:beforeAutospacing="1" w:after="100" w:afterAutospacing="1"/>
            </w:pPr>
            <w:r w:rsidRPr="00C2699F">
              <w:t>egyszerű másolat</w:t>
            </w:r>
          </w:p>
        </w:tc>
      </w:tr>
      <w:tr w:rsidR="00AA27FA" w:rsidRPr="00C2699F" w:rsidTr="00B76AB5">
        <w:trPr>
          <w:cantSplit/>
        </w:trPr>
        <w:tc>
          <w:tcPr>
            <w:tcW w:w="2645" w:type="dxa"/>
            <w:gridSpan w:val="2"/>
            <w:vAlign w:val="center"/>
          </w:tcPr>
          <w:p w:rsidR="00AA27FA" w:rsidRPr="00C2699F" w:rsidRDefault="00AA27FA" w:rsidP="00B76AB5">
            <w:pPr>
              <w:spacing w:before="100" w:beforeAutospacing="1" w:after="100" w:afterAutospacing="1"/>
            </w:pPr>
            <w:r w:rsidRPr="00C2699F">
              <w:t>a teljesítésbe bevonni kívánt sza</w:t>
            </w:r>
            <w:r w:rsidRPr="00C2699F">
              <w:t>k</w:t>
            </w:r>
            <w:r w:rsidRPr="00C2699F">
              <w:t>emberek szakmai önéletrajza és rendelkezésre állási nyilatkozata</w:t>
            </w:r>
          </w:p>
        </w:tc>
        <w:tc>
          <w:tcPr>
            <w:tcW w:w="3411" w:type="dxa"/>
            <w:gridSpan w:val="2"/>
            <w:vAlign w:val="center"/>
          </w:tcPr>
          <w:p w:rsidR="00AA27FA" w:rsidRPr="00C2699F" w:rsidRDefault="00AA27FA" w:rsidP="00B76AB5">
            <w:r w:rsidRPr="00C2699F">
              <w:rPr>
                <w:bCs/>
              </w:rPr>
              <w:t>az Iratminta szerint</w:t>
            </w:r>
          </w:p>
          <w:p w:rsidR="00AA27FA" w:rsidRPr="00C2699F" w:rsidRDefault="00AA27FA" w:rsidP="00B76AB5"/>
          <w:p w:rsidR="00AA27FA" w:rsidRPr="00C2699F" w:rsidRDefault="00AA27FA" w:rsidP="00ED36A4"/>
        </w:tc>
        <w:tc>
          <w:tcPr>
            <w:tcW w:w="2732" w:type="dxa"/>
            <w:vAlign w:val="center"/>
          </w:tcPr>
          <w:p w:rsidR="00AA27FA" w:rsidRPr="00C2699F" w:rsidRDefault="00AA27FA" w:rsidP="00B76AB5">
            <w:r w:rsidRPr="00C2699F">
              <w:t xml:space="preserve">a </w:t>
            </w:r>
            <w:r w:rsidR="003578D8">
              <w:t xml:space="preserve">bemutatott </w:t>
            </w:r>
            <w:r w:rsidRPr="00C2699F">
              <w:t>sza</w:t>
            </w:r>
            <w:r w:rsidRPr="00C2699F">
              <w:t>k</w:t>
            </w:r>
            <w:r w:rsidRPr="00C2699F">
              <w:t>ember által saját k</w:t>
            </w:r>
            <w:r w:rsidRPr="00C2699F">
              <w:t>e</w:t>
            </w:r>
            <w:r w:rsidRPr="00C2699F">
              <w:t>zűleg aláírt</w:t>
            </w:r>
          </w:p>
          <w:p w:rsidR="00AA27FA" w:rsidRPr="00C2699F" w:rsidRDefault="00AA27FA" w:rsidP="00B76AB5"/>
          <w:p w:rsidR="00AA27FA" w:rsidRPr="00C2699F" w:rsidRDefault="00AA27FA" w:rsidP="00B76AB5">
            <w:r w:rsidRPr="00C2699F">
              <w:t>egyszerű másolat</w:t>
            </w:r>
          </w:p>
        </w:tc>
      </w:tr>
      <w:tr w:rsidR="00AA27FA" w:rsidRPr="00C2699F" w:rsidTr="00B76AB5">
        <w:trPr>
          <w:cantSplit/>
        </w:trPr>
        <w:tc>
          <w:tcPr>
            <w:tcW w:w="2645" w:type="dxa"/>
            <w:gridSpan w:val="2"/>
            <w:vAlign w:val="center"/>
          </w:tcPr>
          <w:p w:rsidR="003578D8" w:rsidRPr="002766CA" w:rsidRDefault="003578D8" w:rsidP="00A440A7">
            <w:pPr>
              <w:spacing w:before="100" w:beforeAutospacing="1" w:after="100" w:afterAutospacing="1"/>
              <w:rPr>
                <w:bCs/>
              </w:rPr>
            </w:pPr>
          </w:p>
        </w:tc>
        <w:tc>
          <w:tcPr>
            <w:tcW w:w="3411" w:type="dxa"/>
            <w:gridSpan w:val="2"/>
            <w:vAlign w:val="center"/>
          </w:tcPr>
          <w:p w:rsidR="00AA27FA" w:rsidRPr="002766CA" w:rsidRDefault="00AA27FA" w:rsidP="00ED36A4">
            <w:pPr>
              <w:rPr>
                <w:bCs/>
              </w:rPr>
            </w:pPr>
          </w:p>
        </w:tc>
        <w:tc>
          <w:tcPr>
            <w:tcW w:w="2732" w:type="dxa"/>
            <w:vAlign w:val="center"/>
          </w:tcPr>
          <w:p w:rsidR="00AA27FA" w:rsidRPr="002766CA" w:rsidRDefault="00AA27FA" w:rsidP="00B76AB5">
            <w:pPr>
              <w:rPr>
                <w:bCs/>
              </w:rPr>
            </w:pPr>
          </w:p>
        </w:tc>
      </w:tr>
      <w:tr w:rsidR="00195301" w:rsidRPr="00C2699F" w:rsidTr="00B76AB5">
        <w:trPr>
          <w:cantSplit/>
        </w:trPr>
        <w:tc>
          <w:tcPr>
            <w:tcW w:w="2632" w:type="dxa"/>
            <w:vAlign w:val="center"/>
          </w:tcPr>
          <w:p w:rsidR="00195301" w:rsidRPr="00C2699F" w:rsidRDefault="00195301" w:rsidP="00B76AB5">
            <w:pPr>
              <w:spacing w:before="100" w:beforeAutospacing="1" w:after="100" w:afterAutospacing="1"/>
              <w:rPr>
                <w:b/>
                <w:bCs/>
              </w:rPr>
            </w:pPr>
            <w:r w:rsidRPr="00C2699F">
              <w:rPr>
                <w:b/>
                <w:bCs/>
              </w:rPr>
              <w:t>Egyéb dokumentumok</w:t>
            </w:r>
          </w:p>
        </w:tc>
        <w:tc>
          <w:tcPr>
            <w:tcW w:w="3418" w:type="dxa"/>
            <w:gridSpan w:val="2"/>
            <w:vAlign w:val="center"/>
          </w:tcPr>
          <w:p w:rsidR="00195301" w:rsidRPr="00C2699F" w:rsidRDefault="00195301" w:rsidP="00B76AB5">
            <w:pPr>
              <w:spacing w:before="100" w:beforeAutospacing="1" w:after="100" w:afterAutospacing="1"/>
              <w:rPr>
                <w:b/>
              </w:rPr>
            </w:pPr>
          </w:p>
        </w:tc>
        <w:tc>
          <w:tcPr>
            <w:tcW w:w="2738" w:type="dxa"/>
            <w:gridSpan w:val="2"/>
            <w:vAlign w:val="center"/>
          </w:tcPr>
          <w:p w:rsidR="00195301" w:rsidRPr="00C2699F" w:rsidRDefault="00195301" w:rsidP="00B76AB5">
            <w:pPr>
              <w:spacing w:before="100" w:beforeAutospacing="1" w:after="100" w:afterAutospacing="1"/>
              <w:rPr>
                <w:b/>
              </w:rPr>
            </w:pPr>
          </w:p>
        </w:tc>
      </w:tr>
      <w:tr w:rsidR="00F253F0" w:rsidRPr="00C2699F" w:rsidTr="00B76AB5">
        <w:trPr>
          <w:cantSplit/>
        </w:trPr>
        <w:tc>
          <w:tcPr>
            <w:tcW w:w="2632" w:type="dxa"/>
            <w:vAlign w:val="center"/>
          </w:tcPr>
          <w:p w:rsidR="00F253F0" w:rsidRPr="00C2699F" w:rsidRDefault="00F253F0" w:rsidP="00B76AB5">
            <w:pPr>
              <w:spacing w:before="100" w:beforeAutospacing="1" w:after="100" w:afterAutospacing="1"/>
              <w:rPr>
                <w:bCs/>
              </w:rPr>
            </w:pPr>
            <w:r w:rsidRPr="00C2699F">
              <w:rPr>
                <w:bCs/>
              </w:rPr>
              <w:t>ajánlattevő/</w:t>
            </w:r>
            <w:r w:rsidRPr="00C2699F">
              <w:t>kapacitást rendelk</w:t>
            </w:r>
            <w:r w:rsidRPr="00C2699F">
              <w:t>e</w:t>
            </w:r>
            <w:r w:rsidRPr="00C2699F">
              <w:t>zésre bocsátó szervezet</w:t>
            </w:r>
            <w:r w:rsidRPr="00C2699F">
              <w:rPr>
                <w:bCs/>
              </w:rPr>
              <w:t xml:space="preserve"> nyilatkozata a számlavezető </w:t>
            </w:r>
            <w:r w:rsidRPr="00C2699F">
              <w:t>pénzügyi intézm</w:t>
            </w:r>
            <w:r w:rsidRPr="00C2699F">
              <w:t>é</w:t>
            </w:r>
            <w:r w:rsidRPr="00C2699F">
              <w:t>nyek és bankszámlák vonatkozás</w:t>
            </w:r>
            <w:r w:rsidRPr="00C2699F">
              <w:t>á</w:t>
            </w:r>
            <w:r w:rsidRPr="00C2699F">
              <w:t>ban</w:t>
            </w:r>
          </w:p>
        </w:tc>
        <w:tc>
          <w:tcPr>
            <w:tcW w:w="3418" w:type="dxa"/>
            <w:gridSpan w:val="2"/>
            <w:vAlign w:val="center"/>
          </w:tcPr>
          <w:p w:rsidR="00F253F0" w:rsidRPr="00C2699F" w:rsidRDefault="00F253F0" w:rsidP="00B76AB5">
            <w:pPr>
              <w:spacing w:before="100" w:beforeAutospacing="1" w:after="100" w:afterAutospacing="1"/>
            </w:pPr>
            <w:r w:rsidRPr="00C2699F">
              <w:t>az Iratminta szerint</w:t>
            </w:r>
          </w:p>
          <w:p w:rsidR="00F253F0" w:rsidRPr="00C2699F" w:rsidRDefault="00F253F0" w:rsidP="00B76AB5">
            <w:pPr>
              <w:spacing w:before="100" w:beforeAutospacing="1" w:after="100" w:afterAutospacing="1"/>
            </w:pPr>
            <w:r w:rsidRPr="00C2699F">
              <w:t>az eljárást megindító felh</w:t>
            </w:r>
            <w:r w:rsidRPr="00C2699F">
              <w:t>í</w:t>
            </w:r>
            <w:r w:rsidRPr="00C2699F">
              <w:t>vás megküldésének napját megelőző 24 hónapban v</w:t>
            </w:r>
            <w:r w:rsidRPr="00C2699F">
              <w:t>e</w:t>
            </w:r>
            <w:r w:rsidRPr="00C2699F">
              <w:t>zetett valamennyi száml</w:t>
            </w:r>
            <w:r w:rsidRPr="00C2699F">
              <w:t>á</w:t>
            </w:r>
            <w:r w:rsidRPr="00C2699F">
              <w:t>ját tartalmazza</w:t>
            </w:r>
          </w:p>
        </w:tc>
        <w:tc>
          <w:tcPr>
            <w:tcW w:w="2738" w:type="dxa"/>
            <w:gridSpan w:val="2"/>
            <w:vAlign w:val="center"/>
          </w:tcPr>
          <w:p w:rsidR="00F253F0" w:rsidRPr="00C2699F" w:rsidRDefault="00F253F0" w:rsidP="00B76AB5">
            <w:pPr>
              <w:spacing w:before="100" w:beforeAutospacing="1" w:after="100" w:afterAutospacing="1"/>
            </w:pPr>
            <w:r w:rsidRPr="00C2699F">
              <w:t>cégszerűen aláírva</w:t>
            </w:r>
          </w:p>
        </w:tc>
      </w:tr>
    </w:tbl>
    <w:p w:rsidR="00A56842" w:rsidRPr="00C2699F" w:rsidRDefault="00A56842" w:rsidP="0098760D">
      <w:pPr>
        <w:jc w:val="both"/>
      </w:pPr>
    </w:p>
    <w:p w:rsidR="00A56842" w:rsidRDefault="00A56842" w:rsidP="00434B86">
      <w:pPr>
        <w:ind w:left="426"/>
        <w:jc w:val="both"/>
      </w:pPr>
      <w:r w:rsidRPr="00C2699F">
        <w:t>a.e. = adott esetben</w:t>
      </w:r>
    </w:p>
    <w:p w:rsidR="00A66740" w:rsidRDefault="00A66740" w:rsidP="00434B86">
      <w:pPr>
        <w:ind w:left="426"/>
        <w:jc w:val="both"/>
      </w:pPr>
    </w:p>
    <w:p w:rsidR="00A66740" w:rsidRPr="00A66740" w:rsidRDefault="00A66740" w:rsidP="00434B86">
      <w:pPr>
        <w:ind w:left="426"/>
        <w:jc w:val="both"/>
        <w:rPr>
          <w:u w:val="single"/>
        </w:rPr>
      </w:pPr>
      <w:r w:rsidRPr="00A66740">
        <w:rPr>
          <w:u w:val="single"/>
        </w:rPr>
        <w:t>Jelen közbeszerzési dokumentáció elektronikus mellékletei:</w:t>
      </w:r>
    </w:p>
    <w:p w:rsidR="00A66740" w:rsidRDefault="00A66740" w:rsidP="00434B86">
      <w:pPr>
        <w:ind w:left="426"/>
        <w:jc w:val="both"/>
      </w:pPr>
    </w:p>
    <w:p w:rsidR="00A66740" w:rsidRDefault="00A66740" w:rsidP="00434B86">
      <w:pPr>
        <w:ind w:left="426"/>
        <w:jc w:val="both"/>
      </w:pPr>
      <w:r>
        <w:t>1. sz. melléklet:</w:t>
      </w:r>
      <w:r>
        <w:tab/>
      </w:r>
      <w:r w:rsidRPr="0049781C">
        <w:t>műszaki kiviteli tervek</w:t>
      </w:r>
      <w:r w:rsidR="00491E03">
        <w:t>, műszaki leírások</w:t>
      </w:r>
      <w:r w:rsidRPr="0049781C">
        <w:t xml:space="preserve"> és árazatlan költségvetések</w:t>
      </w:r>
    </w:p>
    <w:p w:rsidR="00A66740" w:rsidRDefault="00A66740" w:rsidP="00434B86">
      <w:pPr>
        <w:ind w:left="426"/>
        <w:jc w:val="both"/>
      </w:pPr>
      <w:r>
        <w:t>2. sz. melléklet:</w:t>
      </w:r>
      <w:r>
        <w:tab/>
      </w:r>
      <w:r w:rsidR="00501BB7">
        <w:t>építési</w:t>
      </w:r>
      <w:r>
        <w:t xml:space="preserve"> engedélyek</w:t>
      </w:r>
    </w:p>
    <w:p w:rsidR="00A56842" w:rsidRPr="00381A37" w:rsidRDefault="00A56842" w:rsidP="00A440A7">
      <w:pPr>
        <w:jc w:val="center"/>
        <w:rPr>
          <w:b/>
          <w:sz w:val="28"/>
          <w:szCs w:val="28"/>
        </w:rPr>
      </w:pPr>
      <w:r w:rsidRPr="00C2699F">
        <w:br w:type="page"/>
      </w:r>
      <w:r w:rsidRPr="00381A37">
        <w:rPr>
          <w:b/>
          <w:sz w:val="28"/>
          <w:szCs w:val="28"/>
        </w:rPr>
        <w:lastRenderedPageBreak/>
        <w:t>III. Közbeszerzési műszaki leírás</w:t>
      </w:r>
    </w:p>
    <w:p w:rsidR="00A440A7" w:rsidRPr="00C2699F" w:rsidRDefault="00A440A7" w:rsidP="00A440A7">
      <w:pPr>
        <w:jc w:val="center"/>
        <w:rPr>
          <w:b/>
        </w:rPr>
      </w:pPr>
    </w:p>
    <w:p w:rsidR="00102991" w:rsidRPr="002766CA" w:rsidRDefault="00422433" w:rsidP="00102991">
      <w:pPr>
        <w:jc w:val="both"/>
        <w:rPr>
          <w:b/>
        </w:rPr>
      </w:pPr>
      <w:r w:rsidRPr="002766CA">
        <w:rPr>
          <w:b/>
        </w:rPr>
        <w:t>I. Rész:</w:t>
      </w:r>
    </w:p>
    <w:p w:rsidR="00422433" w:rsidRPr="002766CA" w:rsidRDefault="00422433" w:rsidP="00102991">
      <w:pPr>
        <w:jc w:val="both"/>
      </w:pPr>
    </w:p>
    <w:p w:rsidR="00CD3F67" w:rsidRPr="002766CA" w:rsidRDefault="00CD3F67" w:rsidP="00CD3F67">
      <w:pPr>
        <w:jc w:val="both"/>
        <w:rPr>
          <w:iCs/>
        </w:rPr>
      </w:pPr>
      <w:r w:rsidRPr="002766CA">
        <w:rPr>
          <w:iCs/>
        </w:rPr>
        <w:t>Vállalkozási szerződés a Szegedi Vadaspark területén található „elefántház” építési munká</w:t>
      </w:r>
      <w:r w:rsidRPr="002766CA">
        <w:rPr>
          <w:iCs/>
        </w:rPr>
        <w:t>i</w:t>
      </w:r>
      <w:r w:rsidRPr="002766CA">
        <w:rPr>
          <w:iCs/>
        </w:rPr>
        <w:t>nak elvégzésére az „Elefánt</w:t>
      </w:r>
      <w:r w:rsidR="00340766" w:rsidRPr="002766CA">
        <w:rPr>
          <w:iCs/>
        </w:rPr>
        <w:t>ot</w:t>
      </w:r>
      <w:r w:rsidRPr="002766CA">
        <w:rPr>
          <w:iCs/>
        </w:rPr>
        <w:t>- és ázsiai állatok</w:t>
      </w:r>
      <w:r w:rsidR="00340766" w:rsidRPr="002766CA">
        <w:rPr>
          <w:iCs/>
        </w:rPr>
        <w:t>at</w:t>
      </w:r>
      <w:r w:rsidRPr="002766CA">
        <w:rPr>
          <w:iCs/>
        </w:rPr>
        <w:t xml:space="preserve"> bemutató együttes építése” című és TOP -6.1.4.-15 -2016-00001 azonosítószámú projekt keretén belül:</w:t>
      </w:r>
    </w:p>
    <w:p w:rsidR="00CD3F67" w:rsidRDefault="00CD3F67" w:rsidP="00CD3F67">
      <w:pPr>
        <w:jc w:val="both"/>
        <w:rPr>
          <w:iCs/>
          <w:highlight w:val="yellow"/>
        </w:rPr>
      </w:pPr>
    </w:p>
    <w:p w:rsidR="0099275D" w:rsidRPr="009960F4" w:rsidRDefault="0099275D" w:rsidP="0099275D">
      <w:pPr>
        <w:ind w:left="105"/>
      </w:pPr>
      <w:r w:rsidRPr="009960F4">
        <w:t>ELEFÁNTHÁZ MŰSZAKI PARAMÉTEREK:</w:t>
      </w:r>
    </w:p>
    <w:p w:rsidR="0099275D" w:rsidRPr="009960F4" w:rsidRDefault="0099275D" w:rsidP="0099275D">
      <w:pPr>
        <w:ind w:left="105"/>
      </w:pPr>
    </w:p>
    <w:p w:rsidR="0099275D" w:rsidRPr="009960F4" w:rsidRDefault="0099275D" w:rsidP="0099275D">
      <w:pPr>
        <w:ind w:left="105"/>
      </w:pPr>
      <w:r w:rsidRPr="009960F4">
        <w:t>Az épület monolit vasbeton és falazóblokkból épített hagyományos szerkezetű épület.</w:t>
      </w:r>
    </w:p>
    <w:p w:rsidR="0099275D" w:rsidRPr="009960F4" w:rsidRDefault="0099275D" w:rsidP="0099275D">
      <w:pPr>
        <w:ind w:left="105"/>
      </w:pPr>
      <w:r w:rsidRPr="009960F4">
        <w:t>Hasznos alapterület: 1673,76 m</w:t>
      </w:r>
      <w:r w:rsidRPr="009960F4">
        <w:rPr>
          <w:vertAlign w:val="superscript"/>
        </w:rPr>
        <w:t>2</w:t>
      </w:r>
    </w:p>
    <w:p w:rsidR="0099275D" w:rsidRPr="009960F4" w:rsidRDefault="0099275D" w:rsidP="0099275D">
      <w:pPr>
        <w:ind w:left="105"/>
      </w:pPr>
      <w:r w:rsidRPr="009960F4">
        <w:t>ebből földszint:1598,77 m</w:t>
      </w:r>
      <w:r w:rsidRPr="009960F4">
        <w:rPr>
          <w:vertAlign w:val="superscript"/>
        </w:rPr>
        <w:t>2</w:t>
      </w:r>
    </w:p>
    <w:p w:rsidR="0099275D" w:rsidRPr="009960F4" w:rsidRDefault="0099275D" w:rsidP="0099275D">
      <w:pPr>
        <w:ind w:left="105"/>
      </w:pPr>
      <w:r w:rsidRPr="009960F4">
        <w:t>emelet:74,99 m</w:t>
      </w:r>
      <w:r w:rsidRPr="009960F4">
        <w:rPr>
          <w:vertAlign w:val="superscript"/>
        </w:rPr>
        <w:t>2</w:t>
      </w:r>
    </w:p>
    <w:p w:rsidR="0099275D" w:rsidRPr="009960F4" w:rsidRDefault="0099275D" w:rsidP="0099275D">
      <w:pPr>
        <w:ind w:left="105"/>
      </w:pPr>
      <w:r w:rsidRPr="009960F4">
        <w:t>Kapcsolódó külső terasz és mozgássérült rámpa:503,95 m</w:t>
      </w:r>
      <w:r w:rsidRPr="009960F4">
        <w:rPr>
          <w:vertAlign w:val="superscript"/>
        </w:rPr>
        <w:t>2</w:t>
      </w:r>
    </w:p>
    <w:p w:rsidR="0099275D" w:rsidRPr="009960F4" w:rsidRDefault="0099275D" w:rsidP="0099275D">
      <w:pPr>
        <w:ind w:left="105"/>
      </w:pPr>
      <w:r w:rsidRPr="009960F4">
        <w:t>Külső elefántkifutó: 6870m</w:t>
      </w:r>
      <w:r w:rsidRPr="009960F4">
        <w:rPr>
          <w:vertAlign w:val="superscript"/>
        </w:rPr>
        <w:t>2</w:t>
      </w:r>
    </w:p>
    <w:p w:rsidR="0099275D" w:rsidRPr="009960F4" w:rsidRDefault="0099275D" w:rsidP="0099275D">
      <w:pPr>
        <w:ind w:left="105"/>
      </w:pPr>
      <w:r w:rsidRPr="009960F4">
        <w:t>Elefántkifutó kerítés:450 fm</w:t>
      </w:r>
    </w:p>
    <w:p w:rsidR="0099275D" w:rsidRDefault="0099275D" w:rsidP="0099275D">
      <w:pPr>
        <w:ind w:left="105"/>
        <w:rPr>
          <w:vertAlign w:val="superscript"/>
        </w:rPr>
      </w:pPr>
      <w:r w:rsidRPr="009960F4">
        <w:t>Utak és térbetonok felülete:1453 m</w:t>
      </w:r>
      <w:r w:rsidRPr="009960F4">
        <w:rPr>
          <w:vertAlign w:val="superscript"/>
        </w:rPr>
        <w:t>2</w:t>
      </w:r>
    </w:p>
    <w:p w:rsidR="0099275D" w:rsidRDefault="0099275D" w:rsidP="0099275D">
      <w:pPr>
        <w:ind w:left="105"/>
      </w:pPr>
      <w:r>
        <w:t>E</w:t>
      </w:r>
      <w:r w:rsidRPr="00851131">
        <w:t>gyedi kulisszahomlokzat</w:t>
      </w:r>
      <w:r>
        <w:t xml:space="preserve"> </w:t>
      </w:r>
      <w:r w:rsidRPr="00851131">
        <w:t>216,25 m2</w:t>
      </w:r>
    </w:p>
    <w:p w:rsidR="0099275D" w:rsidRPr="00851131" w:rsidRDefault="0099275D" w:rsidP="0099275D">
      <w:pPr>
        <w:ind w:left="105"/>
      </w:pPr>
      <w:r>
        <w:t xml:space="preserve">Egyedi homlokzati dísz </w:t>
      </w:r>
      <w:r w:rsidRPr="00851131">
        <w:t>72,07 m2</w:t>
      </w:r>
    </w:p>
    <w:p w:rsidR="0099275D" w:rsidRPr="00851131" w:rsidRDefault="0099275D" w:rsidP="0099275D">
      <w:pPr>
        <w:ind w:left="105"/>
      </w:pPr>
    </w:p>
    <w:p w:rsidR="0099275D" w:rsidRDefault="0099275D" w:rsidP="0099275D">
      <w:pPr>
        <w:ind w:left="105"/>
      </w:pPr>
    </w:p>
    <w:p w:rsidR="0099275D" w:rsidRPr="009960F4" w:rsidRDefault="0099275D" w:rsidP="0099275D">
      <w:pPr>
        <w:ind w:left="105"/>
      </w:pPr>
    </w:p>
    <w:p w:rsidR="0099275D" w:rsidRPr="009960F4" w:rsidRDefault="0099275D" w:rsidP="0099275D">
      <w:pPr>
        <w:ind w:left="105"/>
      </w:pPr>
      <w:r w:rsidRPr="009960F4">
        <w:t>Főbb szerkezetek hozzávetőleges mennyiségei:</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mozgatott földmennyiség:3200 m</w:t>
      </w:r>
      <w:r w:rsidR="004D2D4C">
        <w:rPr>
          <w:rFonts w:ascii="Times New Roman" w:hAnsi="Times New Roman"/>
          <w:sz w:val="24"/>
          <w:szCs w:val="24"/>
          <w:vertAlign w:val="superscript"/>
        </w:rPr>
        <w:t>3</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bedolgozott szerkezeti beton:1317 m</w:t>
      </w:r>
      <w:r w:rsidRPr="009960F4">
        <w:rPr>
          <w:rFonts w:ascii="Times New Roman" w:hAnsi="Times New Roman"/>
          <w:sz w:val="24"/>
          <w:szCs w:val="24"/>
          <w:vertAlign w:val="superscript"/>
        </w:rPr>
        <w:t>3</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 xml:space="preserve">bedolgozott szerkezeti </w:t>
      </w:r>
      <w:bookmarkStart w:id="8296" w:name="_GoBack"/>
      <w:bookmarkEnd w:id="8296"/>
      <w:r w:rsidRPr="009960F4">
        <w:rPr>
          <w:rFonts w:ascii="Times New Roman" w:hAnsi="Times New Roman"/>
          <w:sz w:val="24"/>
          <w:szCs w:val="24"/>
        </w:rPr>
        <w:t>betonacél:110 t</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ragasztott fa tartó:45,5 m</w:t>
      </w:r>
      <w:r w:rsidRPr="009960F4">
        <w:rPr>
          <w:rFonts w:ascii="Times New Roman" w:hAnsi="Times New Roman"/>
          <w:sz w:val="24"/>
          <w:szCs w:val="24"/>
          <w:vertAlign w:val="superscript"/>
        </w:rPr>
        <w:t>3</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falazott szerkezetek:580 m</w:t>
      </w:r>
      <w:r w:rsidRPr="009960F4">
        <w:rPr>
          <w:rFonts w:ascii="Times New Roman" w:hAnsi="Times New Roman"/>
          <w:sz w:val="24"/>
          <w:szCs w:val="24"/>
          <w:vertAlign w:val="superscript"/>
        </w:rPr>
        <w:t>2</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födémzsalu:954 m</w:t>
      </w:r>
      <w:r w:rsidRPr="009960F4">
        <w:rPr>
          <w:rFonts w:ascii="Times New Roman" w:hAnsi="Times New Roman"/>
          <w:sz w:val="24"/>
          <w:szCs w:val="24"/>
          <w:vertAlign w:val="superscript"/>
        </w:rPr>
        <w:t>2</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falzsalu kétoldali :1600 m</w:t>
      </w:r>
      <w:r w:rsidRPr="009960F4">
        <w:rPr>
          <w:rFonts w:ascii="Times New Roman" w:hAnsi="Times New Roman"/>
          <w:sz w:val="24"/>
          <w:szCs w:val="24"/>
          <w:vertAlign w:val="superscript"/>
        </w:rPr>
        <w:t>2</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lágyfedésű lapostető:560 m</w:t>
      </w:r>
      <w:r w:rsidRPr="009960F4">
        <w:rPr>
          <w:rFonts w:ascii="Times New Roman" w:hAnsi="Times New Roman"/>
          <w:sz w:val="24"/>
          <w:szCs w:val="24"/>
          <w:vertAlign w:val="superscript"/>
        </w:rPr>
        <w:t>2</w:t>
      </w:r>
    </w:p>
    <w:p w:rsidR="0099275D" w:rsidRPr="009960F4"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zöldtető:300 m</w:t>
      </w:r>
      <w:r w:rsidRPr="009960F4">
        <w:rPr>
          <w:rFonts w:ascii="Times New Roman" w:hAnsi="Times New Roman"/>
          <w:sz w:val="24"/>
          <w:szCs w:val="24"/>
          <w:vertAlign w:val="superscript"/>
        </w:rPr>
        <w:t>2</w:t>
      </w:r>
    </w:p>
    <w:p w:rsidR="0099275D" w:rsidRPr="00851131" w:rsidRDefault="0099275D" w:rsidP="0099275D">
      <w:pPr>
        <w:pStyle w:val="Listaszerbekezds"/>
        <w:numPr>
          <w:ilvl w:val="0"/>
          <w:numId w:val="44"/>
        </w:numPr>
        <w:jc w:val="left"/>
        <w:rPr>
          <w:rFonts w:ascii="Times New Roman" w:hAnsi="Times New Roman"/>
          <w:sz w:val="24"/>
          <w:szCs w:val="24"/>
        </w:rPr>
      </w:pPr>
      <w:r w:rsidRPr="009960F4">
        <w:rPr>
          <w:rFonts w:ascii="Times New Roman" w:hAnsi="Times New Roman"/>
          <w:sz w:val="24"/>
          <w:szCs w:val="24"/>
        </w:rPr>
        <w:t>tetőpanel. 408 m</w:t>
      </w:r>
      <w:r w:rsidRPr="009960F4">
        <w:rPr>
          <w:rFonts w:ascii="Times New Roman" w:hAnsi="Times New Roman"/>
          <w:sz w:val="24"/>
          <w:szCs w:val="24"/>
          <w:vertAlign w:val="superscript"/>
        </w:rPr>
        <w:t>2</w:t>
      </w:r>
    </w:p>
    <w:p w:rsidR="0099275D" w:rsidRPr="009960F4" w:rsidRDefault="0099275D" w:rsidP="0099275D">
      <w:pPr>
        <w:ind w:left="57" w:right="57"/>
        <w:jc w:val="both"/>
        <w:rPr>
          <w:iCs/>
        </w:rPr>
      </w:pPr>
    </w:p>
    <w:p w:rsidR="000E6D00" w:rsidRPr="0099275D" w:rsidRDefault="0099275D" w:rsidP="0099275D">
      <w:pPr>
        <w:ind w:left="57" w:right="57"/>
        <w:jc w:val="both"/>
        <w:rPr>
          <w:iCs/>
          <w:highlight w:val="yellow"/>
        </w:rPr>
      </w:pPr>
      <w:r>
        <w:t>Ajánlatkérő felhívja a figyelmet, hogy az épület speciális építészeti megoldásokat igénylő munkanemeket (E</w:t>
      </w:r>
      <w:r w:rsidRPr="00851131">
        <w:t>gyedi kulisszahomlokzat</w:t>
      </w:r>
      <w:r>
        <w:t xml:space="preserve"> és Egyedi homlokzati dísz) is tartalmaz!</w:t>
      </w:r>
      <w:r>
        <w:rPr>
          <w:iCs/>
        </w:rPr>
        <w:t xml:space="preserve"> </w:t>
      </w:r>
      <w:r w:rsidR="000E6D00" w:rsidRPr="0049781C">
        <w:t>Az e</w:t>
      </w:r>
      <w:r w:rsidR="000E6D00" w:rsidRPr="0049781C">
        <w:t>l</w:t>
      </w:r>
      <w:r w:rsidR="000E6D00" w:rsidRPr="0049781C">
        <w:t>végzendő feladatok részletes meghatározását és a pontos mennyiségeket a közbeszerzési d</w:t>
      </w:r>
      <w:r w:rsidR="000E6D00" w:rsidRPr="0049781C">
        <w:t>o</w:t>
      </w:r>
      <w:r w:rsidR="000E6D00" w:rsidRPr="0049781C">
        <w:t>kumentáció részeként kiadott műszaki kiviteli tervek és árazatlan költségvetések</w:t>
      </w:r>
      <w:r w:rsidR="000E6D00">
        <w:t xml:space="preserve"> (1. sz. </w:t>
      </w:r>
      <w:r w:rsidR="000E6D00" w:rsidRPr="002766CA">
        <w:t>me</w:t>
      </w:r>
      <w:r w:rsidR="000E6D00" w:rsidRPr="002766CA">
        <w:t>l</w:t>
      </w:r>
      <w:r w:rsidR="000E6D00" w:rsidRPr="002766CA">
        <w:t>léklet) tartalmazzák. A fentebb felsorolt mennyiségek a munka volumenét mutatják!</w:t>
      </w:r>
    </w:p>
    <w:p w:rsidR="00E54E5B" w:rsidRPr="002766CA" w:rsidRDefault="00E54E5B" w:rsidP="00CD3F67">
      <w:pPr>
        <w:jc w:val="both"/>
        <w:rPr>
          <w:iCs/>
        </w:rPr>
      </w:pPr>
    </w:p>
    <w:p w:rsidR="00E54E5B" w:rsidRPr="002766CA" w:rsidRDefault="00CD3F67" w:rsidP="00CD3F67">
      <w:pPr>
        <w:jc w:val="both"/>
        <w:rPr>
          <w:iCs/>
        </w:rPr>
      </w:pPr>
      <w:r w:rsidRPr="002766CA">
        <w:rPr>
          <w:b/>
          <w:iCs/>
        </w:rPr>
        <w:t>II. Rész:</w:t>
      </w:r>
      <w:r w:rsidRPr="002766CA">
        <w:rPr>
          <w:iCs/>
        </w:rPr>
        <w:t xml:space="preserve"> </w:t>
      </w:r>
    </w:p>
    <w:p w:rsidR="00E54E5B" w:rsidRPr="002766CA" w:rsidRDefault="00E54E5B" w:rsidP="00CD3F67">
      <w:pPr>
        <w:jc w:val="both"/>
        <w:rPr>
          <w:iCs/>
        </w:rPr>
      </w:pPr>
    </w:p>
    <w:p w:rsidR="00CD3F67" w:rsidRPr="002766CA" w:rsidRDefault="00CD3F67" w:rsidP="00CD3F67">
      <w:pPr>
        <w:jc w:val="both"/>
        <w:rPr>
          <w:iCs/>
        </w:rPr>
      </w:pPr>
      <w:r w:rsidRPr="002766CA">
        <w:rPr>
          <w:iCs/>
        </w:rPr>
        <w:t>Vállalkozási szerződés a Szegedi Vadaspark területén található „tapírház” építési munkáinak elvégzésére az „Elefánt</w:t>
      </w:r>
      <w:r w:rsidR="00340766" w:rsidRPr="002766CA">
        <w:rPr>
          <w:iCs/>
        </w:rPr>
        <w:t>ot</w:t>
      </w:r>
      <w:r w:rsidRPr="002766CA">
        <w:rPr>
          <w:iCs/>
        </w:rPr>
        <w:t>- és ázsiai állatok</w:t>
      </w:r>
      <w:r w:rsidR="00340766" w:rsidRPr="002766CA">
        <w:rPr>
          <w:iCs/>
        </w:rPr>
        <w:t>at</w:t>
      </w:r>
      <w:r w:rsidRPr="002766CA">
        <w:rPr>
          <w:iCs/>
        </w:rPr>
        <w:t xml:space="preserve"> bemutató együttes építése” című és TOP -6.1.4.-15 -2016-00001 azonosítószámú projekt keretén belül:</w:t>
      </w:r>
    </w:p>
    <w:p w:rsidR="00CD3F67" w:rsidRPr="002766CA" w:rsidRDefault="00CD3F67" w:rsidP="00CD3F67">
      <w:pPr>
        <w:jc w:val="both"/>
        <w:rPr>
          <w:iCs/>
        </w:rPr>
      </w:pPr>
    </w:p>
    <w:p w:rsidR="000E6D00" w:rsidRPr="000E6D00" w:rsidRDefault="000E6D00" w:rsidP="000E6D00">
      <w:r w:rsidRPr="000E6D00">
        <w:t>TAPÍRHÁZ MŰSZAKI PARAMÉTEREK:</w:t>
      </w:r>
    </w:p>
    <w:p w:rsidR="000E6D00" w:rsidRPr="000E6D00" w:rsidRDefault="000E6D00" w:rsidP="000E6D00">
      <w:pPr>
        <w:jc w:val="both"/>
      </w:pPr>
      <w:r w:rsidRPr="000E6D00">
        <w:t xml:space="preserve">Az épület földszintes hagyományos szerkezetű, falazóblokkból és </w:t>
      </w:r>
      <w:r w:rsidR="00F3578A" w:rsidRPr="00355ED9">
        <w:t>monolit</w:t>
      </w:r>
      <w:r w:rsidR="00BD6675">
        <w:t xml:space="preserve"> </w:t>
      </w:r>
      <w:r w:rsidRPr="000E6D00">
        <w:t>vasbetonból épített tartószerkezettel készül, ragasztott fa tartós tetőszerkezettel, hőszigetelt tetőpanel fedéssel:</w:t>
      </w:r>
    </w:p>
    <w:p w:rsidR="000E6D00" w:rsidRPr="000E6D00" w:rsidRDefault="000E6D00" w:rsidP="000E6D00">
      <w:r w:rsidRPr="000E6D00">
        <w:t>Hasznos alapterület: 117,83 m</w:t>
      </w:r>
      <w:r w:rsidRPr="000E6D00">
        <w:rPr>
          <w:vertAlign w:val="superscript"/>
        </w:rPr>
        <w:t>2</w:t>
      </w:r>
    </w:p>
    <w:p w:rsidR="000E6D00" w:rsidRDefault="000E6D00" w:rsidP="000E6D00"/>
    <w:p w:rsidR="000E6D00" w:rsidRPr="000E6D00" w:rsidRDefault="000E6D00" w:rsidP="000E6D00">
      <w:r w:rsidRPr="000E6D00">
        <w:t>Főbb szerkezetek hozzávetőleges mennyiségei:</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mozgatott földmennyiség: 100,13 m</w:t>
      </w:r>
      <w:r w:rsidRPr="000E6D00">
        <w:rPr>
          <w:rFonts w:ascii="Times New Roman" w:hAnsi="Times New Roman"/>
          <w:sz w:val="24"/>
          <w:szCs w:val="24"/>
          <w:vertAlign w:val="superscript"/>
        </w:rPr>
        <w:t>3</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bedolgozott szerkezeti beton:44,93 m</w:t>
      </w:r>
      <w:r w:rsidRPr="000E6D00">
        <w:rPr>
          <w:rFonts w:ascii="Times New Roman" w:hAnsi="Times New Roman"/>
          <w:sz w:val="24"/>
          <w:szCs w:val="24"/>
          <w:vertAlign w:val="superscript"/>
        </w:rPr>
        <w:t>3</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bedolgozott betonacél:3,2 t</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tetőszerkezet vetület:139,03 m</w:t>
      </w:r>
      <w:r w:rsidRPr="000E6D00">
        <w:rPr>
          <w:rFonts w:ascii="Times New Roman" w:hAnsi="Times New Roman"/>
          <w:sz w:val="24"/>
          <w:szCs w:val="24"/>
          <w:vertAlign w:val="superscript"/>
        </w:rPr>
        <w:t>2</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falazott szerkezetek:131,36 m</w:t>
      </w:r>
      <w:r w:rsidRPr="000E6D00">
        <w:rPr>
          <w:rFonts w:ascii="Times New Roman" w:hAnsi="Times New Roman"/>
          <w:sz w:val="24"/>
          <w:szCs w:val="24"/>
          <w:vertAlign w:val="superscript"/>
        </w:rPr>
        <w:t>2</w:t>
      </w:r>
    </w:p>
    <w:p w:rsidR="000E6D00" w:rsidRPr="000E6D00" w:rsidRDefault="000E6D00" w:rsidP="000570A1">
      <w:pPr>
        <w:pStyle w:val="Listaszerbekezds"/>
        <w:numPr>
          <w:ilvl w:val="0"/>
          <w:numId w:val="44"/>
        </w:numPr>
        <w:spacing w:after="200" w:line="276" w:lineRule="auto"/>
        <w:jc w:val="left"/>
        <w:rPr>
          <w:rFonts w:ascii="Times New Roman" w:hAnsi="Times New Roman"/>
          <w:sz w:val="24"/>
          <w:szCs w:val="24"/>
        </w:rPr>
      </w:pPr>
      <w:r w:rsidRPr="000E6D00">
        <w:rPr>
          <w:rFonts w:ascii="Times New Roman" w:hAnsi="Times New Roman"/>
          <w:sz w:val="24"/>
          <w:szCs w:val="24"/>
        </w:rPr>
        <w:t>tetőpanel142,2 m</w:t>
      </w:r>
      <w:r w:rsidRPr="000E6D00">
        <w:rPr>
          <w:rFonts w:ascii="Times New Roman" w:hAnsi="Times New Roman"/>
          <w:sz w:val="24"/>
          <w:szCs w:val="24"/>
          <w:vertAlign w:val="superscript"/>
        </w:rPr>
        <w:t>2</w:t>
      </w:r>
    </w:p>
    <w:p w:rsidR="000E6D00" w:rsidRPr="00372888" w:rsidRDefault="000E6D00" w:rsidP="000E6D00">
      <w:pPr>
        <w:ind w:left="105"/>
        <w:jc w:val="both"/>
      </w:pPr>
      <w:r w:rsidRPr="0049781C">
        <w:t>Az elvégzendő feladatok részletes meghatározását és a pontos mennyiségeket a közbeszerz</w:t>
      </w:r>
      <w:r w:rsidRPr="0049781C">
        <w:t>é</w:t>
      </w:r>
      <w:r w:rsidRPr="0049781C">
        <w:t>si dokumentáció részeként kiadott műszaki kiviteli tervek és árazatlan költségvetések</w:t>
      </w:r>
      <w:r>
        <w:t xml:space="preserve"> (1. sz. melléklet)</w:t>
      </w:r>
      <w:r w:rsidRPr="0049781C">
        <w:t xml:space="preserve"> tartalmazzák</w:t>
      </w:r>
      <w:r>
        <w:t>.</w:t>
      </w:r>
      <w:r w:rsidRPr="00372888">
        <w:t xml:space="preserve"> </w:t>
      </w:r>
      <w:r>
        <w:t>A fentebb</w:t>
      </w:r>
      <w:r w:rsidRPr="00372888">
        <w:t xml:space="preserve"> felsorolt mennyiségek a munka volumenét mutatják!</w:t>
      </w:r>
    </w:p>
    <w:p w:rsidR="001927AF" w:rsidRPr="002766CA" w:rsidRDefault="001927AF" w:rsidP="001927AF">
      <w:pPr>
        <w:jc w:val="both"/>
        <w:rPr>
          <w:bCs/>
        </w:rPr>
      </w:pPr>
    </w:p>
    <w:p w:rsidR="00422433" w:rsidRPr="002766CA" w:rsidRDefault="00422433" w:rsidP="00422433">
      <w:pPr>
        <w:jc w:val="both"/>
        <w:rPr>
          <w:b/>
          <w:bCs/>
        </w:rPr>
      </w:pPr>
      <w:r w:rsidRPr="002766CA">
        <w:rPr>
          <w:b/>
          <w:bCs/>
        </w:rPr>
        <w:t>Mind</w:t>
      </w:r>
      <w:r w:rsidR="00CD3F67" w:rsidRPr="002766CA">
        <w:rPr>
          <w:b/>
          <w:bCs/>
        </w:rPr>
        <w:t>kettő</w:t>
      </w:r>
      <w:r w:rsidRPr="002766CA">
        <w:rPr>
          <w:b/>
          <w:bCs/>
        </w:rPr>
        <w:t xml:space="preserve"> részajánlati körre vonatkozóan:</w:t>
      </w:r>
    </w:p>
    <w:p w:rsidR="00422433" w:rsidRPr="002766CA" w:rsidRDefault="00422433" w:rsidP="00102991">
      <w:pPr>
        <w:jc w:val="both"/>
      </w:pPr>
    </w:p>
    <w:p w:rsidR="00102991" w:rsidRPr="002766CA" w:rsidRDefault="00102991" w:rsidP="00102991">
      <w:pPr>
        <w:jc w:val="both"/>
      </w:pPr>
      <w:r w:rsidRPr="002766CA">
        <w:t>Az elvégzendő feladatok részletes meghatározását és a pontos mennyiségeket a közbeszerzési dokumentáció részeként kiadott műszaki kiviteli tervek és árazatlan költségvetések tartalma</w:t>
      </w:r>
      <w:r w:rsidRPr="002766CA">
        <w:t>z</w:t>
      </w:r>
      <w:r w:rsidRPr="002766CA">
        <w:t>zák.</w:t>
      </w:r>
    </w:p>
    <w:p w:rsidR="00102991" w:rsidRPr="002766CA" w:rsidRDefault="00102991" w:rsidP="00102991">
      <w:pPr>
        <w:jc w:val="both"/>
      </w:pPr>
    </w:p>
    <w:p w:rsidR="00102991" w:rsidRPr="002766CA" w:rsidRDefault="00102991" w:rsidP="00102991">
      <w:pPr>
        <w:jc w:val="both"/>
      </w:pPr>
      <w:r w:rsidRPr="002766CA">
        <w:t>Az árazatlan költségvetésben megnevezett anyagokkal, építési termékekkel egyenértékűek megajánlhatóak, de alacsonyabb színvonalú nem (a megnevezett anyagok gyártmánya, típusa az ajánlatkérő szerinti ideális megoldást jelenti, de ajánlatot tenni lehet ezzel egyenértékű, minőségű és műszaki adataiban hasonló jellemzőkkel rendelkező egyéb berendezésekkel, anyagokkal is). Ez esetben ajánlattevőnek jeleznie kell a költségvetésben (meghagyva az er</w:t>
      </w:r>
      <w:r w:rsidRPr="002766CA">
        <w:t>e</w:t>
      </w:r>
      <w:r w:rsidRPr="002766CA">
        <w:t>deti sort, nulla mennyiséggel szerepeltetve, alá egy új sor beszúrásával dőlt vagy vastag bet</w:t>
      </w:r>
      <w:r w:rsidRPr="002766CA">
        <w:t>ű</w:t>
      </w:r>
      <w:r w:rsidRPr="002766CA">
        <w:t>vel beleírva a megajánlandó építési termékeket, anyagokat, berendezéseket) a típusmódos</w:t>
      </w:r>
      <w:r w:rsidRPr="002766CA">
        <w:t>u</w:t>
      </w:r>
      <w:r w:rsidRPr="002766CA">
        <w:t>lást.</w:t>
      </w:r>
    </w:p>
    <w:p w:rsidR="00102991" w:rsidRPr="002766CA" w:rsidRDefault="00102991" w:rsidP="00102991">
      <w:pPr>
        <w:jc w:val="both"/>
      </w:pPr>
    </w:p>
    <w:p w:rsidR="00102991" w:rsidRPr="002766CA" w:rsidRDefault="00102991" w:rsidP="00102991">
      <w:pPr>
        <w:jc w:val="both"/>
      </w:pPr>
      <w:r w:rsidRPr="002766CA">
        <w:t>Az árazatlan költségvetésben konkrét gyártmánnyal, típussal megnevezett anyagokkal egye</w:t>
      </w:r>
      <w:r w:rsidRPr="002766CA">
        <w:t>n</w:t>
      </w:r>
      <w:r w:rsidRPr="002766CA">
        <w:t>értékűnek, azaz minőségben és műszaki adataiban egyenértékű jellemzőkkel rendelkezőnek tekinti ajánlatkérő a megajánlott építési terméket, berendezést, illetve anyagot, amennyiben az az adott gyártmány, típus kapcsán az árazatlan költségvetésben és a közbeszerzési műszaki l</w:t>
      </w:r>
      <w:r w:rsidRPr="002766CA">
        <w:t>e</w:t>
      </w:r>
      <w:r w:rsidRPr="002766CA">
        <w:t>írásban megfogalmazott minőségi, műszaki paraméterekkel, azaz elvárt műszaki teljesítmé</w:t>
      </w:r>
      <w:r w:rsidRPr="002766CA">
        <w:t>n</w:t>
      </w:r>
      <w:r w:rsidRPr="002766CA">
        <w:t>nyel rendelkezik. Nyertesség esetén ajánlattevő az ajánlatában megnevezett építési termék</w:t>
      </w:r>
      <w:r w:rsidRPr="002766CA">
        <w:t>e</w:t>
      </w:r>
      <w:r w:rsidRPr="002766CA">
        <w:t>ket, anyagokat, berendezéseket köteles beépíteni. A fentiek szerint részletezett anyag- és b</w:t>
      </w:r>
      <w:r w:rsidRPr="002766CA">
        <w:t>e</w:t>
      </w:r>
      <w:r w:rsidRPr="002766CA">
        <w:t>rendezés módosításon kívül az ajánlattevő nem jogosult az árazatlan költségvetés munkan</w:t>
      </w:r>
      <w:r w:rsidRPr="002766CA">
        <w:t>e</w:t>
      </w:r>
      <w:r w:rsidRPr="002766CA">
        <w:t>meinek és tételeinek módosítására.</w:t>
      </w:r>
    </w:p>
    <w:p w:rsidR="00102991" w:rsidRPr="002766CA" w:rsidRDefault="00102991" w:rsidP="00102991">
      <w:pPr>
        <w:jc w:val="both"/>
      </w:pPr>
    </w:p>
    <w:p w:rsidR="00F8663D" w:rsidRPr="002766CA" w:rsidRDefault="00102991" w:rsidP="00102991">
      <w:pPr>
        <w:jc w:val="both"/>
      </w:pPr>
      <w:r w:rsidRPr="002766CA">
        <w:t>A fentiek értelmében a költségvetésben szereplő tételek nem változtathatóak meg, az esetl</w:t>
      </w:r>
      <w:r w:rsidRPr="002766CA">
        <w:t>e</w:t>
      </w:r>
      <w:r w:rsidRPr="002766CA">
        <w:t>ges többletköltséget az ajánlattevőnek a költségvetés adott soraira osztva kell kalkulálnia. Az ajánlatkérő felhívja a figyelmet, hogy a szerződés átalánydíjas jellege következtében a válla</w:t>
      </w:r>
      <w:r w:rsidRPr="002766CA">
        <w:t>l</w:t>
      </w:r>
      <w:r w:rsidRPr="002766CA">
        <w:t>kozó kötelezettsége mindazon munkák elvégzése, amely a szerződés teljes megvalósításához, illetve a (terv) dokumentációban foglaltak maradéktalan teljesítéséhez szükséges, függetlenül attól, hogy az a költségvetésben kifejezetten feltüntetésre került-e.</w:t>
      </w:r>
    </w:p>
    <w:p w:rsidR="00A440A7" w:rsidRPr="002766CA" w:rsidRDefault="00A440A7" w:rsidP="00A440A7">
      <w:pPr>
        <w:jc w:val="both"/>
        <w:rPr>
          <w:b/>
        </w:rPr>
      </w:pPr>
    </w:p>
    <w:p w:rsidR="00A440A7" w:rsidRPr="002766CA" w:rsidRDefault="00A440A7" w:rsidP="00A440A7">
      <w:pPr>
        <w:jc w:val="both"/>
      </w:pPr>
    </w:p>
    <w:p w:rsidR="005F71C9" w:rsidRPr="002766CA" w:rsidRDefault="005F71C9" w:rsidP="005F71C9">
      <w:pPr>
        <w:jc w:val="both"/>
      </w:pPr>
      <w:r w:rsidRPr="002766CA">
        <w:t>A 322/2015 (X.30) Kormányrendelet kötelezően meghatározza építési beruházások közb</w:t>
      </w:r>
      <w:r w:rsidRPr="002766CA">
        <w:t>e</w:t>
      </w:r>
      <w:r w:rsidRPr="002766CA">
        <w:t xml:space="preserve">szerzése esetén a dokumentáció általános és részletezett követelményeit, műszaki tartalmát. Az elkészült dokumentációk a tartalmi követelményeknek megfelelnek. A műszaki kiviteli tervek részletes műszaki leírást, megfelelő léptékű átnézeti és alaprajzi térképeket valamint </w:t>
      </w:r>
      <w:r w:rsidRPr="002766CA">
        <w:lastRenderedPageBreak/>
        <w:t>szükséges részletességű tervrajzokat tartalmaznak. A kivitelezéshez szükséges jogerős eng</w:t>
      </w:r>
      <w:r w:rsidRPr="002766CA">
        <w:t>e</w:t>
      </w:r>
      <w:r w:rsidRPr="002766CA">
        <w:t>délyekkel ajánlatkérő rendelkezik.</w:t>
      </w:r>
    </w:p>
    <w:p w:rsidR="005F71C9" w:rsidRPr="002766CA" w:rsidRDefault="005F71C9" w:rsidP="005F71C9">
      <w:pPr>
        <w:jc w:val="both"/>
      </w:pPr>
    </w:p>
    <w:p w:rsidR="005F71C9" w:rsidRPr="002766CA" w:rsidRDefault="005F71C9" w:rsidP="005F71C9">
      <w:pPr>
        <w:jc w:val="both"/>
      </w:pPr>
    </w:p>
    <w:p w:rsidR="004D43BE" w:rsidRPr="002766CA" w:rsidRDefault="004D43BE" w:rsidP="005F71C9">
      <w:pPr>
        <w:jc w:val="both"/>
        <w:rPr>
          <w:b/>
          <w:bCs/>
        </w:rPr>
      </w:pPr>
    </w:p>
    <w:p w:rsidR="005F71C9" w:rsidRDefault="005F71C9" w:rsidP="005F71C9">
      <w:pPr>
        <w:jc w:val="both"/>
        <w:rPr>
          <w:b/>
          <w:bCs/>
        </w:rPr>
      </w:pPr>
      <w:r w:rsidRPr="002766CA">
        <w:rPr>
          <w:b/>
          <w:bCs/>
        </w:rPr>
        <w:t>1. Általános követelmények</w:t>
      </w:r>
    </w:p>
    <w:p w:rsidR="00D96E03" w:rsidRPr="00C2699F" w:rsidRDefault="00D96E03" w:rsidP="005F71C9">
      <w:pPr>
        <w:jc w:val="both"/>
      </w:pPr>
    </w:p>
    <w:p w:rsidR="005F71C9" w:rsidRPr="00C2699F" w:rsidRDefault="005F71C9" w:rsidP="005F71C9">
      <w:pPr>
        <w:jc w:val="both"/>
      </w:pPr>
      <w:r w:rsidRPr="00C2699F">
        <w:t>1.1. A közbeszerzési dokumentumok tartalma az e rendeletben meghatározott követelmények szerint készített írásos dokumentumok és tervrajzok összessége.</w:t>
      </w:r>
    </w:p>
    <w:p w:rsidR="005F71C9" w:rsidRPr="00C2699F" w:rsidRDefault="005F71C9" w:rsidP="005F71C9">
      <w:pPr>
        <w:jc w:val="both"/>
      </w:pPr>
      <w:r w:rsidRPr="00C2699F">
        <w:t>1.2. A közbeszerzési dokumentumokban meg kell határozni, az építmény jellegének megfel</w:t>
      </w:r>
      <w:r w:rsidRPr="00C2699F">
        <w:t>e</w:t>
      </w:r>
      <w:r w:rsidRPr="00C2699F">
        <w:t>lő szakterületi sajátosságoknak, tartalmi követelményeknek megfelelő részletezettséggel:</w:t>
      </w:r>
    </w:p>
    <w:p w:rsidR="005F71C9" w:rsidRPr="00C2699F" w:rsidRDefault="005F71C9" w:rsidP="005F71C9">
      <w:pPr>
        <w:jc w:val="both"/>
      </w:pPr>
      <w:r w:rsidRPr="00C2699F">
        <w:t>1.2.1. az építményrészek, a szerkezeti elemek, a beépített berendezések stb. térbeli elhelye</w:t>
      </w:r>
      <w:r w:rsidR="004D43BE" w:rsidRPr="00C2699F">
        <w:t>z</w:t>
      </w:r>
      <w:r w:rsidR="004D43BE" w:rsidRPr="00C2699F">
        <w:t xml:space="preserve">kedését, méretét, mennyiségét: </w:t>
      </w:r>
      <w:r w:rsidRPr="00C2699F">
        <w:rPr>
          <w:b/>
        </w:rPr>
        <w:t>a műszaki dokumentáció tartalmazza</w:t>
      </w:r>
      <w:r w:rsidR="004D43BE" w:rsidRPr="00C2699F">
        <w:t>.</w:t>
      </w:r>
    </w:p>
    <w:p w:rsidR="00D96E03" w:rsidRDefault="005F71C9" w:rsidP="005F71C9">
      <w:pPr>
        <w:jc w:val="both"/>
      </w:pPr>
      <w:r w:rsidRPr="00C2699F">
        <w:t>1.2.2. a kész állapotra vonatkozó műszaki és minőségi követelményeket</w:t>
      </w:r>
      <w:r w:rsidR="004D43BE" w:rsidRPr="00C2699F">
        <w:t xml:space="preserve">: </w:t>
      </w:r>
    </w:p>
    <w:p w:rsidR="005F71C9" w:rsidRPr="00C2699F" w:rsidRDefault="005F71C9" w:rsidP="005F71C9">
      <w:pPr>
        <w:jc w:val="both"/>
        <w:rPr>
          <w:b/>
        </w:rPr>
      </w:pPr>
      <w:r w:rsidRPr="00C2699F">
        <w:rPr>
          <w:b/>
        </w:rPr>
        <w:t>a műszaki dokumentáció tartalmazza</w:t>
      </w:r>
      <w:r w:rsidR="004D43BE" w:rsidRPr="00C2699F">
        <w:rPr>
          <w:b/>
        </w:rPr>
        <w:t>.</w:t>
      </w:r>
    </w:p>
    <w:p w:rsidR="005F71C9" w:rsidRPr="00C2699F" w:rsidRDefault="005F71C9" w:rsidP="005F71C9">
      <w:pPr>
        <w:jc w:val="both"/>
        <w:rPr>
          <w:b/>
        </w:rPr>
      </w:pPr>
      <w:r w:rsidRPr="00C2699F">
        <w:t>1.2.3. az építmény megvalósítását, a kivitelezés módját befolyásoló körülményeket, szolgált</w:t>
      </w:r>
      <w:r w:rsidRPr="00C2699F">
        <w:t>a</w:t>
      </w:r>
      <w:r w:rsidRPr="00C2699F">
        <w:t>tásokat</w:t>
      </w:r>
      <w:r w:rsidR="004D43BE" w:rsidRPr="00C2699F">
        <w:t xml:space="preserve">: </w:t>
      </w:r>
      <w:r w:rsidRPr="00C2699F">
        <w:rPr>
          <w:b/>
        </w:rPr>
        <w:t>a műszaki dokumentáció tartalmazza</w:t>
      </w:r>
      <w:r w:rsidR="004D43BE" w:rsidRPr="00C2699F">
        <w:rPr>
          <w:b/>
        </w:rPr>
        <w:t>.</w:t>
      </w:r>
    </w:p>
    <w:p w:rsidR="00D96E03" w:rsidRDefault="005F71C9" w:rsidP="005F71C9">
      <w:pPr>
        <w:jc w:val="both"/>
      </w:pPr>
      <w:r w:rsidRPr="00C2699F">
        <w:t>1.2.4. az ajánlattételt lényegesen befolyásoló, építési beruházásnak nem minősülő, de azzal együtt elkészítendő munkákat</w:t>
      </w:r>
      <w:r w:rsidR="004D43BE" w:rsidRPr="00C2699F">
        <w:t xml:space="preserve">: </w:t>
      </w:r>
    </w:p>
    <w:p w:rsidR="005F71C9" w:rsidRPr="00C2699F" w:rsidRDefault="005F71C9" w:rsidP="005F71C9">
      <w:pPr>
        <w:jc w:val="both"/>
      </w:pPr>
      <w:r w:rsidRPr="00C2699F">
        <w:rPr>
          <w:b/>
        </w:rPr>
        <w:t>a műszaki dokumentáció tartalmazza, ahol van ilyen munka</w:t>
      </w:r>
      <w:r w:rsidR="004D43BE" w:rsidRPr="00C2699F">
        <w:rPr>
          <w:b/>
        </w:rPr>
        <w:t>.</w:t>
      </w:r>
    </w:p>
    <w:p w:rsidR="00D96E03" w:rsidRDefault="005F71C9" w:rsidP="005F71C9">
      <w:pPr>
        <w:jc w:val="both"/>
      </w:pPr>
      <w:r w:rsidRPr="00C2699F">
        <w:t>1.2.5. az ajánlattételt befolyásoló, az építési beruházás során elvégzendő régészeti feladatell</w:t>
      </w:r>
      <w:r w:rsidRPr="00C2699F">
        <w:t>á</w:t>
      </w:r>
      <w:r w:rsidRPr="00C2699F">
        <w:t>tás követelményeit, - ha a beruházás előkészítése során készült - előzetes régészeti dokume</w:t>
      </w:r>
      <w:r w:rsidRPr="00C2699F">
        <w:t>n</w:t>
      </w:r>
      <w:r w:rsidRPr="00C2699F">
        <w:t>tációt vagy örökségvédelmi hatástanulmányt</w:t>
      </w:r>
      <w:r w:rsidR="004D43BE" w:rsidRPr="00C2699F">
        <w:t xml:space="preserve">: </w:t>
      </w:r>
    </w:p>
    <w:p w:rsidR="005F71C9" w:rsidRPr="00C2699F" w:rsidRDefault="005F71C9" w:rsidP="005F71C9">
      <w:pPr>
        <w:jc w:val="both"/>
        <w:rPr>
          <w:b/>
        </w:rPr>
      </w:pPr>
      <w:r w:rsidRPr="00C2699F">
        <w:rPr>
          <w:b/>
        </w:rPr>
        <w:t>nem releváns, nem szükséges előzetes régészeti dokumentáció, vagy örökségvédelmi h</w:t>
      </w:r>
      <w:r w:rsidRPr="00C2699F">
        <w:rPr>
          <w:b/>
        </w:rPr>
        <w:t>a</w:t>
      </w:r>
      <w:r w:rsidRPr="00C2699F">
        <w:rPr>
          <w:b/>
        </w:rPr>
        <w:t>tástanulmány elkészítése</w:t>
      </w:r>
      <w:r w:rsidR="004D43BE" w:rsidRPr="00C2699F">
        <w:rPr>
          <w:b/>
        </w:rPr>
        <w:t>.</w:t>
      </w:r>
    </w:p>
    <w:p w:rsidR="00D96E03" w:rsidRDefault="005F71C9" w:rsidP="005F71C9">
      <w:pPr>
        <w:jc w:val="both"/>
      </w:pPr>
      <w:r w:rsidRPr="00C2699F">
        <w:t>1.3. A közbeszerzési dokumentumokat legalább az e rendeletben meghatározott általános ta</w:t>
      </w:r>
      <w:r w:rsidRPr="00C2699F">
        <w:t>r</w:t>
      </w:r>
      <w:r w:rsidRPr="00C2699F">
        <w:t>talommal, az építmény jellegének megfelelő szakterületi sajátosságok részletes tartalmi köv</w:t>
      </w:r>
      <w:r w:rsidRPr="00C2699F">
        <w:t>e</w:t>
      </w:r>
      <w:r w:rsidRPr="00C2699F">
        <w:t>telményeinek megfelelően, az egyes munkarészeket a szükséges szakági bontásban és részl</w:t>
      </w:r>
      <w:r w:rsidRPr="00C2699F">
        <w:t>e</w:t>
      </w:r>
      <w:r w:rsidRPr="00C2699F">
        <w:t>tességgel kell elkészíteni</w:t>
      </w:r>
      <w:r w:rsidR="004D43BE" w:rsidRPr="00C2699F">
        <w:t xml:space="preserve">: </w:t>
      </w:r>
    </w:p>
    <w:p w:rsidR="005F71C9" w:rsidRPr="00C2699F" w:rsidRDefault="005F71C9" w:rsidP="005F71C9">
      <w:pPr>
        <w:jc w:val="both"/>
        <w:rPr>
          <w:b/>
        </w:rPr>
      </w:pPr>
      <w:r w:rsidRPr="00C2699F">
        <w:rPr>
          <w:b/>
        </w:rPr>
        <w:t>elkészült, a műszaki dokumentáció tartalmazza</w:t>
      </w:r>
      <w:r w:rsidR="004D43BE" w:rsidRPr="00C2699F">
        <w:rPr>
          <w:b/>
        </w:rPr>
        <w:t>.</w:t>
      </w:r>
    </w:p>
    <w:p w:rsidR="005F71C9" w:rsidRPr="00C2699F" w:rsidRDefault="005F71C9" w:rsidP="005F71C9">
      <w:pPr>
        <w:jc w:val="both"/>
      </w:pPr>
      <w:r w:rsidRPr="00C2699F">
        <w:t>1.4. A közbeszerzési dokumentumok tartalmát úgy kell megállapítani, hogy annak tartalma</w:t>
      </w:r>
      <w:r w:rsidRPr="00C2699F">
        <w:t>z</w:t>
      </w:r>
      <w:r w:rsidRPr="00C2699F">
        <w:t>nia kell legalább</w:t>
      </w:r>
    </w:p>
    <w:p w:rsidR="00D96E03" w:rsidRDefault="005F71C9" w:rsidP="005F71C9">
      <w:pPr>
        <w:jc w:val="both"/>
      </w:pPr>
      <w:r w:rsidRPr="00C2699F">
        <w:t>1.4.1. a meglévő építményre vagy az érintett építményrészre vonatkozó alapadatokat, felm</w:t>
      </w:r>
      <w:r w:rsidRPr="00C2699F">
        <w:t>é</w:t>
      </w:r>
      <w:r w:rsidRPr="00C2699F">
        <w:t>réseket, műszaki leírásokat és terveket, a munkavégzést érintő, a szükséges feltárások alapján készített műszaki szakvéleményeket (pl. a meglévő szerkezetek felhasználhatóságára vona</w:t>
      </w:r>
      <w:r w:rsidRPr="00C2699F">
        <w:t>t</w:t>
      </w:r>
      <w:r w:rsidRPr="00C2699F">
        <w:t>kozó tartószerkezeti, közegészségügyi, biztonsági megállapításokat és követelményeket)</w:t>
      </w:r>
      <w:r w:rsidR="004D43BE" w:rsidRPr="00C2699F">
        <w:t xml:space="preserve">: </w:t>
      </w:r>
    </w:p>
    <w:p w:rsidR="005F71C9" w:rsidRPr="00C2699F" w:rsidRDefault="005F71C9" w:rsidP="005F71C9">
      <w:pPr>
        <w:jc w:val="both"/>
      </w:pPr>
      <w:r w:rsidRPr="00C2699F">
        <w:rPr>
          <w:b/>
        </w:rPr>
        <w:t>a műszaki dokumentáció tartalmazza</w:t>
      </w:r>
      <w:r w:rsidR="004D43BE" w:rsidRPr="00C2699F">
        <w:rPr>
          <w:b/>
        </w:rPr>
        <w:t>.</w:t>
      </w:r>
    </w:p>
    <w:p w:rsidR="00D96E03" w:rsidRDefault="005F71C9" w:rsidP="005F71C9">
      <w:pPr>
        <w:jc w:val="both"/>
      </w:pPr>
      <w:r w:rsidRPr="00C2699F">
        <w:t>1.4.2. azon jogszabályok megjelölését, amelyeknek való megfelelést az ajánlatkérő érvénye</w:t>
      </w:r>
      <w:r w:rsidRPr="00C2699F">
        <w:t>s</w:t>
      </w:r>
      <w:r w:rsidRPr="00C2699F">
        <w:t>ségi feltételként határozza meg</w:t>
      </w:r>
      <w:r w:rsidR="004D43BE" w:rsidRPr="00C2699F">
        <w:t xml:space="preserve">: </w:t>
      </w:r>
    </w:p>
    <w:p w:rsidR="005F71C9" w:rsidRPr="00C2699F" w:rsidRDefault="005F71C9" w:rsidP="005F71C9">
      <w:pPr>
        <w:jc w:val="both"/>
        <w:rPr>
          <w:b/>
        </w:rPr>
      </w:pPr>
      <w:r w:rsidRPr="00C2699F">
        <w:rPr>
          <w:b/>
        </w:rPr>
        <w:t>a betartandó jogszabályok megadásra kerültek, érvényességi feltételként külön jogsz</w:t>
      </w:r>
      <w:r w:rsidRPr="00C2699F">
        <w:rPr>
          <w:b/>
        </w:rPr>
        <w:t>a</w:t>
      </w:r>
      <w:r w:rsidRPr="00C2699F">
        <w:rPr>
          <w:b/>
        </w:rPr>
        <w:t>bály nem lett meghatározva.</w:t>
      </w:r>
    </w:p>
    <w:p w:rsidR="005F71C9" w:rsidRPr="00C2699F" w:rsidRDefault="005F71C9" w:rsidP="005F71C9">
      <w:pPr>
        <w:jc w:val="both"/>
      </w:pPr>
      <w:r w:rsidRPr="00C2699F">
        <w:t>1.4.3. a munkavégzés körülményeire vonatkozó különleges követelményeket és körülmény</w:t>
      </w:r>
      <w:r w:rsidRPr="00C2699F">
        <w:t>e</w:t>
      </w:r>
      <w:r w:rsidRPr="00C2699F">
        <w:t>ket, - a műszaki dokumentáció tartalmazza</w:t>
      </w:r>
    </w:p>
    <w:p w:rsidR="005F71C9" w:rsidRPr="00C2699F" w:rsidRDefault="005F71C9" w:rsidP="005F71C9">
      <w:pPr>
        <w:jc w:val="both"/>
      </w:pPr>
      <w:r w:rsidRPr="00C2699F">
        <w:t>1.4.4. a munkavégzést lényegesen befolyásoló feltételeket, különösen az időbeli, térbeli korl</w:t>
      </w:r>
      <w:r w:rsidRPr="00C2699F">
        <w:t>á</w:t>
      </w:r>
      <w:r w:rsidRPr="00C2699F">
        <w:t>tozásokat és időjárási körülményeket. - a műszaki dokumentáció tartalmazza</w:t>
      </w:r>
    </w:p>
    <w:p w:rsidR="005F71C9" w:rsidRPr="00C2699F" w:rsidRDefault="005F71C9" w:rsidP="005F71C9">
      <w:pPr>
        <w:jc w:val="both"/>
      </w:pPr>
    </w:p>
    <w:p w:rsidR="005F71C9" w:rsidRDefault="005F71C9" w:rsidP="005F71C9">
      <w:pPr>
        <w:jc w:val="both"/>
        <w:rPr>
          <w:b/>
          <w:bCs/>
        </w:rPr>
      </w:pPr>
      <w:r w:rsidRPr="00C2699F">
        <w:rPr>
          <w:b/>
          <w:bCs/>
        </w:rPr>
        <w:t>2. Részletezett követelmények</w:t>
      </w:r>
    </w:p>
    <w:p w:rsidR="00D96E03" w:rsidRPr="00C2699F" w:rsidRDefault="00D96E03" w:rsidP="005F71C9">
      <w:pPr>
        <w:jc w:val="both"/>
      </w:pPr>
    </w:p>
    <w:p w:rsidR="005F71C9" w:rsidRPr="00C2699F" w:rsidRDefault="005F71C9" w:rsidP="005F71C9">
      <w:pPr>
        <w:jc w:val="both"/>
      </w:pPr>
      <w:r w:rsidRPr="00C2699F">
        <w:t>2.1. Alapadatok, okiratok:</w:t>
      </w:r>
    </w:p>
    <w:p w:rsidR="005F71C9" w:rsidRPr="00C2699F" w:rsidRDefault="005F71C9" w:rsidP="005F71C9">
      <w:pPr>
        <w:jc w:val="both"/>
      </w:pPr>
      <w:r w:rsidRPr="00C2699F">
        <w:t>2.1.1. Az építési beruházás tárgyát képező építmény, építési tevékenység jellemző adatai:</w:t>
      </w:r>
    </w:p>
    <w:p w:rsidR="00D96E03" w:rsidRDefault="005F71C9" w:rsidP="005F71C9">
      <w:pPr>
        <w:jc w:val="both"/>
      </w:pPr>
      <w:r w:rsidRPr="00C2699F">
        <w:t>2.1.1.1. az építmény, építési tevékenység előírások szerinti szabatos megnevezése</w:t>
      </w:r>
      <w:r w:rsidR="00EF7585" w:rsidRPr="00C2699F">
        <w:t xml:space="preserve">: </w:t>
      </w:r>
    </w:p>
    <w:p w:rsidR="005F71C9" w:rsidRPr="00C2699F" w:rsidRDefault="005F71C9" w:rsidP="005F71C9">
      <w:pPr>
        <w:jc w:val="both"/>
        <w:rPr>
          <w:b/>
        </w:rPr>
      </w:pPr>
      <w:r w:rsidRPr="00C2699F">
        <w:rPr>
          <w:b/>
        </w:rPr>
        <w:lastRenderedPageBreak/>
        <w:t>a műszaki dokumentáció tartalmazza</w:t>
      </w:r>
      <w:r w:rsidR="00EF7585" w:rsidRPr="00C2699F">
        <w:rPr>
          <w:b/>
        </w:rPr>
        <w:t>.</w:t>
      </w:r>
    </w:p>
    <w:p w:rsidR="005F71C9" w:rsidRPr="00C2699F" w:rsidRDefault="005F71C9" w:rsidP="005F71C9">
      <w:pPr>
        <w:jc w:val="both"/>
      </w:pPr>
      <w:r w:rsidRPr="00C2699F">
        <w:t>2.1.1.2. az építési munkahely megjelölése</w:t>
      </w:r>
      <w:r w:rsidR="005445B5" w:rsidRPr="00C2699F">
        <w:t xml:space="preserve">: </w:t>
      </w:r>
      <w:r w:rsidRPr="00C2699F">
        <w:rPr>
          <w:b/>
        </w:rPr>
        <w:t>a műszaki dokumentáció tartalmazza</w:t>
      </w:r>
      <w:r w:rsidR="005445B5" w:rsidRPr="00C2699F">
        <w:rPr>
          <w:b/>
        </w:rPr>
        <w:t>.</w:t>
      </w:r>
    </w:p>
    <w:p w:rsidR="005F71C9" w:rsidRPr="00C2699F" w:rsidRDefault="005F71C9" w:rsidP="005F71C9">
      <w:pPr>
        <w:jc w:val="both"/>
      </w:pPr>
      <w:r w:rsidRPr="00C2699F">
        <w:t>2.1.1.3. az építmény, az építési tevékenység meghatározó paraméterei (teljesítőképessége, k</w:t>
      </w:r>
      <w:r w:rsidRPr="00C2699F">
        <w:t>a</w:t>
      </w:r>
      <w:r w:rsidRPr="00C2699F">
        <w:t>pacitása, befogadóképessége, férőhelyszáma, jellemző mérete stb.)</w:t>
      </w:r>
      <w:r w:rsidR="005445B5" w:rsidRPr="00C2699F">
        <w:t xml:space="preserve">: </w:t>
      </w:r>
      <w:r w:rsidRPr="00C2699F">
        <w:rPr>
          <w:b/>
        </w:rPr>
        <w:t>nem releváns</w:t>
      </w:r>
      <w:r w:rsidR="005445B5" w:rsidRPr="00C2699F">
        <w:rPr>
          <w:b/>
        </w:rPr>
        <w:t>.</w:t>
      </w:r>
    </w:p>
    <w:p w:rsidR="00D96E03" w:rsidRDefault="005F71C9" w:rsidP="005F71C9">
      <w:pPr>
        <w:jc w:val="both"/>
      </w:pPr>
      <w:r w:rsidRPr="00C2699F">
        <w:t>2.1.1.4. az építési eljárások, technológiák megnevezése</w:t>
      </w:r>
      <w:r w:rsidR="00EF7585" w:rsidRPr="00C2699F">
        <w:t xml:space="preserve">: </w:t>
      </w:r>
    </w:p>
    <w:p w:rsidR="005F71C9" w:rsidRPr="00C2699F" w:rsidRDefault="005F71C9" w:rsidP="005F71C9">
      <w:pPr>
        <w:jc w:val="both"/>
        <w:rPr>
          <w:b/>
        </w:rPr>
      </w:pPr>
      <w:r w:rsidRPr="00C2699F">
        <w:rPr>
          <w:b/>
        </w:rPr>
        <w:t>a műszaki dokumentáció tartalmazza</w:t>
      </w:r>
      <w:r w:rsidR="00EF7585" w:rsidRPr="00C2699F">
        <w:rPr>
          <w:b/>
        </w:rPr>
        <w:t>.</w:t>
      </w:r>
    </w:p>
    <w:p w:rsidR="00D96E03" w:rsidRDefault="005F71C9" w:rsidP="005F71C9">
      <w:pPr>
        <w:jc w:val="both"/>
      </w:pPr>
      <w:r w:rsidRPr="00C2699F">
        <w:t>2.1.1.5. az építési tevékenység jellege (új építmény építése, átalakítás, bővítés, bontás stb.)</w:t>
      </w:r>
      <w:r w:rsidR="00EF7585" w:rsidRPr="00C2699F">
        <w:t xml:space="preserve">: </w:t>
      </w:r>
    </w:p>
    <w:p w:rsidR="005F71C9" w:rsidRPr="00C2699F" w:rsidRDefault="005F71C9" w:rsidP="005F71C9">
      <w:pPr>
        <w:jc w:val="both"/>
        <w:rPr>
          <w:b/>
        </w:rPr>
      </w:pPr>
      <w:r w:rsidRPr="00C2699F">
        <w:rPr>
          <w:b/>
        </w:rPr>
        <w:t>a műszaki dokumentáció tartalmazza</w:t>
      </w:r>
      <w:r w:rsidR="00EF7585" w:rsidRPr="00C2699F">
        <w:rPr>
          <w:b/>
        </w:rPr>
        <w:t>.</w:t>
      </w:r>
    </w:p>
    <w:p w:rsidR="005F71C9" w:rsidRPr="00C2699F" w:rsidRDefault="005F71C9" w:rsidP="005F71C9">
      <w:pPr>
        <w:jc w:val="both"/>
      </w:pPr>
      <w:r w:rsidRPr="00C2699F">
        <w:t>2.1.1.6. az építés kívánt kezdési és befejezési időpontja</w:t>
      </w:r>
      <w:r w:rsidR="0078000F" w:rsidRPr="00C2699F">
        <w:t xml:space="preserve">: </w:t>
      </w:r>
      <w:r w:rsidR="0078000F" w:rsidRPr="00C2699F">
        <w:rPr>
          <w:b/>
        </w:rPr>
        <w:t>a felhívás II.2.7) pontja szerint.</w:t>
      </w:r>
    </w:p>
    <w:p w:rsidR="00D96E03" w:rsidRDefault="005F71C9" w:rsidP="005F71C9">
      <w:pPr>
        <w:jc w:val="both"/>
      </w:pPr>
      <w:r w:rsidRPr="00C2699F">
        <w:t>2.1.1.7. az építmény vizsgálatára, ellenőrzésére és átvételére vonatkozó feltételek</w:t>
      </w:r>
      <w:r w:rsidR="0078000F" w:rsidRPr="00C2699F">
        <w:t xml:space="preserve">: </w:t>
      </w:r>
    </w:p>
    <w:p w:rsidR="005F71C9" w:rsidRPr="00C2699F" w:rsidRDefault="005F71C9" w:rsidP="005F71C9">
      <w:pPr>
        <w:jc w:val="both"/>
      </w:pPr>
      <w:r w:rsidRPr="00C2699F">
        <w:rPr>
          <w:b/>
        </w:rPr>
        <w:t>az építmény, építési munka ellenőrzését</w:t>
      </w:r>
      <w:r w:rsidRPr="002766CA">
        <w:rPr>
          <w:b/>
        </w:rPr>
        <w:t>, átvételét a műszaki ellenőr végzi el</w:t>
      </w:r>
      <w:r w:rsidR="0078000F" w:rsidRPr="002766CA">
        <w:rPr>
          <w:b/>
        </w:rPr>
        <w:t>.</w:t>
      </w:r>
    </w:p>
    <w:p w:rsidR="005F71C9" w:rsidRPr="00C2699F" w:rsidRDefault="005F71C9" w:rsidP="005F71C9">
      <w:pPr>
        <w:jc w:val="both"/>
      </w:pPr>
      <w:r w:rsidRPr="00C2699F">
        <w:t>2.1.2. Előzmény okiratok (másolatban):</w:t>
      </w:r>
    </w:p>
    <w:p w:rsidR="005F71C9" w:rsidRPr="00C2699F" w:rsidRDefault="005F71C9" w:rsidP="005F71C9">
      <w:pPr>
        <w:jc w:val="both"/>
      </w:pPr>
      <w:r w:rsidRPr="00C2699F">
        <w:t>2.1.2.1. jogszabályban meghatározott esetekben jogerős, végrehajtható és hatályos építési (l</w:t>
      </w:r>
      <w:r w:rsidRPr="00C2699F">
        <w:t>é</w:t>
      </w:r>
      <w:r w:rsidRPr="00C2699F">
        <w:t>tesítési) engedély</w:t>
      </w:r>
      <w:r w:rsidR="0078000F" w:rsidRPr="00C2699F">
        <w:t xml:space="preserve">: </w:t>
      </w:r>
      <w:r w:rsidRPr="00C2699F">
        <w:rPr>
          <w:b/>
        </w:rPr>
        <w:t xml:space="preserve">a jogerős természetvédelmi engedélyeket </w:t>
      </w:r>
      <w:r w:rsidR="0078000F" w:rsidRPr="00C2699F">
        <w:rPr>
          <w:b/>
        </w:rPr>
        <w:t>ajánlatkérő rendelkezésre bocsátja</w:t>
      </w:r>
      <w:r w:rsidRPr="00C2699F">
        <w:rPr>
          <w:b/>
        </w:rPr>
        <w:t>, további építési engedély nem szükséges</w:t>
      </w:r>
      <w:r w:rsidR="0078000F" w:rsidRPr="00C2699F">
        <w:t>.</w:t>
      </w:r>
    </w:p>
    <w:p w:rsidR="005F71C9" w:rsidRPr="00C2699F" w:rsidRDefault="005F71C9" w:rsidP="005F71C9">
      <w:pPr>
        <w:jc w:val="both"/>
      </w:pPr>
      <w:r w:rsidRPr="00C2699F">
        <w:t>2.1.2.2. felmentések, valamint eltérési engedélyek</w:t>
      </w:r>
      <w:r w:rsidR="0078000F" w:rsidRPr="00C2699F">
        <w:t xml:space="preserve">: </w:t>
      </w:r>
      <w:r w:rsidRPr="00C2699F">
        <w:rPr>
          <w:b/>
        </w:rPr>
        <w:t>nem releváns, nincs ilyen</w:t>
      </w:r>
      <w:r w:rsidR="0078000F" w:rsidRPr="00C2699F">
        <w:rPr>
          <w:b/>
        </w:rPr>
        <w:t>.</w:t>
      </w:r>
    </w:p>
    <w:p w:rsidR="005F71C9" w:rsidRPr="00C2699F" w:rsidRDefault="005F71C9" w:rsidP="005F71C9">
      <w:pPr>
        <w:jc w:val="both"/>
      </w:pPr>
      <w:r w:rsidRPr="00C2699F">
        <w:t>2.1.3. Az ajánlatkérő által meghatározott különleges követelmények, körülmények, szolgált</w:t>
      </w:r>
      <w:r w:rsidRPr="00C2699F">
        <w:t>a</w:t>
      </w:r>
      <w:r w:rsidRPr="00C2699F">
        <w:t>tások:</w:t>
      </w:r>
    </w:p>
    <w:p w:rsidR="005F71C9" w:rsidRPr="00C2699F" w:rsidRDefault="005F71C9" w:rsidP="005F71C9">
      <w:pPr>
        <w:jc w:val="both"/>
        <w:rPr>
          <w:b/>
        </w:rPr>
      </w:pPr>
      <w:r w:rsidRPr="00C2699F">
        <w:t>2.1.3.1. az építési tevékenységet befolyásoló, átlagostól eltérő körülmények és környezeti t</w:t>
      </w:r>
      <w:r w:rsidRPr="00C2699F">
        <w:t>é</w:t>
      </w:r>
      <w:r w:rsidRPr="00C2699F">
        <w:t>nyezők (forgalom folyamatos fenntartása, más vállalkozónak egyidejűleg a térségben végzett tevékenysége, környezet-, természet- és örökségvédelmi követelmények, munkavégzési id</w:t>
      </w:r>
      <w:r w:rsidRPr="00C2699F">
        <w:t>ő</w:t>
      </w:r>
      <w:r w:rsidRPr="00C2699F">
        <w:t>szak korlátozása stb.)</w:t>
      </w:r>
      <w:r w:rsidR="0078000F" w:rsidRPr="00C2699F">
        <w:t xml:space="preserve">: </w:t>
      </w:r>
      <w:r w:rsidRPr="00C2699F">
        <w:rPr>
          <w:b/>
        </w:rPr>
        <w:t>a műszaki dokumentáció tartalmazza</w:t>
      </w:r>
      <w:r w:rsidR="0078000F" w:rsidRPr="00C2699F">
        <w:rPr>
          <w:b/>
        </w:rPr>
        <w:t>.</w:t>
      </w:r>
    </w:p>
    <w:p w:rsidR="005F71C9" w:rsidRPr="00C2699F" w:rsidRDefault="005F71C9" w:rsidP="005F71C9">
      <w:pPr>
        <w:jc w:val="both"/>
        <w:rPr>
          <w:b/>
        </w:rPr>
      </w:pPr>
      <w:r w:rsidRPr="00C2699F">
        <w:t>2.1.3.2. a megbízó által nyújtott szolgáltatások (felvonulási épület, villamos energia, építőgép, kivitelezési tervek stb. rendelkezésre bocsátása)</w:t>
      </w:r>
      <w:r w:rsidR="0078000F" w:rsidRPr="00C2699F">
        <w:t xml:space="preserve">: </w:t>
      </w:r>
      <w:r w:rsidRPr="00C2699F">
        <w:rPr>
          <w:b/>
        </w:rPr>
        <w:t xml:space="preserve">a kivitelezési terveket </w:t>
      </w:r>
      <w:r w:rsidR="0078000F" w:rsidRPr="00C2699F">
        <w:rPr>
          <w:b/>
        </w:rPr>
        <w:t xml:space="preserve">ajánlatkérő </w:t>
      </w:r>
      <w:r w:rsidRPr="00C2699F">
        <w:rPr>
          <w:b/>
        </w:rPr>
        <w:t>rende</w:t>
      </w:r>
      <w:r w:rsidRPr="00C2699F">
        <w:rPr>
          <w:b/>
        </w:rPr>
        <w:t>l</w:t>
      </w:r>
      <w:r w:rsidRPr="00C2699F">
        <w:rPr>
          <w:b/>
        </w:rPr>
        <w:t>kezésre bocsátj</w:t>
      </w:r>
      <w:r w:rsidR="0078000F" w:rsidRPr="00C2699F">
        <w:rPr>
          <w:b/>
        </w:rPr>
        <w:t>a</w:t>
      </w:r>
      <w:r w:rsidRPr="00C2699F">
        <w:rPr>
          <w:b/>
        </w:rPr>
        <w:t>, a többi nem releváns</w:t>
      </w:r>
      <w:r w:rsidR="0078000F" w:rsidRPr="00C2699F">
        <w:rPr>
          <w:b/>
        </w:rPr>
        <w:t>.</w:t>
      </w:r>
    </w:p>
    <w:p w:rsidR="005F71C9" w:rsidRPr="00C2699F" w:rsidRDefault="005F71C9" w:rsidP="005F71C9">
      <w:pPr>
        <w:jc w:val="both"/>
      </w:pPr>
    </w:p>
    <w:p w:rsidR="005F71C9" w:rsidRPr="00C2699F" w:rsidRDefault="005F71C9" w:rsidP="005F71C9">
      <w:pPr>
        <w:jc w:val="both"/>
      </w:pPr>
      <w:r w:rsidRPr="00C2699F">
        <w:t>2.2. Közbeszerzési műszaki leírás:</w:t>
      </w:r>
    </w:p>
    <w:p w:rsidR="005F71C9" w:rsidRPr="00C2699F" w:rsidRDefault="005F71C9" w:rsidP="005F71C9">
      <w:pPr>
        <w:jc w:val="both"/>
      </w:pPr>
      <w:r w:rsidRPr="00C2699F">
        <w:t xml:space="preserve">2.2.1. Az építmény, az építési munka általános leírása: </w:t>
      </w:r>
      <w:r w:rsidRPr="00C2699F">
        <w:rPr>
          <w:b/>
        </w:rPr>
        <w:t>a műszaki dokumentáció tartalma</w:t>
      </w:r>
      <w:r w:rsidRPr="00C2699F">
        <w:rPr>
          <w:b/>
        </w:rPr>
        <w:t>z</w:t>
      </w:r>
      <w:r w:rsidRPr="00C2699F">
        <w:rPr>
          <w:b/>
        </w:rPr>
        <w:t>za</w:t>
      </w:r>
      <w:r w:rsidR="00AA741C" w:rsidRPr="00C2699F">
        <w:rPr>
          <w:b/>
        </w:rPr>
        <w:t>.</w:t>
      </w:r>
    </w:p>
    <w:p w:rsidR="005F71C9" w:rsidRPr="00C2699F" w:rsidRDefault="005F71C9" w:rsidP="005F71C9">
      <w:pPr>
        <w:jc w:val="both"/>
        <w:rPr>
          <w:b/>
        </w:rPr>
      </w:pPr>
      <w:r w:rsidRPr="00C2699F">
        <w:t>2.2.1.1. telepítés, környezeti kapcsolatok, rendeltetés, funkció, technológia, akadálymentesítés (fogyatékossággal élő személyek számára való elérhetőség), üzemeltetés stb.</w:t>
      </w:r>
      <w:r w:rsidR="00AA741C" w:rsidRPr="00C2699F">
        <w:t xml:space="preserve">: </w:t>
      </w:r>
      <w:r w:rsidRPr="00C2699F">
        <w:rPr>
          <w:b/>
        </w:rPr>
        <w:t>nem releváns</w:t>
      </w:r>
      <w:r w:rsidR="00AA741C" w:rsidRPr="00C2699F">
        <w:rPr>
          <w:b/>
        </w:rPr>
        <w:t>.</w:t>
      </w:r>
    </w:p>
    <w:p w:rsidR="005F71C9" w:rsidRPr="00C2699F" w:rsidRDefault="005F71C9" w:rsidP="005F71C9">
      <w:pPr>
        <w:jc w:val="both"/>
        <w:rPr>
          <w:b/>
        </w:rPr>
      </w:pPr>
      <w:r w:rsidRPr="00C2699F">
        <w:t>2.2.1.2. az építményrészek, rendeltetési egységek, helyiségek stb. tervrajzokra utaló felsorol</w:t>
      </w:r>
      <w:r w:rsidRPr="00C2699F">
        <w:t>á</w:t>
      </w:r>
      <w:r w:rsidRPr="00C2699F">
        <w:t>sa és azok kialakításának, követelményeinek, igényszintjének, felszereltségének stb. részletes meghatározása</w:t>
      </w:r>
      <w:r w:rsidR="00B2614C" w:rsidRPr="00C2699F">
        <w:t xml:space="preserve">: </w:t>
      </w:r>
      <w:r w:rsidRPr="00C2699F">
        <w:rPr>
          <w:b/>
        </w:rPr>
        <w:t>nem releváns</w:t>
      </w:r>
      <w:r w:rsidR="00B2614C" w:rsidRPr="00C2699F">
        <w:rPr>
          <w:b/>
        </w:rPr>
        <w:t>.</w:t>
      </w:r>
    </w:p>
    <w:p w:rsidR="005F71C9" w:rsidRPr="00C2699F" w:rsidRDefault="005F71C9" w:rsidP="005F71C9">
      <w:pPr>
        <w:jc w:val="both"/>
        <w:rPr>
          <w:b/>
        </w:rPr>
      </w:pPr>
      <w:r w:rsidRPr="00C2699F">
        <w:t>2.2.2. A tervezett műszaki megoldások (építményrészek, szerkezetek, berendezések, készül</w:t>
      </w:r>
      <w:r w:rsidRPr="00C2699F">
        <w:t>é</w:t>
      </w:r>
      <w:r w:rsidRPr="00C2699F">
        <w:t xml:space="preserve">kek, vezetékek, rendszerelemek stb.) tervrajzokra, azonosíthatóan utaló leírása: </w:t>
      </w:r>
      <w:r w:rsidRPr="00C2699F">
        <w:rPr>
          <w:b/>
        </w:rPr>
        <w:t>a műszaki dokumentáció tartalmazza</w:t>
      </w:r>
      <w:r w:rsidR="00BD5D07" w:rsidRPr="00C2699F">
        <w:rPr>
          <w:b/>
        </w:rPr>
        <w:t>.</w:t>
      </w:r>
    </w:p>
    <w:p w:rsidR="005F71C9" w:rsidRPr="00C2699F" w:rsidRDefault="005F71C9" w:rsidP="005F71C9">
      <w:pPr>
        <w:jc w:val="both"/>
      </w:pPr>
      <w:r w:rsidRPr="00C2699F">
        <w:t>2.2.2.1. az anyagminőségek és egyéb követelmények, figyelembe veendő szabványok, m</w:t>
      </w:r>
      <w:r w:rsidRPr="00C2699F">
        <w:t>ű</w:t>
      </w:r>
      <w:r w:rsidRPr="00C2699F">
        <w:t>szaki követelmények meghatározásával</w:t>
      </w:r>
      <w:r w:rsidR="00BD5D07" w:rsidRPr="00C2699F">
        <w:t xml:space="preserve">: </w:t>
      </w:r>
      <w:r w:rsidRPr="00C2699F">
        <w:rPr>
          <w:b/>
        </w:rPr>
        <w:t>a műszaki dokumentáció tartalmazza</w:t>
      </w:r>
      <w:r w:rsidR="00BD5D07" w:rsidRPr="00C2699F">
        <w:rPr>
          <w:b/>
        </w:rPr>
        <w:t>.</w:t>
      </w:r>
    </w:p>
    <w:p w:rsidR="005F71C9" w:rsidRPr="00C2699F" w:rsidRDefault="005F71C9" w:rsidP="005F71C9">
      <w:pPr>
        <w:jc w:val="both"/>
        <w:rPr>
          <w:b/>
        </w:rPr>
      </w:pPr>
      <w:r w:rsidRPr="00C2699F">
        <w:t>2.2.2.2. részletesen ismertetve a javasolt és a műszaki dokumentációban kidolgozott megold</w:t>
      </w:r>
      <w:r w:rsidRPr="00C2699F">
        <w:t>á</w:t>
      </w:r>
      <w:r w:rsidRPr="00C2699F">
        <w:t>sokat</w:t>
      </w:r>
      <w:r w:rsidR="00BD5D07" w:rsidRPr="00C2699F">
        <w:t xml:space="preserve">: </w:t>
      </w:r>
      <w:r w:rsidRPr="00C2699F">
        <w:rPr>
          <w:b/>
        </w:rPr>
        <w:t>a műszaki dokumentáció tartalmazza</w:t>
      </w:r>
      <w:r w:rsidR="00BD5D07" w:rsidRPr="00C2699F">
        <w:rPr>
          <w:b/>
        </w:rPr>
        <w:t>.</w:t>
      </w:r>
    </w:p>
    <w:p w:rsidR="005F71C9" w:rsidRPr="00C2699F" w:rsidRDefault="005F71C9" w:rsidP="005F71C9">
      <w:pPr>
        <w:jc w:val="both"/>
        <w:rPr>
          <w:b/>
        </w:rPr>
      </w:pPr>
      <w:r w:rsidRPr="00C2699F">
        <w:t>2.2.2.3. megjelölve a műszakilag egyenértékű alternatív műsz</w:t>
      </w:r>
      <w:r w:rsidR="00BD5D07" w:rsidRPr="00C2699F">
        <w:t>aki megoldások lehetséges k</w:t>
      </w:r>
      <w:r w:rsidR="00BD5D07" w:rsidRPr="00C2699F">
        <w:t>ö</w:t>
      </w:r>
      <w:r w:rsidR="00BD5D07" w:rsidRPr="00C2699F">
        <w:t xml:space="preserve">rét: </w:t>
      </w:r>
      <w:r w:rsidRPr="00C2699F">
        <w:rPr>
          <w:b/>
        </w:rPr>
        <w:t>nincs ilyen, nem releváns</w:t>
      </w:r>
      <w:r w:rsidR="00BD5D07" w:rsidRPr="00C2699F">
        <w:rPr>
          <w:b/>
        </w:rPr>
        <w:t>.</w:t>
      </w:r>
    </w:p>
    <w:p w:rsidR="005F71C9" w:rsidRPr="00C2699F" w:rsidRDefault="005F71C9" w:rsidP="005F71C9">
      <w:pPr>
        <w:jc w:val="both"/>
        <w:rPr>
          <w:b/>
        </w:rPr>
      </w:pPr>
      <w:r w:rsidRPr="00C2699F">
        <w:t>2.2.3. Minőségbiztosítási, munkavédelmi és biztonsági követelmények ismertetése</w:t>
      </w:r>
      <w:r w:rsidR="00BD5D07" w:rsidRPr="00C2699F">
        <w:t xml:space="preserve">: </w:t>
      </w:r>
      <w:r w:rsidRPr="00C2699F">
        <w:rPr>
          <w:b/>
        </w:rPr>
        <w:t>a műsz</w:t>
      </w:r>
      <w:r w:rsidRPr="00C2699F">
        <w:rPr>
          <w:b/>
        </w:rPr>
        <w:t>a</w:t>
      </w:r>
      <w:r w:rsidRPr="00C2699F">
        <w:rPr>
          <w:b/>
        </w:rPr>
        <w:t>ki dokumentáció tartalmazza</w:t>
      </w:r>
      <w:r w:rsidR="00BD5D07" w:rsidRPr="00C2699F">
        <w:rPr>
          <w:b/>
        </w:rPr>
        <w:t>.</w:t>
      </w:r>
    </w:p>
    <w:p w:rsidR="005F71C9" w:rsidRPr="00C2699F" w:rsidRDefault="005F71C9" w:rsidP="005F71C9">
      <w:pPr>
        <w:jc w:val="both"/>
      </w:pPr>
    </w:p>
    <w:p w:rsidR="005F71C9" w:rsidRPr="00C2699F" w:rsidRDefault="005F71C9" w:rsidP="005F71C9">
      <w:pPr>
        <w:jc w:val="both"/>
      </w:pPr>
      <w:r w:rsidRPr="00C2699F">
        <w:t>2.3. Műszaki tervek:</w:t>
      </w:r>
    </w:p>
    <w:p w:rsidR="005F71C9" w:rsidRPr="00C2699F" w:rsidRDefault="005F71C9" w:rsidP="005F71C9">
      <w:pPr>
        <w:jc w:val="both"/>
        <w:rPr>
          <w:b/>
        </w:rPr>
      </w:pPr>
      <w:r w:rsidRPr="00C2699F">
        <w:t>2.3.1. helyszínrajz(ok), amely tartalmazza az építési területet, a meglévő, a megmaradó, az e</w:t>
      </w:r>
      <w:r w:rsidRPr="00C2699F">
        <w:t>l</w:t>
      </w:r>
      <w:r w:rsidRPr="00C2699F">
        <w:t>bontandó és a tervezett építményeket, növényzetet, jellemző terepmagasságokat, az építm</w:t>
      </w:r>
      <w:r w:rsidRPr="00C2699F">
        <w:t>é</w:t>
      </w:r>
      <w:r w:rsidRPr="00C2699F">
        <w:t>nyek, valamint energia- és közműhálózataik összefüggéseinek áttekintését</w:t>
      </w:r>
      <w:r w:rsidR="00BD5D07" w:rsidRPr="00C2699F">
        <w:t xml:space="preserve">: </w:t>
      </w:r>
      <w:r w:rsidRPr="00C2699F">
        <w:rPr>
          <w:b/>
        </w:rPr>
        <w:t>a szükséges mé</w:t>
      </w:r>
      <w:r w:rsidRPr="00C2699F">
        <w:rPr>
          <w:b/>
        </w:rPr>
        <w:t>r</w:t>
      </w:r>
      <w:r w:rsidRPr="00C2699F">
        <w:rPr>
          <w:b/>
        </w:rPr>
        <w:t>tékben a műszaki dokumentáció tartalmazza</w:t>
      </w:r>
      <w:r w:rsidR="00BD5D07" w:rsidRPr="00C2699F">
        <w:rPr>
          <w:b/>
        </w:rPr>
        <w:t>.</w:t>
      </w:r>
    </w:p>
    <w:p w:rsidR="005F71C9" w:rsidRPr="00C2699F" w:rsidRDefault="005F71C9" w:rsidP="005F71C9">
      <w:pPr>
        <w:jc w:val="both"/>
        <w:rPr>
          <w:b/>
        </w:rPr>
      </w:pPr>
      <w:r w:rsidRPr="00C2699F">
        <w:lastRenderedPageBreak/>
        <w:t>2.3.2. általános tervek és alaprajzok, vízszintes és függőleges metszetek, hossz-szelvények, keresztszelvények, nézetek stb., amelyekből az építmény és részei, térbeli elrendezése, mér</w:t>
      </w:r>
      <w:r w:rsidRPr="00C2699F">
        <w:t>e</w:t>
      </w:r>
      <w:r w:rsidRPr="00C2699F">
        <w:t>tei, szerkezetei, anyagai, berendezései stb. megállapíthatók, és a mennyiségi kimutatás elle</w:t>
      </w:r>
      <w:r w:rsidRPr="00C2699F">
        <w:t>n</w:t>
      </w:r>
      <w:r w:rsidRPr="00C2699F">
        <w:t>őrizhető, továbbá a kivitelezéshez szükséges további részlet és technológiai, gyártmány-, sz</w:t>
      </w:r>
      <w:r w:rsidRPr="00C2699F">
        <w:t>e</w:t>
      </w:r>
      <w:r w:rsidRPr="00C2699F">
        <w:t>relési és egyéb műszaki tervek elkészíthetők</w:t>
      </w:r>
      <w:r w:rsidR="00BD5D07" w:rsidRPr="00C2699F">
        <w:t xml:space="preserve">: </w:t>
      </w:r>
      <w:r w:rsidRPr="00C2699F">
        <w:rPr>
          <w:b/>
        </w:rPr>
        <w:t>a műszaki dokumentáció tartalmazza</w:t>
      </w:r>
      <w:r w:rsidR="00BD5D07" w:rsidRPr="00C2699F">
        <w:rPr>
          <w:b/>
        </w:rPr>
        <w:t>.</w:t>
      </w:r>
    </w:p>
    <w:p w:rsidR="005F71C9" w:rsidRPr="00C2699F" w:rsidRDefault="005F71C9" w:rsidP="005F71C9">
      <w:pPr>
        <w:jc w:val="both"/>
        <w:rPr>
          <w:b/>
        </w:rPr>
      </w:pPr>
      <w:r w:rsidRPr="00C2699F">
        <w:t>2.3.3. részlettervek, az építmény olyan részeinek, szerkezeteinek és azok összeépítésének ra</w:t>
      </w:r>
      <w:r w:rsidRPr="00C2699F">
        <w:t>j</w:t>
      </w:r>
      <w:r w:rsidRPr="00C2699F">
        <w:t>zai, amelyek az általános terveken kellően nem ábrázolhatók</w:t>
      </w:r>
      <w:r w:rsidR="00BD5D07" w:rsidRPr="00C2699F">
        <w:t xml:space="preserve">: </w:t>
      </w:r>
      <w:r w:rsidRPr="00C2699F">
        <w:rPr>
          <w:b/>
        </w:rPr>
        <w:t>nem releváns, a tervek kellő részletességgel tartalmazzák a szerkezeteket</w:t>
      </w:r>
      <w:r w:rsidR="00BD5D07" w:rsidRPr="00C2699F">
        <w:rPr>
          <w:b/>
        </w:rPr>
        <w:t>.</w:t>
      </w:r>
    </w:p>
    <w:p w:rsidR="005F71C9" w:rsidRPr="00C2699F" w:rsidRDefault="005F71C9" w:rsidP="005F71C9">
      <w:pPr>
        <w:jc w:val="both"/>
        <w:rPr>
          <w:b/>
        </w:rPr>
      </w:pPr>
      <w:r w:rsidRPr="00C2699F">
        <w:t>2.4. A 10. § (1) bekezdése szerinti árazott költségvetés alapján készített árazatlan költségvet</w:t>
      </w:r>
      <w:r w:rsidRPr="00C2699F">
        <w:t>é</w:t>
      </w:r>
      <w:r w:rsidRPr="00C2699F">
        <w:t>si kiírás</w:t>
      </w:r>
      <w:r w:rsidR="00BD5D07" w:rsidRPr="00C2699F">
        <w:t xml:space="preserve">: </w:t>
      </w:r>
      <w:r w:rsidRPr="00C2699F">
        <w:rPr>
          <w:b/>
        </w:rPr>
        <w:t>a műszaki dokumentáció tartalmazza</w:t>
      </w:r>
      <w:r w:rsidR="00BD5D07" w:rsidRPr="00C2699F">
        <w:rPr>
          <w:b/>
        </w:rPr>
        <w:t>.</w:t>
      </w:r>
    </w:p>
    <w:p w:rsidR="00A440A7" w:rsidRPr="00C2699F" w:rsidRDefault="00A440A7" w:rsidP="00A440A7">
      <w:pPr>
        <w:jc w:val="both"/>
      </w:pPr>
    </w:p>
    <w:p w:rsidR="00A440A7" w:rsidRPr="00C2699F" w:rsidRDefault="00A440A7" w:rsidP="00A440A7">
      <w:pPr>
        <w:jc w:val="both"/>
      </w:pPr>
    </w:p>
    <w:p w:rsidR="00A86395" w:rsidRDefault="005F71C9" w:rsidP="00D96E03">
      <w:pPr>
        <w:jc w:val="center"/>
        <w:rPr>
          <w:b/>
        </w:rPr>
      </w:pPr>
      <w:r w:rsidRPr="00C2699F">
        <w:rPr>
          <w:b/>
        </w:rPr>
        <w:br w:type="page"/>
      </w:r>
      <w:r w:rsidR="00A86395">
        <w:rPr>
          <w:b/>
        </w:rPr>
        <w:lastRenderedPageBreak/>
        <w:t>IV. Szerződéstervezet</w:t>
      </w:r>
    </w:p>
    <w:p w:rsidR="00A86395" w:rsidRDefault="00A86395" w:rsidP="00A86395">
      <w:pPr>
        <w:jc w:val="center"/>
        <w:rPr>
          <w:b/>
          <w:sz w:val="20"/>
          <w:szCs w:val="20"/>
        </w:rPr>
      </w:pPr>
    </w:p>
    <w:p w:rsidR="001D02B1" w:rsidRDefault="006F7A91" w:rsidP="00A86395">
      <w:pPr>
        <w:jc w:val="center"/>
        <w:rPr>
          <w:b/>
          <w:sz w:val="20"/>
          <w:szCs w:val="20"/>
        </w:rPr>
      </w:pPr>
      <w:r>
        <w:rPr>
          <w:b/>
          <w:sz w:val="20"/>
          <w:szCs w:val="20"/>
        </w:rPr>
        <w:t>(mindkettő</w:t>
      </w:r>
      <w:r w:rsidR="00A86395" w:rsidRPr="00D61E25">
        <w:rPr>
          <w:b/>
          <w:sz w:val="20"/>
          <w:szCs w:val="20"/>
        </w:rPr>
        <w:t xml:space="preserve"> részajánlati kör vonatkozásában, az egyes részek tekintetében eltérő </w:t>
      </w:r>
      <w:r w:rsidR="00A86395">
        <w:rPr>
          <w:b/>
          <w:sz w:val="20"/>
          <w:szCs w:val="20"/>
        </w:rPr>
        <w:t>rendelkezések</w:t>
      </w:r>
      <w:r w:rsidR="00A86395" w:rsidRPr="00D61E25">
        <w:rPr>
          <w:b/>
          <w:sz w:val="20"/>
          <w:szCs w:val="20"/>
        </w:rPr>
        <w:t xml:space="preserve"> </w:t>
      </w:r>
    </w:p>
    <w:p w:rsidR="00A86395" w:rsidRPr="00D61E25" w:rsidRDefault="00A86395" w:rsidP="00A86395">
      <w:pPr>
        <w:jc w:val="center"/>
        <w:rPr>
          <w:b/>
          <w:sz w:val="20"/>
          <w:szCs w:val="20"/>
        </w:rPr>
      </w:pPr>
      <w:r w:rsidRPr="00D61E25">
        <w:rPr>
          <w:b/>
          <w:sz w:val="20"/>
          <w:szCs w:val="20"/>
        </w:rPr>
        <w:t>külön jelölve)</w:t>
      </w:r>
    </w:p>
    <w:p w:rsidR="00A86395" w:rsidRDefault="00A86395" w:rsidP="00D96E03">
      <w:pPr>
        <w:jc w:val="center"/>
        <w:rPr>
          <w:b/>
        </w:rPr>
      </w:pPr>
    </w:p>
    <w:p w:rsidR="000F7102" w:rsidRPr="00522449" w:rsidRDefault="000F7102" w:rsidP="00D96E03">
      <w:pPr>
        <w:jc w:val="center"/>
        <w:rPr>
          <w:b/>
          <w:sz w:val="28"/>
          <w:szCs w:val="28"/>
        </w:rPr>
      </w:pPr>
      <w:r w:rsidRPr="00522449">
        <w:rPr>
          <w:b/>
          <w:sz w:val="28"/>
          <w:szCs w:val="28"/>
        </w:rPr>
        <w:t>VÁLLALKOZÁSI SZERZŐDÉS</w:t>
      </w:r>
    </w:p>
    <w:p w:rsidR="00BD5D07" w:rsidRPr="00C2699F" w:rsidRDefault="00BD5D07" w:rsidP="000F7102">
      <w:pPr>
        <w:jc w:val="center"/>
        <w:rPr>
          <w:b/>
        </w:rPr>
      </w:pPr>
    </w:p>
    <w:p w:rsidR="000F7102" w:rsidRPr="00C2699F" w:rsidRDefault="000F7102" w:rsidP="000F7102">
      <w:pPr>
        <w:jc w:val="both"/>
        <w:rPr>
          <w:bCs/>
        </w:rPr>
      </w:pPr>
    </w:p>
    <w:p w:rsidR="000F7102" w:rsidRPr="00C2699F" w:rsidRDefault="000F7102" w:rsidP="000F7102">
      <w:r w:rsidRPr="00C2699F">
        <w:t>amely létrejött egyrészről a</w:t>
      </w:r>
    </w:p>
    <w:p w:rsidR="000F7102" w:rsidRPr="00C2699F" w:rsidRDefault="000F7102" w:rsidP="000F7102"/>
    <w:p w:rsidR="00512DE4" w:rsidRPr="00512DE4" w:rsidRDefault="00512DE4" w:rsidP="00512DE4">
      <w:pPr>
        <w:jc w:val="both"/>
        <w:rPr>
          <w:b/>
        </w:rPr>
      </w:pPr>
      <w:r w:rsidRPr="00512DE4">
        <w:rPr>
          <w:b/>
          <w:bCs/>
        </w:rPr>
        <w:t>Szegedi Vadaspark és Programszervező Közhasznú Nonprofit Korlátolt Felelősségű Társaság</w:t>
      </w:r>
    </w:p>
    <w:p w:rsidR="00512DE4" w:rsidRPr="00512DE4" w:rsidRDefault="00512DE4" w:rsidP="00512DE4">
      <w:pPr>
        <w:jc w:val="both"/>
      </w:pPr>
      <w:r w:rsidRPr="00512DE4">
        <w:t xml:space="preserve">székhely: </w:t>
      </w:r>
      <w:r w:rsidRPr="00512DE4">
        <w:rPr>
          <w:bCs/>
        </w:rPr>
        <w:t>6725 Szeged, Cserepes sor 47.</w:t>
      </w:r>
    </w:p>
    <w:p w:rsidR="00512DE4" w:rsidRPr="00512DE4" w:rsidRDefault="00512DE4" w:rsidP="00512DE4">
      <w:pPr>
        <w:jc w:val="both"/>
      </w:pPr>
      <w:r w:rsidRPr="00512DE4">
        <w:t>képviseli: Veprik Róbert ügyvezető igazgató</w:t>
      </w:r>
    </w:p>
    <w:p w:rsidR="00512DE4" w:rsidRPr="00512DE4" w:rsidRDefault="00512DE4" w:rsidP="00512DE4">
      <w:pPr>
        <w:jc w:val="both"/>
      </w:pPr>
      <w:r w:rsidRPr="00512DE4">
        <w:t>statisztikai jelzőszáma: 23565524-9104-572-06</w:t>
      </w:r>
    </w:p>
    <w:p w:rsidR="00512DE4" w:rsidRDefault="00512DE4" w:rsidP="00512DE4">
      <w:pPr>
        <w:jc w:val="both"/>
        <w:rPr>
          <w:color w:val="000000"/>
        </w:rPr>
      </w:pPr>
      <w:r w:rsidRPr="00C2699F">
        <w:rPr>
          <w:color w:val="000000"/>
        </w:rPr>
        <w:t xml:space="preserve">Számlavezető pénzintézete: </w:t>
      </w:r>
    </w:p>
    <w:p w:rsidR="00512DE4" w:rsidRPr="00512DE4" w:rsidRDefault="00512DE4" w:rsidP="00512DE4">
      <w:pPr>
        <w:jc w:val="both"/>
      </w:pPr>
      <w:r w:rsidRPr="00512DE4">
        <w:t xml:space="preserve">bankszámlaszáma: </w:t>
      </w:r>
      <w:r w:rsidR="00000EA9" w:rsidRPr="00000EA9">
        <w:t>12067008-01318188-00100009</w:t>
      </w:r>
      <w:r w:rsidRPr="00512DE4">
        <w:t xml:space="preserve">,  </w:t>
      </w:r>
    </w:p>
    <w:p w:rsidR="00512DE4" w:rsidRPr="00512DE4" w:rsidRDefault="00512DE4" w:rsidP="00512DE4">
      <w:pPr>
        <w:jc w:val="both"/>
      </w:pPr>
      <w:r w:rsidRPr="00512DE4">
        <w:t>adószám: 23565524-2-06,</w:t>
      </w:r>
    </w:p>
    <w:p w:rsidR="004933DB" w:rsidRPr="00C2699F" w:rsidRDefault="004933DB" w:rsidP="004933DB">
      <w:pPr>
        <w:pStyle w:val="Szvegtrzs"/>
        <w:tabs>
          <w:tab w:val="left" w:pos="360"/>
        </w:tabs>
        <w:spacing w:after="0"/>
      </w:pPr>
      <w:r w:rsidRPr="00C2699F">
        <w:t xml:space="preserve">Telefon: +36 </w:t>
      </w:r>
      <w:r w:rsidR="00512DE4">
        <w:t>62</w:t>
      </w:r>
      <w:r w:rsidRPr="00C2699F">
        <w:t> </w:t>
      </w:r>
    </w:p>
    <w:p w:rsidR="004933DB" w:rsidRPr="00C2699F" w:rsidRDefault="004933DB" w:rsidP="004933DB">
      <w:pPr>
        <w:pStyle w:val="Szvegtrzs"/>
        <w:tabs>
          <w:tab w:val="left" w:pos="360"/>
        </w:tabs>
        <w:spacing w:after="0"/>
      </w:pPr>
      <w:r w:rsidRPr="00C2699F">
        <w:t>Telefax: +36</w:t>
      </w:r>
      <w:r w:rsidR="006F7A91">
        <w:t xml:space="preserve"> </w:t>
      </w:r>
      <w:r w:rsidR="00512DE4">
        <w:t>62 …………..</w:t>
      </w:r>
    </w:p>
    <w:p w:rsidR="004933DB" w:rsidRPr="00C2699F" w:rsidRDefault="004933DB" w:rsidP="004933DB">
      <w:pPr>
        <w:pStyle w:val="Szvegtrzs"/>
        <w:tabs>
          <w:tab w:val="left" w:pos="360"/>
        </w:tabs>
        <w:spacing w:after="0"/>
      </w:pPr>
      <w:r w:rsidRPr="00C2699F">
        <w:t xml:space="preserve">E-mail: </w:t>
      </w:r>
      <w:hyperlink r:id="rId10" w:history="1">
        <w:r w:rsidR="00512DE4" w:rsidRPr="002C6162">
          <w:rPr>
            <w:rStyle w:val="Hiperhivatkozs"/>
          </w:rPr>
          <w:t>info@zooszeged.hu</w:t>
        </w:r>
      </w:hyperlink>
      <w:r w:rsidR="00512DE4">
        <w:t xml:space="preserve"> </w:t>
      </w:r>
    </w:p>
    <w:p w:rsidR="00271256" w:rsidRPr="002766CA" w:rsidRDefault="00271256" w:rsidP="004933DB">
      <w:pPr>
        <w:pStyle w:val="Szvegtrzs"/>
        <w:tabs>
          <w:tab w:val="left" w:pos="360"/>
        </w:tabs>
        <w:spacing w:after="0"/>
      </w:pPr>
    </w:p>
    <w:p w:rsidR="000F7102" w:rsidRPr="002766CA" w:rsidRDefault="000F7102" w:rsidP="000F7102">
      <w:pPr>
        <w:pStyle w:val="Szvegtrzs"/>
        <w:tabs>
          <w:tab w:val="left" w:pos="360"/>
        </w:tabs>
        <w:spacing w:after="0"/>
        <w:rPr>
          <w:bCs/>
        </w:rPr>
      </w:pPr>
    </w:p>
    <w:p w:rsidR="000F7102" w:rsidRPr="002766CA" w:rsidRDefault="000F7102" w:rsidP="000F7102">
      <w:pPr>
        <w:jc w:val="both"/>
      </w:pPr>
      <w:r w:rsidRPr="002766CA">
        <w:t xml:space="preserve">mint </w:t>
      </w:r>
      <w:r w:rsidR="00522449" w:rsidRPr="002766CA">
        <w:rPr>
          <w:b/>
        </w:rPr>
        <w:t>m</w:t>
      </w:r>
      <w:r w:rsidRPr="002766CA">
        <w:rPr>
          <w:b/>
        </w:rPr>
        <w:t xml:space="preserve">egrendelő </w:t>
      </w:r>
      <w:r w:rsidRPr="002766CA">
        <w:t>(a továbbiakban: Megrendelő),</w:t>
      </w:r>
    </w:p>
    <w:p w:rsidR="000F7102" w:rsidRPr="002766CA" w:rsidRDefault="000F7102" w:rsidP="000F7102">
      <w:pPr>
        <w:jc w:val="both"/>
        <w:rPr>
          <w:rFonts w:eastAsia="Calibri"/>
        </w:rPr>
      </w:pPr>
    </w:p>
    <w:p w:rsidR="000F7102" w:rsidRPr="002766CA" w:rsidRDefault="000F7102" w:rsidP="000F7102">
      <w:pPr>
        <w:jc w:val="both"/>
        <w:rPr>
          <w:rFonts w:eastAsia="Calibri"/>
          <w:bCs/>
        </w:rPr>
      </w:pPr>
      <w:r w:rsidRPr="002766CA">
        <w:rPr>
          <w:rFonts w:eastAsia="Calibri"/>
          <w:bCs/>
        </w:rPr>
        <w:t>valamint a</w:t>
      </w:r>
    </w:p>
    <w:p w:rsidR="000F7102" w:rsidRPr="002766CA" w:rsidRDefault="000F7102" w:rsidP="000F7102">
      <w:pPr>
        <w:jc w:val="both"/>
        <w:rPr>
          <w:rFonts w:eastAsia="Calibri"/>
          <w:bCs/>
        </w:rPr>
      </w:pPr>
    </w:p>
    <w:p w:rsidR="000F7102" w:rsidRPr="002766CA" w:rsidRDefault="000F7102" w:rsidP="000F7102">
      <w:pPr>
        <w:jc w:val="both"/>
        <w:rPr>
          <w:rFonts w:eastAsia="Calibri"/>
          <w:bCs/>
        </w:rPr>
      </w:pPr>
      <w:r w:rsidRPr="002766CA">
        <w:rPr>
          <w:rFonts w:eastAsia="Calibri"/>
          <w:bCs/>
        </w:rPr>
        <w:t>…………………………………………</w:t>
      </w:r>
    </w:p>
    <w:p w:rsidR="000F7102" w:rsidRPr="002766CA" w:rsidRDefault="000F7102" w:rsidP="000F7102">
      <w:pPr>
        <w:jc w:val="both"/>
        <w:rPr>
          <w:rFonts w:eastAsia="Calibri"/>
        </w:rPr>
      </w:pPr>
      <w:r w:rsidRPr="002766CA">
        <w:rPr>
          <w:rFonts w:eastAsia="Calibri"/>
        </w:rPr>
        <w:t>Székhelye: …………………………...</w:t>
      </w:r>
    </w:p>
    <w:p w:rsidR="000F7102" w:rsidRPr="002766CA" w:rsidRDefault="000F7102" w:rsidP="000F7102">
      <w:pPr>
        <w:jc w:val="both"/>
        <w:rPr>
          <w:rFonts w:eastAsia="Calibri"/>
        </w:rPr>
      </w:pPr>
      <w:r w:rsidRPr="002766CA">
        <w:rPr>
          <w:rFonts w:eastAsia="Calibri"/>
        </w:rPr>
        <w:t>Telefon: ………………………………</w:t>
      </w:r>
    </w:p>
    <w:p w:rsidR="000F7102" w:rsidRPr="002766CA" w:rsidRDefault="000F7102" w:rsidP="000F7102">
      <w:pPr>
        <w:jc w:val="both"/>
        <w:rPr>
          <w:rFonts w:eastAsia="Calibri"/>
        </w:rPr>
      </w:pPr>
      <w:r w:rsidRPr="002766CA">
        <w:rPr>
          <w:rFonts w:eastAsia="Calibri"/>
        </w:rPr>
        <w:t>Telefax: ………………………………</w:t>
      </w:r>
    </w:p>
    <w:p w:rsidR="000F7102" w:rsidRPr="002766CA" w:rsidRDefault="000F7102" w:rsidP="000F7102">
      <w:pPr>
        <w:jc w:val="both"/>
        <w:rPr>
          <w:rFonts w:eastAsia="Calibri"/>
        </w:rPr>
      </w:pPr>
      <w:r w:rsidRPr="002766CA">
        <w:rPr>
          <w:rFonts w:eastAsia="Calibri"/>
        </w:rPr>
        <w:t>E-mail: ………………………………..</w:t>
      </w:r>
    </w:p>
    <w:p w:rsidR="000F7102" w:rsidRPr="002766CA" w:rsidRDefault="000F7102" w:rsidP="000F7102">
      <w:pPr>
        <w:jc w:val="both"/>
        <w:rPr>
          <w:rFonts w:eastAsia="Calibri"/>
        </w:rPr>
      </w:pPr>
      <w:r w:rsidRPr="002766CA">
        <w:rPr>
          <w:rFonts w:eastAsia="Calibri"/>
        </w:rPr>
        <w:t>Cégjegyzékszám: …………………..</w:t>
      </w:r>
    </w:p>
    <w:p w:rsidR="000F7102" w:rsidRPr="002766CA" w:rsidRDefault="000F7102" w:rsidP="000F7102">
      <w:pPr>
        <w:jc w:val="both"/>
        <w:rPr>
          <w:rFonts w:eastAsia="Calibri"/>
        </w:rPr>
      </w:pPr>
      <w:r w:rsidRPr="002766CA">
        <w:rPr>
          <w:rFonts w:eastAsia="Calibri"/>
        </w:rPr>
        <w:t>Bankszámlaszám: ………………….</w:t>
      </w:r>
    </w:p>
    <w:p w:rsidR="000F7102" w:rsidRPr="002766CA" w:rsidRDefault="000F7102" w:rsidP="000F7102">
      <w:pPr>
        <w:jc w:val="both"/>
        <w:rPr>
          <w:rFonts w:eastAsia="Calibri"/>
        </w:rPr>
      </w:pPr>
      <w:r w:rsidRPr="002766CA">
        <w:rPr>
          <w:rFonts w:eastAsia="Calibri"/>
        </w:rPr>
        <w:t>Adószám: …………………………….</w:t>
      </w:r>
    </w:p>
    <w:p w:rsidR="000F7102" w:rsidRPr="002766CA" w:rsidRDefault="000F7102" w:rsidP="000F7102">
      <w:pPr>
        <w:jc w:val="both"/>
        <w:rPr>
          <w:rFonts w:eastAsia="Calibri"/>
        </w:rPr>
      </w:pPr>
      <w:r w:rsidRPr="002766CA">
        <w:rPr>
          <w:rFonts w:eastAsia="Calibri"/>
        </w:rPr>
        <w:t>Kivitelezői nyilvántartási szám: …….</w:t>
      </w:r>
    </w:p>
    <w:p w:rsidR="000F7102" w:rsidRPr="002766CA" w:rsidRDefault="000F7102" w:rsidP="000F7102">
      <w:pPr>
        <w:jc w:val="both"/>
        <w:rPr>
          <w:rFonts w:eastAsia="Calibri"/>
        </w:rPr>
      </w:pPr>
      <w:r w:rsidRPr="002766CA">
        <w:rPr>
          <w:rFonts w:eastAsia="Calibri"/>
        </w:rPr>
        <w:t>Képviseli: …………………………….</w:t>
      </w:r>
    </w:p>
    <w:p w:rsidR="000F7102" w:rsidRPr="002766CA" w:rsidRDefault="000F7102" w:rsidP="000F7102">
      <w:pPr>
        <w:jc w:val="both"/>
        <w:rPr>
          <w:rFonts w:eastAsia="Calibri"/>
        </w:rPr>
      </w:pPr>
      <w:r w:rsidRPr="002766CA">
        <w:rPr>
          <w:rFonts w:eastAsia="Calibri"/>
        </w:rPr>
        <w:t>Telefon: ………………………………</w:t>
      </w:r>
    </w:p>
    <w:p w:rsidR="000F7102" w:rsidRPr="002766CA" w:rsidRDefault="000F7102" w:rsidP="000F7102">
      <w:pPr>
        <w:jc w:val="both"/>
        <w:rPr>
          <w:rFonts w:eastAsia="Calibri"/>
        </w:rPr>
      </w:pPr>
      <w:r w:rsidRPr="002766CA">
        <w:rPr>
          <w:rFonts w:eastAsia="Calibri"/>
        </w:rPr>
        <w:t>Telefax: ………………………………</w:t>
      </w:r>
    </w:p>
    <w:p w:rsidR="000F7102" w:rsidRPr="002766CA" w:rsidRDefault="000F7102" w:rsidP="000F7102">
      <w:pPr>
        <w:jc w:val="both"/>
        <w:rPr>
          <w:rFonts w:eastAsia="Calibri"/>
        </w:rPr>
      </w:pPr>
      <w:r w:rsidRPr="002766CA">
        <w:rPr>
          <w:rFonts w:eastAsia="Calibri"/>
        </w:rPr>
        <w:t>E-mail: ………………………………..</w:t>
      </w:r>
    </w:p>
    <w:p w:rsidR="000F7102" w:rsidRPr="002766CA" w:rsidRDefault="000F7102" w:rsidP="000F7102">
      <w:pPr>
        <w:jc w:val="both"/>
        <w:rPr>
          <w:rFonts w:eastAsia="Calibri"/>
        </w:rPr>
      </w:pPr>
    </w:p>
    <w:p w:rsidR="000F7102" w:rsidRPr="002766CA" w:rsidRDefault="000F7102" w:rsidP="000F7102">
      <w:pPr>
        <w:jc w:val="both"/>
      </w:pPr>
      <w:r w:rsidRPr="002766CA">
        <w:t xml:space="preserve">mint </w:t>
      </w:r>
      <w:r w:rsidR="00522449" w:rsidRPr="002766CA">
        <w:rPr>
          <w:b/>
        </w:rPr>
        <w:t>v</w:t>
      </w:r>
      <w:r w:rsidRPr="002766CA">
        <w:rPr>
          <w:b/>
        </w:rPr>
        <w:t>állalkozó</w:t>
      </w:r>
      <w:r w:rsidRPr="002766CA">
        <w:t xml:space="preserve"> (a továbbiakban: Vállalkozó)</w:t>
      </w:r>
    </w:p>
    <w:p w:rsidR="000F7102" w:rsidRPr="002766CA" w:rsidRDefault="000F7102" w:rsidP="000F7102">
      <w:pPr>
        <w:jc w:val="both"/>
      </w:pPr>
    </w:p>
    <w:p w:rsidR="000F7102" w:rsidRPr="002766CA" w:rsidRDefault="000F7102" w:rsidP="000F7102">
      <w:pPr>
        <w:jc w:val="both"/>
      </w:pPr>
      <w:r w:rsidRPr="002766CA">
        <w:t xml:space="preserve">együttesen a továbbiakban </w:t>
      </w:r>
      <w:r w:rsidRPr="002766CA">
        <w:rPr>
          <w:b/>
        </w:rPr>
        <w:t>Felek</w:t>
      </w:r>
      <w:r w:rsidRPr="002766CA">
        <w:t xml:space="preserve"> </w:t>
      </w:r>
      <w:r w:rsidRPr="002766CA">
        <w:rPr>
          <w:rFonts w:eastAsia="Calibri"/>
        </w:rPr>
        <w:t>között, alulírott napon és helyen az alábbi feltételekkel.</w:t>
      </w:r>
    </w:p>
    <w:p w:rsidR="000F7102" w:rsidRPr="002766CA" w:rsidRDefault="000F7102" w:rsidP="000F7102">
      <w:pPr>
        <w:jc w:val="both"/>
      </w:pPr>
    </w:p>
    <w:p w:rsidR="000F7102" w:rsidRPr="002766CA" w:rsidRDefault="000F7102" w:rsidP="000570A1">
      <w:pPr>
        <w:numPr>
          <w:ilvl w:val="0"/>
          <w:numId w:val="19"/>
        </w:numPr>
        <w:suppressAutoHyphens/>
        <w:jc w:val="center"/>
        <w:rPr>
          <w:b/>
          <w:smallCaps/>
        </w:rPr>
      </w:pPr>
      <w:r w:rsidRPr="002766CA">
        <w:rPr>
          <w:b/>
          <w:smallCaps/>
        </w:rPr>
        <w:t>A szerződés megkötésének előzményei</w:t>
      </w:r>
    </w:p>
    <w:p w:rsidR="000F7102" w:rsidRPr="002766CA" w:rsidRDefault="000F7102" w:rsidP="000F7102">
      <w:pPr>
        <w:jc w:val="both"/>
        <w:rPr>
          <w:smallCaps/>
        </w:rPr>
      </w:pPr>
    </w:p>
    <w:p w:rsidR="000F7102" w:rsidRPr="002766CA" w:rsidRDefault="000F7102" w:rsidP="000570A1">
      <w:pPr>
        <w:numPr>
          <w:ilvl w:val="1"/>
          <w:numId w:val="20"/>
        </w:numPr>
        <w:tabs>
          <w:tab w:val="clear" w:pos="720"/>
        </w:tabs>
        <w:suppressAutoHyphens/>
        <w:ind w:left="426" w:hanging="426"/>
        <w:jc w:val="both"/>
      </w:pPr>
      <w:r w:rsidRPr="002766CA">
        <w:t>A Felek rögzítik, hogy a Megrendelő, mint ajánlatkérő nemzeti, nyílt közbeszerzési eljárást folytatott le a Kbt. 11</w:t>
      </w:r>
      <w:r w:rsidR="00AB0B8A" w:rsidRPr="002766CA">
        <w:t>3</w:t>
      </w:r>
      <w:r w:rsidRPr="002766CA">
        <w:t>. § (1) bekezdés</w:t>
      </w:r>
      <w:r w:rsidR="00AB0B8A" w:rsidRPr="002766CA">
        <w:t xml:space="preserve">e </w:t>
      </w:r>
      <w:r w:rsidRPr="002766CA">
        <w:t>alapján a „</w:t>
      </w:r>
      <w:r w:rsidR="00187258" w:rsidRPr="002766CA">
        <w:t>Vállalkozási szerződések építési munkák elvégzésére az „Elefánt</w:t>
      </w:r>
      <w:r w:rsidR="00340766" w:rsidRPr="002766CA">
        <w:t>ot</w:t>
      </w:r>
      <w:r w:rsidR="00187258" w:rsidRPr="002766CA">
        <w:t>- és ázsiai állatok</w:t>
      </w:r>
      <w:r w:rsidR="00340766" w:rsidRPr="002766CA">
        <w:t>at</w:t>
      </w:r>
      <w:r w:rsidR="00187258" w:rsidRPr="002766CA">
        <w:t xml:space="preserve"> bemutató együttes építése” </w:t>
      </w:r>
      <w:r w:rsidR="00187258" w:rsidRPr="002766CA">
        <w:lastRenderedPageBreak/>
        <w:t>című és TOP -6.1.4.-15 -2016-00001 azonosítószámú projekt keretén belül (I-II. rész).</w:t>
      </w:r>
      <w:r w:rsidRPr="002766CA">
        <w:t xml:space="preserve">” </w:t>
      </w:r>
      <w:r w:rsidR="00A91E32" w:rsidRPr="002766CA">
        <w:t>tárgyában, a következő részajánlati körök szerint:</w:t>
      </w:r>
    </w:p>
    <w:p w:rsidR="00A91E32" w:rsidRPr="002766CA" w:rsidRDefault="00A91E32" w:rsidP="00A91E32">
      <w:pPr>
        <w:suppressAutoHyphens/>
        <w:ind w:left="426"/>
        <w:jc w:val="both"/>
      </w:pPr>
      <w:r w:rsidRPr="002766CA">
        <w:t>I. rész: Vállalkozási szerződés a</w:t>
      </w:r>
      <w:r w:rsidR="00CD3F67" w:rsidRPr="002766CA">
        <w:t xml:space="preserve"> Szegedi Vadaspark</w:t>
      </w:r>
      <w:r w:rsidRPr="002766CA">
        <w:t xml:space="preserve"> területén található </w:t>
      </w:r>
      <w:r w:rsidR="00CD3F67" w:rsidRPr="002766CA">
        <w:t xml:space="preserve">„elefántház” </w:t>
      </w:r>
      <w:r w:rsidRPr="002766CA">
        <w:t xml:space="preserve">építési munkáinak elvégzésére </w:t>
      </w:r>
      <w:r w:rsidR="00187258" w:rsidRPr="002766CA">
        <w:t>az „Elefánt</w:t>
      </w:r>
      <w:r w:rsidR="00340766" w:rsidRPr="002766CA">
        <w:t>ot</w:t>
      </w:r>
      <w:r w:rsidR="00187258" w:rsidRPr="002766CA">
        <w:t>- és ázsiai állatok</w:t>
      </w:r>
      <w:r w:rsidR="00340766" w:rsidRPr="002766CA">
        <w:t>at</w:t>
      </w:r>
      <w:r w:rsidR="00187258" w:rsidRPr="002766CA">
        <w:t xml:space="preserve"> bemutató együttes építése” című és TOP -6.1.4.-15 -2016-00001 azonosítószámú projekt keretén belül</w:t>
      </w:r>
      <w:r w:rsidRPr="002766CA">
        <w:t>.</w:t>
      </w:r>
    </w:p>
    <w:p w:rsidR="00A91E32" w:rsidRPr="002766CA" w:rsidRDefault="00A91E32" w:rsidP="00A91E32">
      <w:pPr>
        <w:suppressAutoHyphens/>
        <w:ind w:left="426"/>
        <w:jc w:val="both"/>
      </w:pPr>
      <w:r w:rsidRPr="002766CA">
        <w:t xml:space="preserve">II. rész: </w:t>
      </w:r>
      <w:r w:rsidR="00CD3F67" w:rsidRPr="002766CA">
        <w:t>Vállalkozási szerződés a Szegedi Vadaspark területén található „tapírház” építési munkáinak elvégzésére az „Elefánt</w:t>
      </w:r>
      <w:r w:rsidR="00340766" w:rsidRPr="002766CA">
        <w:t>ot</w:t>
      </w:r>
      <w:r w:rsidR="00CD3F67" w:rsidRPr="002766CA">
        <w:t>- és ázsiai állatok</w:t>
      </w:r>
      <w:r w:rsidR="00340766" w:rsidRPr="002766CA">
        <w:t>at</w:t>
      </w:r>
      <w:r w:rsidR="00CD3F67" w:rsidRPr="002766CA">
        <w:t xml:space="preserve"> bemutató együttes építése” című és TOP -6.1.4.-15 -2016-00001 azonosítószámú projekt keretén belül.</w:t>
      </w:r>
    </w:p>
    <w:p w:rsidR="000F7102" w:rsidRPr="002766CA" w:rsidRDefault="000F7102" w:rsidP="000F7102">
      <w:pPr>
        <w:ind w:left="426" w:hanging="426"/>
        <w:jc w:val="both"/>
      </w:pPr>
    </w:p>
    <w:p w:rsidR="000F7102" w:rsidRPr="00C2699F" w:rsidRDefault="000F7102" w:rsidP="000570A1">
      <w:pPr>
        <w:numPr>
          <w:ilvl w:val="1"/>
          <w:numId w:val="20"/>
        </w:numPr>
        <w:tabs>
          <w:tab w:val="clear" w:pos="720"/>
        </w:tabs>
        <w:suppressAutoHyphens/>
        <w:ind w:left="426" w:hanging="426"/>
        <w:jc w:val="both"/>
      </w:pPr>
      <w:r w:rsidRPr="002766CA">
        <w:t>A I.1. pontban meghatározott közbeszerzési eljárás</w:t>
      </w:r>
      <w:r w:rsidR="0011363B" w:rsidRPr="002766CA">
        <w:t xml:space="preserve"> ….. számú részajánlati körében</w:t>
      </w:r>
      <w:r w:rsidRPr="002766CA">
        <w:t xml:space="preserve"> Vállalkozó került nyertes ajánlattevőként kihirdetésre az eljárás eredményéről</w:t>
      </w:r>
      <w:r w:rsidRPr="00C2699F">
        <w:t xml:space="preserve"> szóló írásbeli összegezés szerint.</w:t>
      </w:r>
    </w:p>
    <w:p w:rsidR="000F7102" w:rsidRPr="00C2699F" w:rsidRDefault="000F7102" w:rsidP="000F7102"/>
    <w:p w:rsidR="000F7102" w:rsidRPr="00C2699F" w:rsidRDefault="000F7102" w:rsidP="000570A1">
      <w:pPr>
        <w:numPr>
          <w:ilvl w:val="1"/>
          <w:numId w:val="20"/>
        </w:numPr>
        <w:tabs>
          <w:tab w:val="clear" w:pos="720"/>
        </w:tabs>
        <w:suppressAutoHyphens/>
        <w:ind w:left="426" w:hanging="426"/>
        <w:jc w:val="both"/>
      </w:pPr>
      <w:r w:rsidRPr="00C2699F">
        <w:t>A fentiek szerinti közbeszerzési eljárásban keletkezett valamennyi dokumentum abban az esetben is a jelen szerződés része, ha a dokumentumok a szerződéshez fizikailag nem kerülnek csatolásra.</w:t>
      </w:r>
    </w:p>
    <w:p w:rsidR="000F7102" w:rsidRPr="00C2699F" w:rsidRDefault="000F7102" w:rsidP="000F7102">
      <w:pPr>
        <w:ind w:left="426" w:hanging="426"/>
        <w:jc w:val="both"/>
      </w:pPr>
    </w:p>
    <w:p w:rsidR="000F7102" w:rsidRPr="00C2699F" w:rsidRDefault="000F7102" w:rsidP="000570A1">
      <w:pPr>
        <w:numPr>
          <w:ilvl w:val="0"/>
          <w:numId w:val="19"/>
        </w:numPr>
        <w:suppressAutoHyphens/>
        <w:ind w:left="426" w:hanging="426"/>
        <w:jc w:val="center"/>
        <w:rPr>
          <w:b/>
          <w:smallCaps/>
        </w:rPr>
      </w:pPr>
      <w:r w:rsidRPr="00C2699F">
        <w:rPr>
          <w:b/>
          <w:smallCaps/>
        </w:rPr>
        <w:t>A szerződés tárgya, tartalma</w:t>
      </w:r>
    </w:p>
    <w:p w:rsidR="000F7102" w:rsidRPr="00C2699F" w:rsidRDefault="000F7102" w:rsidP="000F7102">
      <w:pPr>
        <w:ind w:left="426" w:hanging="426"/>
        <w:jc w:val="both"/>
      </w:pPr>
    </w:p>
    <w:p w:rsidR="000F7102" w:rsidRPr="002766CA" w:rsidRDefault="000F7102" w:rsidP="000570A1">
      <w:pPr>
        <w:numPr>
          <w:ilvl w:val="1"/>
          <w:numId w:val="28"/>
        </w:numPr>
        <w:tabs>
          <w:tab w:val="clear" w:pos="720"/>
        </w:tabs>
        <w:suppressAutoHyphens/>
        <w:ind w:left="426" w:hanging="426"/>
        <w:jc w:val="both"/>
      </w:pPr>
      <w:r w:rsidRPr="002766CA">
        <w:t xml:space="preserve">Megrendelő megrendeli, Vállalkozó pedig elvégzi és átadja </w:t>
      </w:r>
      <w:r w:rsidRPr="002766CA">
        <w:rPr>
          <w:bCs/>
        </w:rPr>
        <w:t>a</w:t>
      </w:r>
      <w:r w:rsidR="0011363B" w:rsidRPr="002766CA">
        <w:rPr>
          <w:bCs/>
        </w:rPr>
        <w:t xml:space="preserve"> jelen szerződés tárgyát képező építési </w:t>
      </w:r>
      <w:r w:rsidR="00AB0B8A" w:rsidRPr="002766CA">
        <w:rPr>
          <w:bCs/>
        </w:rPr>
        <w:t xml:space="preserve">munkákat </w:t>
      </w:r>
      <w:r w:rsidR="00292126" w:rsidRPr="002766CA">
        <w:rPr>
          <w:bCs/>
        </w:rPr>
        <w:t xml:space="preserve">(a továbbiakban: munkák) </w:t>
      </w:r>
      <w:r w:rsidR="00AB0B8A" w:rsidRPr="002766CA">
        <w:rPr>
          <w:bCs/>
        </w:rPr>
        <w:t xml:space="preserve">a jelen szerződés alapját képező közbeszerzési eljárás közbeszerzési dokumentumaiban foglalt mennyiségi és minőségi előírásokra Vállalkozó által </w:t>
      </w:r>
      <w:r w:rsidR="0011363B" w:rsidRPr="002766CA">
        <w:rPr>
          <w:bCs/>
        </w:rPr>
        <w:t xml:space="preserve">a közbeszerzési eljárás ….. számú részajánlati körében </w:t>
      </w:r>
      <w:r w:rsidR="00AB0B8A" w:rsidRPr="002766CA">
        <w:rPr>
          <w:bCs/>
        </w:rPr>
        <w:t>tett nyertes ajánlat tartalma</w:t>
      </w:r>
      <w:r w:rsidR="00292126" w:rsidRPr="002766CA">
        <w:rPr>
          <w:bCs/>
        </w:rPr>
        <w:t>, továbbá a műszaki kiviteli tervek</w:t>
      </w:r>
      <w:r w:rsidR="00AB0B8A" w:rsidRPr="002766CA">
        <w:rPr>
          <w:bCs/>
        </w:rPr>
        <w:t xml:space="preserve"> szerint. </w:t>
      </w:r>
    </w:p>
    <w:p w:rsidR="00292126" w:rsidRPr="002766CA" w:rsidRDefault="00292126" w:rsidP="00292126">
      <w:pPr>
        <w:suppressAutoHyphens/>
        <w:jc w:val="both"/>
      </w:pPr>
    </w:p>
    <w:p w:rsidR="000F7102" w:rsidRPr="002766CA" w:rsidRDefault="000F7102" w:rsidP="000570A1">
      <w:pPr>
        <w:numPr>
          <w:ilvl w:val="1"/>
          <w:numId w:val="28"/>
        </w:numPr>
        <w:tabs>
          <w:tab w:val="clear" w:pos="720"/>
        </w:tabs>
        <w:suppressAutoHyphens/>
        <w:ind w:left="426" w:hanging="426"/>
        <w:jc w:val="both"/>
      </w:pPr>
      <w:r w:rsidRPr="002766CA">
        <w:t xml:space="preserve">A Vállalkozó kötelezettsége és felelőssége, hogy a szerződés tárgyát képező </w:t>
      </w:r>
      <w:r w:rsidR="00292126" w:rsidRPr="002766CA">
        <w:t xml:space="preserve">építési-szerelési </w:t>
      </w:r>
      <w:r w:rsidRPr="002766CA">
        <w:t>munká</w:t>
      </w:r>
      <w:r w:rsidR="00292126" w:rsidRPr="002766CA">
        <w:t>ka</w:t>
      </w:r>
      <w:r w:rsidRPr="002766CA">
        <w:t>t szerződésszerűen, teljes körűen, műszakilag és minőségileg kifogástalan kivitelben, a vonatkozó magyar előírásoknak, műszaki szabványoknak, valamint a technika mai állásának megfelelő kifogástalan minőségben, határidőben elkészítse.</w:t>
      </w:r>
    </w:p>
    <w:p w:rsidR="000F7102" w:rsidRPr="002766CA" w:rsidRDefault="000F7102" w:rsidP="000F7102">
      <w:pPr>
        <w:ind w:left="426" w:hanging="426"/>
        <w:jc w:val="both"/>
      </w:pPr>
    </w:p>
    <w:p w:rsidR="000F7102" w:rsidRPr="002766CA" w:rsidRDefault="000F7102" w:rsidP="000F7102">
      <w:pPr>
        <w:ind w:left="426"/>
        <w:jc w:val="both"/>
      </w:pPr>
      <w:r w:rsidRPr="002766CA">
        <w:t>Az építési munkaterület pontos helyszíne:</w:t>
      </w:r>
      <w:r w:rsidR="00292126" w:rsidRPr="002766CA">
        <w:t xml:space="preserve"> a megelőző közbeszerzési eljárás </w:t>
      </w:r>
      <w:r w:rsidR="0011363B" w:rsidRPr="002766CA">
        <w:t>közbeszerz</w:t>
      </w:r>
      <w:r w:rsidR="0011363B" w:rsidRPr="002766CA">
        <w:t>é</w:t>
      </w:r>
      <w:r w:rsidR="0011363B" w:rsidRPr="002766CA">
        <w:t>si dokumentumaiban</w:t>
      </w:r>
      <w:r w:rsidR="00292126" w:rsidRPr="002766CA">
        <w:t xml:space="preserve"> foglalt</w:t>
      </w:r>
      <w:r w:rsidR="0011363B" w:rsidRPr="002766CA">
        <w:t>ak</w:t>
      </w:r>
      <w:r w:rsidR="00292126" w:rsidRPr="002766CA">
        <w:t xml:space="preserve"> szerint.</w:t>
      </w:r>
    </w:p>
    <w:p w:rsidR="000F7102" w:rsidRPr="002766CA" w:rsidRDefault="000F7102" w:rsidP="000F7102">
      <w:pPr>
        <w:ind w:left="426" w:hanging="426"/>
        <w:jc w:val="both"/>
      </w:pPr>
    </w:p>
    <w:p w:rsidR="000F7102" w:rsidRPr="002766CA" w:rsidRDefault="000F7102" w:rsidP="000570A1">
      <w:pPr>
        <w:numPr>
          <w:ilvl w:val="1"/>
          <w:numId w:val="28"/>
        </w:numPr>
        <w:tabs>
          <w:tab w:val="clear" w:pos="720"/>
        </w:tabs>
        <w:ind w:left="426" w:hanging="426"/>
        <w:jc w:val="both"/>
        <w:rPr>
          <w:bCs/>
        </w:rPr>
      </w:pPr>
      <w:r w:rsidRPr="002766CA">
        <w:rPr>
          <w:bCs/>
        </w:rPr>
        <w:t xml:space="preserve">Vállalkozó feladata a </w:t>
      </w:r>
      <w:r w:rsidR="00292126" w:rsidRPr="002766CA">
        <w:rPr>
          <w:bCs/>
        </w:rPr>
        <w:t>munkák</w:t>
      </w:r>
      <w:r w:rsidRPr="002766CA">
        <w:rPr>
          <w:bCs/>
        </w:rPr>
        <w:t xml:space="preserve"> rendeltetésszerű</w:t>
      </w:r>
      <w:r w:rsidR="00366949" w:rsidRPr="002766CA">
        <w:rPr>
          <w:bCs/>
        </w:rPr>
        <w:t>,</w:t>
      </w:r>
      <w:r w:rsidRPr="002766CA">
        <w:rPr>
          <w:bCs/>
        </w:rPr>
        <w:t xml:space="preserve"> biztonságos használatra alkalmas állapot szerinti megvalósítása, függetlenül attól, </w:t>
      </w:r>
      <w:r w:rsidRPr="002766CA">
        <w:t xml:space="preserve">hogy a </w:t>
      </w:r>
      <w:r w:rsidR="0011363B" w:rsidRPr="002766CA">
        <w:t xml:space="preserve">Vállalkozó nyertes ajánlatában </w:t>
      </w:r>
      <w:r w:rsidRPr="002766CA">
        <w:t>benyújtott költségvetés</w:t>
      </w:r>
      <w:r w:rsidRPr="002766CA">
        <w:rPr>
          <w:bCs/>
        </w:rPr>
        <w:t xml:space="preserve"> tartalmaz-e minden erre vonatkozó tételt.</w:t>
      </w:r>
      <w:r w:rsidRPr="002766CA">
        <w:t xml:space="preserve"> </w:t>
      </w:r>
    </w:p>
    <w:p w:rsidR="00C21B11" w:rsidRPr="002766CA" w:rsidRDefault="00C21B11" w:rsidP="00C21B11">
      <w:pPr>
        <w:jc w:val="both"/>
        <w:rPr>
          <w:bCs/>
        </w:rPr>
      </w:pPr>
    </w:p>
    <w:p w:rsidR="000F7102" w:rsidRPr="00C2699F" w:rsidRDefault="000F7102" w:rsidP="000570A1">
      <w:pPr>
        <w:numPr>
          <w:ilvl w:val="1"/>
          <w:numId w:val="28"/>
        </w:numPr>
        <w:tabs>
          <w:tab w:val="clear" w:pos="720"/>
        </w:tabs>
        <w:suppressAutoHyphens/>
        <w:ind w:left="426" w:hanging="426"/>
        <w:jc w:val="both"/>
      </w:pPr>
      <w:r w:rsidRPr="002766CA">
        <w:t xml:space="preserve">Vállalkozó kötelezi magát, hogy a jelen szerződés tárgyát képező </w:t>
      </w:r>
      <w:r w:rsidR="00091F0A" w:rsidRPr="002766CA">
        <w:t>munkákat</w:t>
      </w:r>
      <w:r w:rsidRPr="002766CA">
        <w:t xml:space="preserve"> a jelen</w:t>
      </w:r>
      <w:r w:rsidRPr="00C2699F">
        <w:t xml:space="preserve"> szerződésnek megfelelően az átadási határidőre hiba és hiánymentesen elkészíti és a törvényi előírások szerinti dokumentumokat (műszaki átadás-átvételi dokumentáció</w:t>
      </w:r>
      <w:r w:rsidR="007D56AF" w:rsidRPr="00C2699F">
        <w:t>, megvalósulási terv</w:t>
      </w:r>
      <w:r w:rsidRPr="00C2699F">
        <w:t>) átadja.</w:t>
      </w:r>
    </w:p>
    <w:p w:rsidR="000F7102" w:rsidRPr="00C2699F" w:rsidRDefault="000F7102" w:rsidP="000F7102">
      <w:pPr>
        <w:ind w:left="426" w:hanging="426"/>
        <w:jc w:val="both"/>
      </w:pPr>
    </w:p>
    <w:p w:rsidR="000F7102" w:rsidRPr="00C2699F" w:rsidRDefault="000F7102" w:rsidP="000570A1">
      <w:pPr>
        <w:numPr>
          <w:ilvl w:val="1"/>
          <w:numId w:val="28"/>
        </w:numPr>
        <w:tabs>
          <w:tab w:val="clear" w:pos="720"/>
        </w:tabs>
        <w:ind w:left="426" w:hanging="426"/>
        <w:jc w:val="both"/>
      </w:pPr>
      <w:r w:rsidRPr="00C2699F">
        <w:t>A Vállalkozó a jelen szerződés alapján az elvégzett munka átadására, a Megrendelő pedig az elvégzett munka átvételére köteles.</w:t>
      </w:r>
    </w:p>
    <w:p w:rsidR="000F7102" w:rsidRPr="00C2699F" w:rsidRDefault="000F7102" w:rsidP="000F7102">
      <w:pPr>
        <w:ind w:left="426" w:hanging="426"/>
        <w:jc w:val="both"/>
      </w:pPr>
    </w:p>
    <w:p w:rsidR="000F7102" w:rsidRPr="00C2699F" w:rsidRDefault="000F7102" w:rsidP="000570A1">
      <w:pPr>
        <w:numPr>
          <w:ilvl w:val="1"/>
          <w:numId w:val="28"/>
        </w:numPr>
        <w:tabs>
          <w:tab w:val="clear" w:pos="720"/>
        </w:tabs>
        <w:ind w:left="426" w:hanging="426"/>
        <w:jc w:val="both"/>
      </w:pPr>
      <w:r w:rsidRPr="00C2699F">
        <w:t xml:space="preserve">Megrendelő a tevékenységet és a felhasználásra kerülő anyagot bármikor ellenőrizheti. A </w:t>
      </w:r>
      <w:r w:rsidR="007D56AF" w:rsidRPr="00C2699F">
        <w:t>V</w:t>
      </w:r>
      <w:r w:rsidRPr="00C2699F">
        <w:t>állalkozó nem mentesül a szerződésszegés jogkövetkezményei alól amiatt, hogy Me</w:t>
      </w:r>
      <w:r w:rsidRPr="00C2699F">
        <w:t>g</w:t>
      </w:r>
      <w:r w:rsidRPr="00C2699F">
        <w:t xml:space="preserve">rendelő a </w:t>
      </w:r>
      <w:r w:rsidR="00091F0A" w:rsidRPr="00C2699F">
        <w:t>V</w:t>
      </w:r>
      <w:r w:rsidRPr="00C2699F">
        <w:t>állalkozó tevékenységét nem vagy nem megfelelően ellenőrizte.</w:t>
      </w:r>
    </w:p>
    <w:p w:rsidR="000F7102" w:rsidRPr="00C2699F" w:rsidRDefault="000F7102" w:rsidP="000F7102">
      <w:pPr>
        <w:jc w:val="both"/>
      </w:pPr>
    </w:p>
    <w:p w:rsidR="000F7102" w:rsidRPr="00C2699F" w:rsidRDefault="000F7102" w:rsidP="000570A1">
      <w:pPr>
        <w:numPr>
          <w:ilvl w:val="1"/>
          <w:numId w:val="28"/>
        </w:numPr>
        <w:tabs>
          <w:tab w:val="clear" w:pos="720"/>
        </w:tabs>
        <w:ind w:left="426" w:hanging="426"/>
        <w:jc w:val="both"/>
      </w:pPr>
      <w:r w:rsidRPr="00C2699F">
        <w:lastRenderedPageBreak/>
        <w:t>Megrendelő csak az érvényes magyar szabványoknak és technológiai előírásoknak me</w:t>
      </w:r>
      <w:r w:rsidRPr="00C2699F">
        <w:t>g</w:t>
      </w:r>
      <w:r w:rsidRPr="00C2699F">
        <w:t>felelő kifogástalan minőségben való teljesítést fogadja el, mind a beépítésre kerülő any</w:t>
      </w:r>
      <w:r w:rsidRPr="00C2699F">
        <w:t>a</w:t>
      </w:r>
      <w:r w:rsidRPr="00C2699F">
        <w:t>gok, mind pedig a szakipari munkavégzés tekintetében.</w:t>
      </w:r>
    </w:p>
    <w:p w:rsidR="000F7102" w:rsidRPr="00C2699F" w:rsidRDefault="000F7102" w:rsidP="000F7102">
      <w:pPr>
        <w:ind w:left="426" w:hanging="426"/>
        <w:jc w:val="both"/>
      </w:pPr>
    </w:p>
    <w:p w:rsidR="000F7102" w:rsidRPr="00C2699F" w:rsidRDefault="000F7102" w:rsidP="000570A1">
      <w:pPr>
        <w:numPr>
          <w:ilvl w:val="0"/>
          <w:numId w:val="19"/>
        </w:numPr>
        <w:suppressAutoHyphens/>
        <w:ind w:left="426" w:hanging="426"/>
        <w:jc w:val="center"/>
        <w:rPr>
          <w:b/>
          <w:smallCaps/>
        </w:rPr>
      </w:pPr>
      <w:r w:rsidRPr="00C2699F">
        <w:rPr>
          <w:b/>
          <w:smallCaps/>
        </w:rPr>
        <w:t>Határidők</w:t>
      </w:r>
    </w:p>
    <w:p w:rsidR="000F7102" w:rsidRPr="00C2699F" w:rsidRDefault="000F7102" w:rsidP="000F7102">
      <w:pPr>
        <w:ind w:left="426" w:hanging="426"/>
        <w:jc w:val="both"/>
        <w:rPr>
          <w:smallCaps/>
        </w:rPr>
      </w:pPr>
    </w:p>
    <w:p w:rsidR="000F7102" w:rsidRPr="00355ED9" w:rsidRDefault="000F7102" w:rsidP="000570A1">
      <w:pPr>
        <w:numPr>
          <w:ilvl w:val="1"/>
          <w:numId w:val="21"/>
        </w:numPr>
        <w:tabs>
          <w:tab w:val="clear" w:pos="720"/>
        </w:tabs>
        <w:suppressAutoHyphens/>
        <w:ind w:left="426" w:hanging="426"/>
        <w:jc w:val="both"/>
      </w:pPr>
      <w:r w:rsidRPr="002766CA">
        <w:t>A jelen szerződés a hatálybalépése napjától az abban foglalt kötelezettségek mindkét fél általi maradéktalan teljesítéséig hatályos. A teljesítés határideje</w:t>
      </w:r>
      <w:r w:rsidR="007D56AF" w:rsidRPr="002766CA">
        <w:t xml:space="preserve">: </w:t>
      </w:r>
      <w:r w:rsidR="00AA4CC9" w:rsidRPr="002766CA">
        <w:t xml:space="preserve">I. részajánlati kör </w:t>
      </w:r>
      <w:r w:rsidR="00F3578A" w:rsidRPr="00355ED9">
        <w:t>365 nap</w:t>
      </w:r>
      <w:r w:rsidR="007D56AF" w:rsidRPr="00355ED9">
        <w:t xml:space="preserve"> </w:t>
      </w:r>
      <w:r w:rsidR="00AA4CC9" w:rsidRPr="00355ED9">
        <w:t xml:space="preserve">II. részajánlati kör: </w:t>
      </w:r>
      <w:r w:rsidR="00F3578A" w:rsidRPr="00355ED9">
        <w:t>270 nap</w:t>
      </w:r>
      <w:r w:rsidR="00AA4CC9" w:rsidRPr="00355ED9">
        <w:t xml:space="preserve"> </w:t>
      </w:r>
      <w:r w:rsidR="007D56AF" w:rsidRPr="00355ED9">
        <w:t>Vállalkozó előteljesítésre jogosult.</w:t>
      </w:r>
    </w:p>
    <w:p w:rsidR="000F7102" w:rsidRPr="002766CA" w:rsidRDefault="000F7102" w:rsidP="000F7102">
      <w:pPr>
        <w:suppressAutoHyphens/>
        <w:ind w:left="426" w:hanging="426"/>
        <w:jc w:val="both"/>
      </w:pPr>
    </w:p>
    <w:p w:rsidR="000F7102" w:rsidRPr="002766CA" w:rsidRDefault="008D4CA7" w:rsidP="000570A1">
      <w:pPr>
        <w:numPr>
          <w:ilvl w:val="1"/>
          <w:numId w:val="21"/>
        </w:numPr>
        <w:tabs>
          <w:tab w:val="clear" w:pos="720"/>
          <w:tab w:val="num" w:pos="426"/>
        </w:tabs>
        <w:suppressAutoHyphens/>
        <w:ind w:left="426" w:hanging="426"/>
        <w:jc w:val="both"/>
      </w:pPr>
      <w:r w:rsidRPr="002766CA">
        <w:t>A kivitelezési munkaterület átadás-átvételének a jelen szerződés aláírásától 10 napon belül meg kell történnie.</w:t>
      </w:r>
      <w:r w:rsidR="000F7102" w:rsidRPr="002766CA">
        <w:t xml:space="preserve"> Munkaterületek átadásakor a felek munkaterület átadás-átvételi jegyzőkönyvet vesznek fel.</w:t>
      </w:r>
    </w:p>
    <w:p w:rsidR="000F7102" w:rsidRPr="002766CA" w:rsidRDefault="000F7102" w:rsidP="000F7102">
      <w:pPr>
        <w:ind w:left="426" w:hanging="426"/>
        <w:jc w:val="both"/>
      </w:pPr>
    </w:p>
    <w:p w:rsidR="000F7102" w:rsidRPr="002766CA" w:rsidRDefault="000F7102" w:rsidP="000570A1">
      <w:pPr>
        <w:numPr>
          <w:ilvl w:val="1"/>
          <w:numId w:val="21"/>
        </w:numPr>
        <w:tabs>
          <w:tab w:val="clear" w:pos="720"/>
          <w:tab w:val="num" w:pos="426"/>
        </w:tabs>
        <w:suppressAutoHyphens/>
        <w:ind w:left="426" w:hanging="426"/>
        <w:jc w:val="both"/>
      </w:pPr>
      <w:r w:rsidRPr="002766CA">
        <w:t>Vis maior és más lényeges, a Felek érdekkörén kívüli körülmények esetén a jelen szerződésben rögzített átadás-átvétel napja jogkövetkezmények nélkül későbbre tolódhat. Az ilyen események, illetve körülmények bármelyikének bekövetkezéséről, illetve annak veszélyéről a Vállalkozó köteles késedelem nélkül a Megrendelőt értesíteni. Az ok megszűnését követően haladéktalanul jeleznie kell azt, hogy mikor lehet a tevékenységet folytatni, illetve befejezni. Ha a Vállalkozó önhibáján kívül a jelen pontban foglalt bármely oknál fogva a teljesítés késedelmet szenved, akkor Vállalkozó jogosult a közösen megállapított teljesítési határidők módosítását kezdeményezni. Vis maior és más lényeges körülményt és az emiatt kieső időt a Megrendelő képviselőjének igazolnia kell.</w:t>
      </w:r>
    </w:p>
    <w:p w:rsidR="000F7102" w:rsidRPr="002766CA" w:rsidRDefault="000F7102" w:rsidP="000F7102">
      <w:pPr>
        <w:ind w:left="426" w:hanging="426"/>
        <w:jc w:val="both"/>
      </w:pPr>
    </w:p>
    <w:p w:rsidR="000F7102" w:rsidRPr="002766CA" w:rsidRDefault="000F7102" w:rsidP="000570A1">
      <w:pPr>
        <w:numPr>
          <w:ilvl w:val="0"/>
          <w:numId w:val="19"/>
        </w:numPr>
        <w:suppressAutoHyphens/>
        <w:ind w:left="426" w:hanging="426"/>
        <w:jc w:val="center"/>
        <w:rPr>
          <w:b/>
          <w:smallCaps/>
        </w:rPr>
      </w:pPr>
      <w:r w:rsidRPr="002766CA">
        <w:rPr>
          <w:b/>
          <w:smallCaps/>
        </w:rPr>
        <w:t>Az ellenszolgáltatás (vállalkozói díj) és kifizetésének rendje</w:t>
      </w:r>
    </w:p>
    <w:p w:rsidR="000F7102" w:rsidRPr="002766CA" w:rsidRDefault="000F7102" w:rsidP="000F7102">
      <w:pPr>
        <w:ind w:left="426" w:hanging="426"/>
        <w:jc w:val="both"/>
      </w:pPr>
    </w:p>
    <w:p w:rsidR="00471CFC" w:rsidRPr="002766CA" w:rsidRDefault="000F7102" w:rsidP="000570A1">
      <w:pPr>
        <w:numPr>
          <w:ilvl w:val="1"/>
          <w:numId w:val="22"/>
        </w:numPr>
        <w:tabs>
          <w:tab w:val="clear" w:pos="720"/>
        </w:tabs>
        <w:suppressAutoHyphens/>
        <w:ind w:left="426" w:hanging="426"/>
        <w:jc w:val="both"/>
      </w:pPr>
      <w:r w:rsidRPr="002766CA">
        <w:t>A Vállalkozót a jelen szerződésben foglalt kötelezettségeinek teljesítéséért</w:t>
      </w:r>
      <w:r w:rsidR="00471CFC" w:rsidRPr="002766CA">
        <w:t xml:space="preserve"> egyösszegű átalánydíj (vállalkozói díj) illeti meg az alábbiak szerint:</w:t>
      </w:r>
    </w:p>
    <w:p w:rsidR="00471CFC" w:rsidRPr="002766CA" w:rsidRDefault="00471CFC" w:rsidP="00471CFC">
      <w:pPr>
        <w:suppressAutoHyphens/>
        <w:ind w:left="426"/>
        <w:jc w:val="both"/>
        <w:rPr>
          <w:b/>
        </w:rPr>
      </w:pPr>
      <w:r w:rsidRPr="002766CA">
        <w:rPr>
          <w:b/>
        </w:rPr>
        <w:t>vállalkozói díj nettó:</w:t>
      </w:r>
      <w:r w:rsidR="000F7102" w:rsidRPr="002766CA">
        <w:rPr>
          <w:b/>
        </w:rPr>
        <w:t xml:space="preserve"> </w:t>
      </w:r>
      <w:r w:rsidRPr="002766CA">
        <w:rPr>
          <w:b/>
        </w:rPr>
        <w:t>………………… Ft, azaz …………………….. forint</w:t>
      </w:r>
    </w:p>
    <w:p w:rsidR="00471CFC" w:rsidRPr="002766CA" w:rsidRDefault="00471CFC" w:rsidP="00471CFC">
      <w:pPr>
        <w:suppressAutoHyphens/>
        <w:ind w:left="426"/>
        <w:jc w:val="both"/>
        <w:rPr>
          <w:b/>
        </w:rPr>
      </w:pPr>
      <w:r w:rsidRPr="002766CA">
        <w:rPr>
          <w:b/>
        </w:rPr>
        <w:t>tartalékkeret nettó: ………………… Ft, azaz …………………….. forint</w:t>
      </w:r>
    </w:p>
    <w:p w:rsidR="000F7102" w:rsidRPr="002766CA" w:rsidRDefault="00471CFC" w:rsidP="00471CFC">
      <w:pPr>
        <w:suppressAutoHyphens/>
        <w:ind w:left="426"/>
        <w:jc w:val="both"/>
      </w:pPr>
      <w:r w:rsidRPr="002766CA">
        <w:rPr>
          <w:b/>
        </w:rPr>
        <w:t>összesen:</w:t>
      </w:r>
      <w:r w:rsidRPr="002766CA">
        <w:t xml:space="preserve"> </w:t>
      </w:r>
      <w:r w:rsidR="000F7102" w:rsidRPr="002766CA">
        <w:rPr>
          <w:b/>
        </w:rPr>
        <w:t>………………… Ft + ÁFA, azaz …………………….. forint + általános forgalmi adó</w:t>
      </w:r>
      <w:r w:rsidR="000F7102" w:rsidRPr="002766CA">
        <w:t>.</w:t>
      </w:r>
      <w:r w:rsidR="0042740F" w:rsidRPr="002766CA">
        <w:t xml:space="preserve"> </w:t>
      </w:r>
    </w:p>
    <w:p w:rsidR="000F7102" w:rsidRPr="002766CA" w:rsidRDefault="000F7102" w:rsidP="000F7102">
      <w:pPr>
        <w:suppressAutoHyphens/>
        <w:ind w:left="426" w:hanging="426"/>
        <w:jc w:val="both"/>
        <w:rPr>
          <w:bCs/>
        </w:rPr>
      </w:pPr>
    </w:p>
    <w:p w:rsidR="000F7102" w:rsidRPr="002766CA" w:rsidRDefault="000F7102" w:rsidP="000570A1">
      <w:pPr>
        <w:numPr>
          <w:ilvl w:val="1"/>
          <w:numId w:val="22"/>
        </w:numPr>
        <w:tabs>
          <w:tab w:val="clear" w:pos="720"/>
        </w:tabs>
        <w:suppressAutoHyphens/>
        <w:ind w:left="426" w:hanging="426"/>
        <w:jc w:val="both"/>
      </w:pPr>
      <w:r w:rsidRPr="002766CA">
        <w:t>Megrendelő nyilatkozik, hogy a szerződés hatályba lépésekor a szerződésben meghatározott építőipari kivitelezési tevékenység ellenértékének pénzügyi fedezetével rendelkezik.</w:t>
      </w:r>
    </w:p>
    <w:p w:rsidR="000F7102" w:rsidRPr="002766CA" w:rsidRDefault="000F7102" w:rsidP="000F7102">
      <w:pPr>
        <w:suppressAutoHyphens/>
        <w:ind w:left="426" w:hanging="426"/>
        <w:jc w:val="both"/>
        <w:rPr>
          <w:bCs/>
        </w:rPr>
      </w:pPr>
    </w:p>
    <w:p w:rsidR="000F7102" w:rsidRPr="00C2699F" w:rsidRDefault="000F7102" w:rsidP="000570A1">
      <w:pPr>
        <w:numPr>
          <w:ilvl w:val="1"/>
          <w:numId w:val="22"/>
        </w:numPr>
        <w:tabs>
          <w:tab w:val="clear" w:pos="720"/>
        </w:tabs>
        <w:suppressAutoHyphens/>
        <w:ind w:left="426" w:hanging="426"/>
        <w:jc w:val="both"/>
      </w:pPr>
      <w:r w:rsidRPr="002766CA">
        <w:t>A Vállalkozó a jelen szerződésben meghatározott átalányárért teljes körűen vállalkozik a szerződés tárgyának megvalósítására. A Vállalkozó kijelenti, hogy az átalányár teljes</w:t>
      </w:r>
      <w:r w:rsidRPr="00C2699F">
        <w:t xml:space="preserve"> körűen tartalmazza az építőipari kivitelezési tevékenységről szóló 191/2009. (IX.15.) Korm. rendelet (a továbbiakban: Épkiv.) 3. § (5) pontjában meghatározott költségeket,</w:t>
      </w:r>
      <w:r w:rsidRPr="00C2699F">
        <w:rPr>
          <w:rFonts w:eastAsia="Calibri"/>
          <w:lang w:eastAsia="ar-SA"/>
        </w:rPr>
        <w:t xml:space="preserve"> </w:t>
      </w:r>
      <w:r w:rsidRPr="00C2699F">
        <w:t>továbbá a Vállalkozónak a jelen szerződésben foglalt feladatok teljesítésével kapcsolatban felmerülő összes költségét, kiadását. A vállalási ár a befejezési határidőre prognosztizált egyösszegű ár, amely tartalmazza a műszaki tartalom megvalósításának teljes költségét, a kivitelezési munkákat, a tevékenységgel kapcsolatban fizetendő minden díjat (ideértve különösen az építkezési tevékenység során jelentkező közüzemi díjakat is), illetéket (vámot), az átadási, beüzemelési, és a birtokbaadási, valamint az aktiválási eljárás költségeit, a</w:t>
      </w:r>
      <w:r w:rsidR="007D56AF" w:rsidRPr="00C2699F">
        <w:t xml:space="preserve"> megvalósulási</w:t>
      </w:r>
      <w:r w:rsidRPr="00C2699F">
        <w:t xml:space="preserve"> tervdokumentáció készítésének költségét, az ágazati és egyéb szabványoknak megfelelő minősítési vizsgálati és mérési költséget, bármiféle díjat (gépek, irodák, raktárak stb.), a felvonulási-, vagyonvédelmi költségeket, a garanciális és szavatossági kötelezettségek költségeit, a szerződés tárgyának rendeltetésszerű </w:t>
      </w:r>
      <w:r w:rsidRPr="00C2699F">
        <w:lastRenderedPageBreak/>
        <w:t>használatát biztosító megvalósításhoz szükséges munka ellenértékét. A hivatkozott jogszabályi díjelemek a Vállalkozó felmért és megalapozott költség- és mértékbecslésén alapulnak. Felek a díjmegállapodásra utalva rögzítik, hogy a Vállalkozó viseli a díjelemek esetleges hibás kalkulációjának a kockázatát, a Megrendelő a jogszabályi díjelemek teljesüléséért szavatossággal nem tartozik.</w:t>
      </w:r>
    </w:p>
    <w:p w:rsidR="000F7102" w:rsidRPr="00C2699F" w:rsidRDefault="000F7102" w:rsidP="000F7102">
      <w:pPr>
        <w:suppressAutoHyphens/>
        <w:ind w:left="426" w:hanging="426"/>
      </w:pPr>
    </w:p>
    <w:p w:rsidR="000F7102" w:rsidRPr="00C2699F" w:rsidRDefault="000F7102" w:rsidP="000570A1">
      <w:pPr>
        <w:numPr>
          <w:ilvl w:val="1"/>
          <w:numId w:val="22"/>
        </w:numPr>
        <w:tabs>
          <w:tab w:val="clear" w:pos="720"/>
        </w:tabs>
        <w:suppressAutoHyphens/>
        <w:ind w:left="426" w:hanging="426"/>
        <w:jc w:val="both"/>
      </w:pPr>
      <w:r w:rsidRPr="00C2699F">
        <w:t>A szerződésben nevesített jogcímeken kívül Vállalkozó egyéb jogcímen díjazásra nem tarthat igényt. Jelen átalánydíjas megállapodás alapján Vállalkozó kötelezettséget vállal a teljes mennyiségért és hiánytalanságért, főleg azon tételek esetében, amelyek nincsenek előírva a felhívásban vagy költségvetésben, viszont a szakmai szokások és előírások szerint hozzátartoznak a szerződés tárgyának kifogástalan, teljes körű kivitelezéséhez. Vállalkozó kijelenti, hogy az átalányárat a feladat és a helyszín ismeretében adta meg, az árat az esetleg előre nem látható munkákra, ráfordításokra és körülményekre, illetve az esetleges műszaki és igényszintbeli bizonytalanságokra tekintettel határozta meg. A Vállalkozói díj átalányáron került meghatározásra ezért a többletmunka kockázatát Vállalkozó magára vállalja, illetve a szerződés teljesítése során felmerülő többletmunkákat külön térítés nélkül elvégzi, annak ellenértékét nem érvényesíti.</w:t>
      </w:r>
    </w:p>
    <w:p w:rsidR="000F7102" w:rsidRPr="00C2699F" w:rsidRDefault="000F7102" w:rsidP="000F7102">
      <w:pPr>
        <w:suppressAutoHyphens/>
        <w:ind w:left="426" w:hanging="426"/>
        <w:jc w:val="both"/>
      </w:pPr>
    </w:p>
    <w:p w:rsidR="000F7102" w:rsidRPr="00C2699F" w:rsidRDefault="000F7102" w:rsidP="000570A1">
      <w:pPr>
        <w:numPr>
          <w:ilvl w:val="1"/>
          <w:numId w:val="22"/>
        </w:numPr>
        <w:tabs>
          <w:tab w:val="clear" w:pos="720"/>
        </w:tabs>
        <w:suppressAutoHyphens/>
        <w:ind w:left="426" w:hanging="426"/>
        <w:jc w:val="both"/>
      </w:pPr>
      <w:r w:rsidRPr="00C2699F">
        <w:t>Vállalkozó jelen szerződés aláírásával kijelenti, hogy megismerte a dokumentáció és a műszaki leírás tartalmát és az abban foglalt munkálatok teljes körű megvalósítására vonatkozóan tette meg az ajánlatát.</w:t>
      </w:r>
    </w:p>
    <w:p w:rsidR="000F7102" w:rsidRPr="00C2699F" w:rsidRDefault="000F7102" w:rsidP="000F7102">
      <w:pPr>
        <w:suppressAutoHyphens/>
        <w:ind w:left="426" w:hanging="426"/>
        <w:jc w:val="both"/>
      </w:pPr>
    </w:p>
    <w:p w:rsidR="000F7102" w:rsidRPr="00C2699F" w:rsidRDefault="000F7102" w:rsidP="000570A1">
      <w:pPr>
        <w:numPr>
          <w:ilvl w:val="1"/>
          <w:numId w:val="22"/>
        </w:numPr>
        <w:tabs>
          <w:tab w:val="clear" w:pos="720"/>
        </w:tabs>
        <w:suppressAutoHyphens/>
        <w:ind w:left="426" w:hanging="426"/>
        <w:jc w:val="both"/>
      </w:pPr>
      <w:r w:rsidRPr="00C2699F">
        <w:t>Vállalkozó jelen szerződés aláírásával kötelezettséget vállal arra, hogy a munkavégzés során a tudomására jutott valamennyi adatot titokként kezeli, azokat a Megrendelő előzetes, írásos hozzájárulása nélkül nem hozza harmadik személy tudomására. Vállalkozó e kötelezettsége megszegése esetén kártérítés megfizetésére köteles.</w:t>
      </w:r>
    </w:p>
    <w:p w:rsidR="000F7102" w:rsidRPr="00C2699F" w:rsidRDefault="000F7102" w:rsidP="000F7102">
      <w:pPr>
        <w:suppressAutoHyphens/>
        <w:ind w:left="426" w:hanging="426"/>
        <w:jc w:val="both"/>
      </w:pPr>
    </w:p>
    <w:p w:rsidR="00FA7B07" w:rsidRPr="002766CA" w:rsidRDefault="000F7102" w:rsidP="000570A1">
      <w:pPr>
        <w:numPr>
          <w:ilvl w:val="1"/>
          <w:numId w:val="22"/>
        </w:numPr>
        <w:tabs>
          <w:tab w:val="clear" w:pos="720"/>
        </w:tabs>
        <w:suppressAutoHyphens/>
        <w:ind w:left="426" w:hanging="426"/>
        <w:jc w:val="both"/>
      </w:pPr>
      <w:r w:rsidRPr="00C2699F">
        <w:rPr>
          <w:bCs/>
        </w:rPr>
        <w:t>Az Épkiv. 3. § (2) bekezdésének j) pontja értelmében az építőipari kivitelezési tevékenység végzése során esetlegesen felmerülő pótmunka díjának elszámolási módja a kivitelezési szerződés kötelező tartalmi eleme. Ezzel kapcsolatban Megrendelő rögzíti, hogy a</w:t>
      </w:r>
      <w:r w:rsidRPr="00C2699F">
        <w:t>z esetlegesen szükségessé váló pótmunkák megrendelése</w:t>
      </w:r>
      <w:r w:rsidR="00FA7B07">
        <w:t xml:space="preserve"> a tartalékkeret terhére az alábbiak szerint </w:t>
      </w:r>
      <w:r w:rsidR="00FA7B07" w:rsidRPr="002766CA">
        <w:t xml:space="preserve">történhet: </w:t>
      </w:r>
    </w:p>
    <w:p w:rsidR="00FA7B07" w:rsidRPr="002766CA" w:rsidRDefault="00FA7B07" w:rsidP="00FA7B07">
      <w:pPr>
        <w:pStyle w:val="Listaszerbekezds"/>
        <w:rPr>
          <w:rFonts w:ascii="Times New Roman" w:hAnsi="Times New Roman"/>
          <w:sz w:val="24"/>
          <w:szCs w:val="24"/>
        </w:rPr>
      </w:pPr>
    </w:p>
    <w:p w:rsidR="00FA7B07" w:rsidRPr="002766CA" w:rsidRDefault="00FA7B07"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Ha a dokumentációkban foglaltakhoz képest a Megrendelő részéről pótmunk</w:t>
      </w:r>
      <w:r w:rsidR="00C11CD0" w:rsidRPr="002766CA">
        <w:rPr>
          <w:rFonts w:ascii="Times New Roman" w:hAnsi="Times New Roman"/>
          <w:sz w:val="24"/>
          <w:szCs w:val="24"/>
        </w:rPr>
        <w:t>a igény</w:t>
      </w:r>
      <w:r w:rsidRPr="002766CA">
        <w:rPr>
          <w:rFonts w:ascii="Times New Roman" w:hAnsi="Times New Roman"/>
          <w:sz w:val="24"/>
          <w:szCs w:val="24"/>
        </w:rPr>
        <w:t xml:space="preserve"> merül fel, </w:t>
      </w:r>
      <w:r w:rsidR="00C11CD0" w:rsidRPr="002766CA">
        <w:rPr>
          <w:rFonts w:ascii="Times New Roman" w:hAnsi="Times New Roman"/>
          <w:sz w:val="24"/>
          <w:szCs w:val="24"/>
        </w:rPr>
        <w:t>azt</w:t>
      </w:r>
      <w:r w:rsidRPr="002766CA">
        <w:rPr>
          <w:rFonts w:ascii="Times New Roman" w:hAnsi="Times New Roman"/>
          <w:sz w:val="24"/>
          <w:szCs w:val="24"/>
        </w:rPr>
        <w:t xml:space="preserve"> a Megrendelő</w:t>
      </w:r>
      <w:r w:rsidR="00C11CD0" w:rsidRPr="002766CA">
        <w:rPr>
          <w:rFonts w:ascii="Times New Roman" w:hAnsi="Times New Roman"/>
          <w:sz w:val="24"/>
          <w:szCs w:val="24"/>
        </w:rPr>
        <w:t xml:space="preserve"> kötelezettségvállalásra jogosult képviselője</w:t>
      </w:r>
      <w:r w:rsidRPr="002766CA">
        <w:rPr>
          <w:rFonts w:ascii="Times New Roman" w:hAnsi="Times New Roman"/>
          <w:sz w:val="24"/>
          <w:szCs w:val="24"/>
        </w:rPr>
        <w:t xml:space="preserve"> </w:t>
      </w:r>
      <w:r w:rsidR="00C11CD0" w:rsidRPr="002766CA">
        <w:rPr>
          <w:rFonts w:ascii="Times New Roman" w:hAnsi="Times New Roman"/>
          <w:sz w:val="24"/>
          <w:szCs w:val="24"/>
        </w:rPr>
        <w:t>írásban</w:t>
      </w:r>
      <w:r w:rsidRPr="002766CA">
        <w:rPr>
          <w:rFonts w:ascii="Times New Roman" w:hAnsi="Times New Roman"/>
          <w:sz w:val="24"/>
          <w:szCs w:val="24"/>
        </w:rPr>
        <w:t xml:space="preserve"> kezdeményezi, a</w:t>
      </w:r>
      <w:r w:rsidR="00C11CD0" w:rsidRPr="002766CA">
        <w:rPr>
          <w:rFonts w:ascii="Times New Roman" w:hAnsi="Times New Roman"/>
          <w:sz w:val="24"/>
          <w:szCs w:val="24"/>
        </w:rPr>
        <w:t xml:space="preserve"> Műszaki ellenőr által az</w:t>
      </w:r>
      <w:r w:rsidRPr="002766CA">
        <w:rPr>
          <w:rFonts w:ascii="Times New Roman" w:hAnsi="Times New Roman"/>
          <w:sz w:val="24"/>
          <w:szCs w:val="24"/>
        </w:rPr>
        <w:t xml:space="preserve"> építési naplóba</w:t>
      </w:r>
      <w:r w:rsidR="00C11CD0" w:rsidRPr="002766CA">
        <w:rPr>
          <w:rFonts w:ascii="Times New Roman" w:hAnsi="Times New Roman"/>
          <w:sz w:val="24"/>
          <w:szCs w:val="24"/>
        </w:rPr>
        <w:t xml:space="preserve"> történő bejegyzéssel</w:t>
      </w:r>
      <w:r w:rsidRPr="002766CA">
        <w:rPr>
          <w:rFonts w:ascii="Times New Roman" w:hAnsi="Times New Roman"/>
          <w:sz w:val="24"/>
          <w:szCs w:val="24"/>
        </w:rPr>
        <w:t xml:space="preserve"> kell bejelentenie a módosítással érintett munkák dokumentációjának csatolásával.</w:t>
      </w:r>
    </w:p>
    <w:p w:rsidR="00F837B0" w:rsidRPr="002766CA" w:rsidRDefault="00FA7B07"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A tartalékkereten belüli pótmunkára a Vállalkozó 8 napon belül ajánlatot ad</w:t>
      </w:r>
      <w:r w:rsidR="00F837B0" w:rsidRPr="002766CA">
        <w:rPr>
          <w:rFonts w:ascii="Times New Roman" w:hAnsi="Times New Roman"/>
          <w:sz w:val="24"/>
          <w:szCs w:val="24"/>
        </w:rPr>
        <w:t xml:space="preserve"> megjelölve azok teljesítési határidejét is</w:t>
      </w:r>
      <w:r w:rsidRPr="002766CA">
        <w:rPr>
          <w:rFonts w:ascii="Times New Roman" w:hAnsi="Times New Roman"/>
          <w:sz w:val="24"/>
          <w:szCs w:val="24"/>
        </w:rPr>
        <w:t>.</w:t>
      </w:r>
      <w:r w:rsidR="00C11CD0" w:rsidRPr="002766CA">
        <w:rPr>
          <w:rFonts w:ascii="Times New Roman" w:hAnsi="Times New Roman"/>
          <w:sz w:val="24"/>
          <w:szCs w:val="24"/>
        </w:rPr>
        <w:t xml:space="preserve"> Ha a pótmunka bármelyik eleme a nyertes ajánlat árazott költségvetésében szerepel, azt ennek megfelelően kell az ajánlatban beárazni. </w:t>
      </w:r>
    </w:p>
    <w:p w:rsidR="00FA7B07" w:rsidRPr="002766CA" w:rsidRDefault="00C11CD0"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Amennyiben a Megrendelő olyan pótmunka elvégzését írja elő, amelyre nyertes ajánlat árazott költségvetése egységárat nem tartalmaz, az alkalmazandó egységárról a Felek írásban előzetesen, a pótmunka megrendelése előtt állapodnak meg, amelynek alapja a felhasznált anyagok tényleges egységára (beszerzési ára szállítással), a TERC szerint irányadó anyagmennyiség és normaidő, valamint a költségvetésben az azonos kivitelezési elem tekintetében megadott, ennek hiányában a mindenkor hatályos jogszabályok szerint előírt minimális Ft/óra szak– és segédmunka át</w:t>
      </w:r>
      <w:r w:rsidR="00F837B0" w:rsidRPr="002766CA">
        <w:rPr>
          <w:rFonts w:ascii="Times New Roman" w:hAnsi="Times New Roman"/>
          <w:sz w:val="24"/>
          <w:szCs w:val="24"/>
        </w:rPr>
        <w:t>lag rezsióradíj.</w:t>
      </w:r>
    </w:p>
    <w:p w:rsidR="00FA7B07" w:rsidRPr="002766CA" w:rsidRDefault="00F837B0"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 xml:space="preserve">Az egyeztetett pótmunkát a Megrendelő kötelezettségvállalásra jogosult képviselője írásban megrendeli, a </w:t>
      </w:r>
      <w:r w:rsidR="00FA7B07" w:rsidRPr="002766CA">
        <w:rPr>
          <w:rFonts w:ascii="Times New Roman" w:hAnsi="Times New Roman"/>
          <w:sz w:val="24"/>
          <w:szCs w:val="24"/>
        </w:rPr>
        <w:t xml:space="preserve">Vállalkozó ennek elvégzésére kötelezettséget vállal, a </w:t>
      </w:r>
      <w:r w:rsidR="00597562">
        <w:rPr>
          <w:rFonts w:ascii="Times New Roman" w:hAnsi="Times New Roman"/>
          <w:sz w:val="24"/>
          <w:szCs w:val="24"/>
        </w:rPr>
        <w:t>[az I. rész vonatkozásában nettó 12.500.000,- HUF</w:t>
      </w:r>
      <w:r w:rsidR="00FA7B07" w:rsidRPr="002766CA">
        <w:rPr>
          <w:rFonts w:ascii="Times New Roman" w:hAnsi="Times New Roman"/>
          <w:sz w:val="24"/>
          <w:szCs w:val="24"/>
        </w:rPr>
        <w:t xml:space="preserve"> </w:t>
      </w:r>
      <w:r w:rsidR="00597562">
        <w:rPr>
          <w:rFonts w:ascii="Times New Roman" w:hAnsi="Times New Roman"/>
          <w:sz w:val="24"/>
          <w:szCs w:val="24"/>
        </w:rPr>
        <w:t xml:space="preserve">összegű, a II. rész vonatkozásában nettó </w:t>
      </w:r>
      <w:r w:rsidR="00597562">
        <w:rPr>
          <w:rFonts w:ascii="Times New Roman" w:hAnsi="Times New Roman"/>
          <w:sz w:val="24"/>
          <w:szCs w:val="24"/>
        </w:rPr>
        <w:lastRenderedPageBreak/>
        <w:t xml:space="preserve">500.000,- HUF összegű] </w:t>
      </w:r>
      <w:r w:rsidR="00FA7B07" w:rsidRPr="002766CA">
        <w:rPr>
          <w:rFonts w:ascii="Times New Roman" w:hAnsi="Times New Roman"/>
          <w:sz w:val="24"/>
          <w:szCs w:val="24"/>
        </w:rPr>
        <w:t>tartalékkeret terhére.</w:t>
      </w:r>
      <w:r w:rsidRPr="002766CA">
        <w:rPr>
          <w:rFonts w:ascii="Times New Roman" w:hAnsi="Times New Roman"/>
          <w:sz w:val="24"/>
          <w:szCs w:val="24"/>
        </w:rPr>
        <w:t xml:space="preserve"> A tartalékkeret a pótmunkán kívül másra nem használható fel. </w:t>
      </w:r>
    </w:p>
    <w:p w:rsidR="00FA7B07" w:rsidRPr="002766CA" w:rsidRDefault="00FA7B07"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A tartalékkeret terhére végzett munkák tételes elszámolásúak. Pótmunkánál az elszámolás tényleges teljesítések, illetve szállítások alapján történik, így a mértéket és a mennyiségeket, felmérési napló és méretszámítás alapján közösen kell megállapítani, s ellenőrizni. A számításokkal, esetleg szükséges elszámolási tervekkel, szállítólevelekkel, rezsilistákkal, stb. kell ezeket bizonylatolni.</w:t>
      </w:r>
      <w:r w:rsidR="00F837B0" w:rsidRPr="002766CA">
        <w:rPr>
          <w:rFonts w:ascii="Times New Roman" w:hAnsi="Times New Roman"/>
          <w:sz w:val="24"/>
          <w:szCs w:val="24"/>
        </w:rPr>
        <w:t xml:space="preserve"> </w:t>
      </w:r>
      <w:r w:rsidRPr="002766CA">
        <w:rPr>
          <w:rFonts w:ascii="Times New Roman" w:hAnsi="Times New Roman"/>
          <w:sz w:val="24"/>
          <w:szCs w:val="24"/>
        </w:rPr>
        <w:t>Azon teljesítések, amelyekre vonatkozóan nem állnak rendelkezésre a Megrendelő képviselője által jóváhagyott pót</w:t>
      </w:r>
      <w:r w:rsidR="00F837B0" w:rsidRPr="002766CA">
        <w:rPr>
          <w:rFonts w:ascii="Times New Roman" w:hAnsi="Times New Roman"/>
          <w:sz w:val="24"/>
          <w:szCs w:val="24"/>
        </w:rPr>
        <w:t>munka-</w:t>
      </w:r>
      <w:r w:rsidRPr="002766CA">
        <w:rPr>
          <w:rFonts w:ascii="Times New Roman" w:hAnsi="Times New Roman"/>
          <w:sz w:val="24"/>
          <w:szCs w:val="24"/>
        </w:rPr>
        <w:t>megrendelések, nem kerülnek kifizetésre.</w:t>
      </w:r>
    </w:p>
    <w:p w:rsidR="00F837B0" w:rsidRPr="002766CA" w:rsidRDefault="00475018"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 xml:space="preserve">A tartalékkeret terhére végzett pótmunkák </w:t>
      </w:r>
      <w:r w:rsidR="00F837B0" w:rsidRPr="002766CA">
        <w:rPr>
          <w:rFonts w:ascii="Times New Roman" w:hAnsi="Times New Roman"/>
          <w:sz w:val="24"/>
          <w:szCs w:val="24"/>
        </w:rPr>
        <w:t>elszámolás</w:t>
      </w:r>
      <w:r w:rsidRPr="002766CA">
        <w:rPr>
          <w:rFonts w:ascii="Times New Roman" w:hAnsi="Times New Roman"/>
          <w:sz w:val="24"/>
          <w:szCs w:val="24"/>
        </w:rPr>
        <w:t>ára</w:t>
      </w:r>
      <w:r w:rsidR="00F837B0" w:rsidRPr="002766CA">
        <w:rPr>
          <w:rFonts w:ascii="Times New Roman" w:hAnsi="Times New Roman"/>
          <w:sz w:val="24"/>
          <w:szCs w:val="24"/>
        </w:rPr>
        <w:t xml:space="preserve"> </w:t>
      </w:r>
      <w:r w:rsidRPr="002766CA">
        <w:rPr>
          <w:rFonts w:ascii="Times New Roman" w:hAnsi="Times New Roman"/>
          <w:sz w:val="24"/>
          <w:szCs w:val="24"/>
        </w:rPr>
        <w:t>a végszámlával együtt kerül sor.</w:t>
      </w:r>
    </w:p>
    <w:p w:rsidR="00FA7B07" w:rsidRPr="002766CA" w:rsidRDefault="00FA7B07"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 xml:space="preserve">A fel nem használt tartalékkeret nem kerül kifizetésre. </w:t>
      </w:r>
    </w:p>
    <w:p w:rsidR="00FA7B07" w:rsidRPr="002766CA" w:rsidRDefault="00FA7B07" w:rsidP="000570A1">
      <w:pPr>
        <w:pStyle w:val="Listaszerbekezds"/>
        <w:numPr>
          <w:ilvl w:val="0"/>
          <w:numId w:val="41"/>
        </w:numPr>
        <w:suppressAutoHyphens/>
        <w:rPr>
          <w:rFonts w:ascii="Times New Roman" w:hAnsi="Times New Roman"/>
          <w:sz w:val="24"/>
          <w:szCs w:val="24"/>
        </w:rPr>
      </w:pPr>
      <w:r w:rsidRPr="002766CA">
        <w:rPr>
          <w:rFonts w:ascii="Times New Roman" w:hAnsi="Times New Roman"/>
          <w:sz w:val="24"/>
          <w:szCs w:val="24"/>
        </w:rPr>
        <w:t>Amennyiben a pótmunkák elrendelése, - annak időpontja - a tervezett technológiai sorrendet, folyamatot nem zavarja, valamint ezen pótmunkák időbeni eloszlása a mindenkori készültséggel legalább megközelítően arányos, a Vállalkozó nem kérheti a teljesítési határidő meghosszabbítását.</w:t>
      </w:r>
      <w:r w:rsidR="00475018" w:rsidRPr="002766CA">
        <w:rPr>
          <w:rFonts w:ascii="Times New Roman" w:hAnsi="Times New Roman"/>
          <w:sz w:val="24"/>
          <w:szCs w:val="24"/>
        </w:rPr>
        <w:t xml:space="preserve"> A vállalkozónak ajánlatában jeleznie kell, hogy kéri-e a teljesítési határidő meghosszabbítását és ennek indokait. Amennyiben a megrendelő ezt (az írásbeli megrendelésben rögzítetten) elfogadja, úgy a pótmunkák kivitelezési időtartamával a befejezési határidő szerződésmódosítás nélkül meghosszabbodik.</w:t>
      </w:r>
    </w:p>
    <w:p w:rsidR="000F7102" w:rsidRPr="002766CA" w:rsidRDefault="000F7102" w:rsidP="00475018">
      <w:pPr>
        <w:suppressAutoHyphens/>
        <w:ind w:left="426"/>
        <w:jc w:val="both"/>
      </w:pPr>
    </w:p>
    <w:p w:rsidR="000F7102" w:rsidRPr="002766CA" w:rsidRDefault="000F7102" w:rsidP="000F7102">
      <w:pPr>
        <w:suppressAutoHyphens/>
        <w:ind w:left="426" w:hanging="426"/>
        <w:jc w:val="both"/>
      </w:pPr>
    </w:p>
    <w:p w:rsidR="000F7102" w:rsidRPr="002766CA" w:rsidRDefault="000F7102" w:rsidP="000570A1">
      <w:pPr>
        <w:numPr>
          <w:ilvl w:val="0"/>
          <w:numId w:val="19"/>
        </w:numPr>
        <w:suppressAutoHyphens/>
        <w:ind w:left="426" w:hanging="426"/>
        <w:jc w:val="center"/>
        <w:rPr>
          <w:b/>
          <w:smallCaps/>
        </w:rPr>
      </w:pPr>
      <w:r w:rsidRPr="002766CA">
        <w:rPr>
          <w:b/>
          <w:smallCaps/>
        </w:rPr>
        <w:t>Fizetési feltételek</w:t>
      </w:r>
    </w:p>
    <w:p w:rsidR="000F7102" w:rsidRPr="002766CA" w:rsidRDefault="000F7102" w:rsidP="000F7102">
      <w:pPr>
        <w:ind w:left="426" w:hanging="426"/>
        <w:jc w:val="both"/>
      </w:pPr>
    </w:p>
    <w:p w:rsidR="00C21B11" w:rsidRPr="002766CA" w:rsidRDefault="000F7102" w:rsidP="000570A1">
      <w:pPr>
        <w:numPr>
          <w:ilvl w:val="1"/>
          <w:numId w:val="23"/>
        </w:numPr>
        <w:tabs>
          <w:tab w:val="clear" w:pos="720"/>
        </w:tabs>
        <w:suppressAutoHyphens/>
        <w:ind w:left="426" w:hanging="426"/>
        <w:jc w:val="both"/>
        <w:rPr>
          <w:rFonts w:eastAsia="Calibri"/>
        </w:rPr>
      </w:pPr>
      <w:r w:rsidRPr="002766CA">
        <w:rPr>
          <w:rFonts w:eastAsia="Calibri"/>
        </w:rPr>
        <w:t xml:space="preserve">A </w:t>
      </w:r>
      <w:r w:rsidR="00C21B11" w:rsidRPr="002766CA">
        <w:rPr>
          <w:rFonts w:eastAsia="Calibri"/>
        </w:rPr>
        <w:t xml:space="preserve">szerződés ellenértéke teljes egészében </w:t>
      </w:r>
      <w:r w:rsidR="00187258" w:rsidRPr="002766CA">
        <w:t>az „Elefánt</w:t>
      </w:r>
      <w:r w:rsidR="00340766" w:rsidRPr="002766CA">
        <w:t>ot</w:t>
      </w:r>
      <w:r w:rsidR="00187258" w:rsidRPr="002766CA">
        <w:t>- és ázsiai állatok</w:t>
      </w:r>
      <w:r w:rsidR="00340766" w:rsidRPr="002766CA">
        <w:t>at</w:t>
      </w:r>
      <w:r w:rsidR="00187258" w:rsidRPr="002766CA">
        <w:t xml:space="preserve"> bemutató együttes építése” című és TOP -6.1.4.-15 -2016-00001 azonosítószámú projekt </w:t>
      </w:r>
      <w:r w:rsidR="00C21B11" w:rsidRPr="002766CA">
        <w:rPr>
          <w:rFonts w:eastAsia="Calibri"/>
        </w:rPr>
        <w:t>terhére elszámolható európai uniós támogatásból kerül kifizetésre, szállítói finanszírozás formájában. A támogatás intenzitása: 100,000000 %.</w:t>
      </w:r>
    </w:p>
    <w:p w:rsidR="00C21B11" w:rsidRPr="002766CA" w:rsidRDefault="00C21B11" w:rsidP="00C21B11">
      <w:pPr>
        <w:suppressAutoHyphens/>
        <w:jc w:val="both"/>
        <w:rPr>
          <w:rFonts w:eastAsia="Calibri"/>
        </w:rPr>
      </w:pPr>
    </w:p>
    <w:p w:rsidR="000F7102" w:rsidRPr="002766CA" w:rsidRDefault="000F7102" w:rsidP="000570A1">
      <w:pPr>
        <w:numPr>
          <w:ilvl w:val="1"/>
          <w:numId w:val="23"/>
        </w:numPr>
        <w:tabs>
          <w:tab w:val="clear" w:pos="720"/>
        </w:tabs>
        <w:suppressAutoHyphens/>
        <w:ind w:left="426" w:hanging="426"/>
        <w:jc w:val="both"/>
        <w:rPr>
          <w:bCs/>
        </w:rPr>
      </w:pPr>
      <w:r w:rsidRPr="002766CA">
        <w:rPr>
          <w:rFonts w:eastAsia="Calibri"/>
        </w:rPr>
        <w:t>Az elszámolható költség pontos mértékét a projekt mindenkor hatályos Támogatási Szerződése rögzíti</w:t>
      </w:r>
      <w:r w:rsidRPr="002766CA">
        <w:rPr>
          <w:bCs/>
        </w:rPr>
        <w:t>, amelynek változása nem jelenti jelen szerződés módosításá</w:t>
      </w:r>
      <w:r w:rsidR="003B773F" w:rsidRPr="002766CA">
        <w:rPr>
          <w:bCs/>
        </w:rPr>
        <w:t>nak kötelezettségét</w:t>
      </w:r>
      <w:r w:rsidRPr="002766CA">
        <w:rPr>
          <w:bCs/>
        </w:rPr>
        <w:t>.</w:t>
      </w:r>
    </w:p>
    <w:p w:rsidR="000F7102" w:rsidRPr="002766CA" w:rsidRDefault="000F7102" w:rsidP="000F7102">
      <w:pPr>
        <w:suppressAutoHyphens/>
        <w:ind w:left="426" w:hanging="426"/>
        <w:jc w:val="both"/>
        <w:rPr>
          <w:bCs/>
        </w:rPr>
      </w:pPr>
    </w:p>
    <w:p w:rsidR="000F7102" w:rsidRPr="00C2699F" w:rsidRDefault="000F7102" w:rsidP="000570A1">
      <w:pPr>
        <w:numPr>
          <w:ilvl w:val="1"/>
          <w:numId w:val="23"/>
        </w:numPr>
        <w:tabs>
          <w:tab w:val="clear" w:pos="720"/>
        </w:tabs>
        <w:suppressAutoHyphens/>
        <w:ind w:left="426" w:hanging="426"/>
        <w:jc w:val="both"/>
        <w:rPr>
          <w:bCs/>
        </w:rPr>
      </w:pPr>
      <w:r w:rsidRPr="002766CA">
        <w:rPr>
          <w:bCs/>
        </w:rPr>
        <w:t>Az ellenszolgáltatást a kifizetésre köteles szervezet szállítói finanszírozással, a Vállalkozó szerződésszerű teljesítésének Megrendelő teljesítésigazolásra jogosult</w:t>
      </w:r>
      <w:r w:rsidRPr="00C2699F">
        <w:rPr>
          <w:bCs/>
        </w:rPr>
        <w:t xml:space="preserve"> képviselője általi - a Kbt. 135. § (1) bekezdése szerinti - elismeréséről szóló igazolás kiadását követően, formai és tartalmi szempontból szabályszerűen kiállított, a projekt megnevezését és azonosító számát is tartalmazó számla alapján, a Ptk. 6:130 § (1)-(2) bekezdéseiben, valamint a Kbt. 135. § (4)-(5) bekezdésében foglaltak szerint, a 2014-2020 programozási időszakban az egyes európai uniós alapokból származó támogatások felhasználásának rendjéről szóló 272/2014. (XI.5.) Korm. rendelet vonatkozó előírásainak figyelembe vételével, a Vállalkozó által megjelölt bankszámlára történő átutalással teljesíti.</w:t>
      </w:r>
    </w:p>
    <w:p w:rsidR="000F7102" w:rsidRPr="00C2699F" w:rsidRDefault="000F7102" w:rsidP="000F7102">
      <w:pPr>
        <w:suppressAutoHyphens/>
        <w:ind w:left="426" w:hanging="426"/>
        <w:jc w:val="both"/>
        <w:rPr>
          <w:bCs/>
        </w:rPr>
      </w:pPr>
    </w:p>
    <w:p w:rsidR="000F7102" w:rsidRPr="00C2699F" w:rsidRDefault="000F7102" w:rsidP="000570A1">
      <w:pPr>
        <w:numPr>
          <w:ilvl w:val="1"/>
          <w:numId w:val="23"/>
        </w:numPr>
        <w:tabs>
          <w:tab w:val="clear" w:pos="720"/>
        </w:tabs>
        <w:suppressAutoHyphens/>
        <w:ind w:left="426" w:hanging="426"/>
        <w:jc w:val="both"/>
        <w:rPr>
          <w:bCs/>
        </w:rPr>
      </w:pPr>
      <w:r w:rsidRPr="00C2699F">
        <w:t xml:space="preserve">Amennyiben a Vállalkozó a teljesítéshez alvállalkozót vesz igénybe, a szállítói kifizetés során kifizetésre köteles szervezet az ellenszolgáltatást - a Ptk. 6:130 § (1)-(2) bekezdéseitől eltérően - a Kbt. 135. § (3) és (5) bekezdéseiben foglaltak </w:t>
      </w:r>
      <w:ins w:id="8297" w:author="Szerző" w:date="2017-02-20T08:04:00Z">
        <w:r w:rsidR="00A44A2E" w:rsidRPr="00DA3C1E">
          <w:rPr>
            <w:b/>
            <w:rPrChange w:id="8298" w:author="Szerző" w:date="2017-03-03T14:52:00Z">
              <w:rPr/>
            </w:rPrChange>
          </w:rPr>
          <w:t>és a 322/2015. (X.30.) Korm. rendelet 32/A.§-ban foglaltak</w:t>
        </w:r>
        <w:r w:rsidR="00A44A2E">
          <w:t xml:space="preserve"> </w:t>
        </w:r>
      </w:ins>
      <w:r w:rsidRPr="00C2699F">
        <w:t>szerint teljesíti.</w:t>
      </w:r>
    </w:p>
    <w:p w:rsidR="000F7102" w:rsidRPr="00C2699F" w:rsidRDefault="000F7102" w:rsidP="000F7102">
      <w:pPr>
        <w:suppressAutoHyphens/>
        <w:ind w:left="426" w:hanging="426"/>
        <w:jc w:val="both"/>
        <w:rPr>
          <w:bCs/>
        </w:rPr>
      </w:pPr>
    </w:p>
    <w:p w:rsidR="000F7102" w:rsidRPr="002766CA" w:rsidRDefault="000F7102" w:rsidP="000570A1">
      <w:pPr>
        <w:numPr>
          <w:ilvl w:val="1"/>
          <w:numId w:val="23"/>
        </w:numPr>
        <w:tabs>
          <w:tab w:val="clear" w:pos="720"/>
        </w:tabs>
        <w:suppressAutoHyphens/>
        <w:ind w:left="426" w:hanging="426"/>
        <w:jc w:val="both"/>
      </w:pPr>
      <w:r w:rsidRPr="00C2699F">
        <w:t xml:space="preserve">Jelen szerződés, továbbá a Vállalkozó és a Kbt. szerinti alvállalkozók közötti szerződések, valamint minden további, a Kbt. szerinti alvállalkozóval szerződéses </w:t>
      </w:r>
      <w:r w:rsidRPr="00C2699F">
        <w:lastRenderedPageBreak/>
        <w:t xml:space="preserve">viszonyban álló vállalkozó között megkötött vállalkozási szerződések alapján történő kifizetésekre egyebekben az adózás rendjéről szóló 2003. évi XCII. törvény (Art.) 36/A. </w:t>
      </w:r>
      <w:r w:rsidRPr="002766CA">
        <w:t>§-ában foglalt rendelkezések az irányadóak.</w:t>
      </w:r>
    </w:p>
    <w:p w:rsidR="000F7102" w:rsidRPr="002766CA" w:rsidRDefault="000F7102" w:rsidP="000F7102">
      <w:pPr>
        <w:suppressAutoHyphens/>
        <w:jc w:val="both"/>
        <w:rPr>
          <w:bCs/>
        </w:rPr>
      </w:pPr>
    </w:p>
    <w:p w:rsidR="000F7102" w:rsidRPr="006F7A91" w:rsidRDefault="004D4ABE" w:rsidP="000570A1">
      <w:pPr>
        <w:numPr>
          <w:ilvl w:val="1"/>
          <w:numId w:val="23"/>
        </w:numPr>
        <w:tabs>
          <w:tab w:val="clear" w:pos="720"/>
        </w:tabs>
        <w:suppressAutoHyphens/>
        <w:ind w:left="426" w:hanging="426"/>
        <w:jc w:val="both"/>
        <w:rPr>
          <w:bCs/>
        </w:rPr>
      </w:pPr>
      <w:r w:rsidRPr="006F7A91">
        <w:rPr>
          <w:bCs/>
        </w:rPr>
        <w:t xml:space="preserve">Tekintettel arra, hogy a jelen közbeszerzés tárgya szerinti építési beruházás a hatályban lévő építésügyi jogszabályok értelmében építési hatósági engedélyköteles tevékenység, </w:t>
      </w:r>
      <w:r w:rsidRPr="006F7A91">
        <w:t xml:space="preserve">olyan építési-szerelési munkával létrehozott, az ingatlan-nyilvántartásba bejegyzendő (a nyilvántartáshoz kapcsolódó térképen épületként feltüntetendő) ingatlan átadására irányul, amely az Áfa. tv. 10. § d) pontja szerinti termékértékesítésnek minősül, amely az Áfa. tv. 142. § (1) bekezdés a) pontjában nevesített fordított adózás alá esik. Fentiekre tekintettel </w:t>
      </w:r>
      <w:r w:rsidRPr="006F7A91">
        <w:rPr>
          <w:bCs/>
        </w:rPr>
        <w:t>az építési beruházás vonatkozásában releváns általános forgalmi adót - az általános forgalmi adóról szóló 2007. évi CXXVII. törvény 142. § (1) bekezdés a) pontjában foglaltak értelmében - az ajánlatkérő fizeti meg (fordított ÁFA fizetés).</w:t>
      </w:r>
    </w:p>
    <w:p w:rsidR="000F7102" w:rsidRPr="002766CA" w:rsidRDefault="000F7102" w:rsidP="000F7102">
      <w:pPr>
        <w:rPr>
          <w:bCs/>
        </w:rPr>
      </w:pPr>
    </w:p>
    <w:p w:rsidR="000F7102" w:rsidRPr="002766CA" w:rsidRDefault="000F7102" w:rsidP="000570A1">
      <w:pPr>
        <w:numPr>
          <w:ilvl w:val="1"/>
          <w:numId w:val="23"/>
        </w:numPr>
        <w:tabs>
          <w:tab w:val="clear" w:pos="720"/>
        </w:tabs>
        <w:suppressAutoHyphens/>
        <w:ind w:left="426" w:hanging="426"/>
        <w:jc w:val="both"/>
        <w:rPr>
          <w:bCs/>
        </w:rPr>
      </w:pPr>
      <w:r w:rsidRPr="002766CA">
        <w:t>A Kbt. 135. § (8) bekezdésében és a 272/2014. (XI.5.) Korm. rendelet</w:t>
      </w:r>
      <w:r w:rsidR="002D1CAC" w:rsidRPr="002766CA">
        <w:t xml:space="preserve"> 118/A. és</w:t>
      </w:r>
      <w:r w:rsidRPr="002766CA">
        <w:t xml:space="preserve"> 119. §-ában foglalt előírások figyelembe vételével a Vállalkozó előlegbekérő dokumentum benyújtásával, a jelen szerződés - általános forgalmi adó nélkül számított - elszámolható összege legfeljebb</w:t>
      </w:r>
      <w:r w:rsidR="00580187" w:rsidRPr="002766CA">
        <w:t xml:space="preserve"> </w:t>
      </w:r>
      <w:r w:rsidR="00AE41FF" w:rsidRPr="002766CA">
        <w:t>5</w:t>
      </w:r>
      <w:r w:rsidRPr="002766CA">
        <w:t>0 %-ának megfelelő mértékű szállítói előleget igényelhet.</w:t>
      </w:r>
    </w:p>
    <w:p w:rsidR="000F7102" w:rsidRPr="002766CA" w:rsidRDefault="000F7102" w:rsidP="000F7102">
      <w:pPr>
        <w:ind w:left="426"/>
        <w:jc w:val="both"/>
      </w:pPr>
      <w:r w:rsidRPr="002766CA">
        <w:t>A szállítói kifizetés során kifizetésre köteles szervezet a szállítói előleg összegét az épít</w:t>
      </w:r>
      <w:r w:rsidRPr="002766CA">
        <w:t>é</w:t>
      </w:r>
      <w:r w:rsidRPr="002766CA">
        <w:t>si beruházások, valamint az építési beruházásokhoz kapcsolódó tervezői és mérnöki szo</w:t>
      </w:r>
      <w:r w:rsidRPr="002766CA">
        <w:t>l</w:t>
      </w:r>
      <w:r w:rsidRPr="002766CA">
        <w:t>gáltatások közbeszerzésének részletes szabályairól szóló 322/2015. (X.30.) Korm. rend</w:t>
      </w:r>
      <w:r w:rsidRPr="002766CA">
        <w:t>e</w:t>
      </w:r>
      <w:r w:rsidRPr="002766CA">
        <w:t>let 30. § (1) bekezdésében foglalt előírások figyelembe vételével legkésőbb az építési munkaterület átadását követő 15 napon belül fizeti ki.</w:t>
      </w:r>
    </w:p>
    <w:p w:rsidR="000F7102" w:rsidRPr="002766CA" w:rsidRDefault="000F7102" w:rsidP="000F7102">
      <w:pPr>
        <w:suppressAutoHyphens/>
        <w:ind w:left="426"/>
        <w:jc w:val="both"/>
      </w:pPr>
      <w:r w:rsidRPr="002766CA">
        <w:t xml:space="preserve">A szállítói finanszírozásban nyújtott szállítói előleg vonatkozásában egyebekben a </w:t>
      </w:r>
      <w:r w:rsidRPr="002766CA">
        <w:rPr>
          <w:bCs/>
        </w:rPr>
        <w:t xml:space="preserve">272/2014. (XI.5.) Korm. rendelet 1. sz. melléklete </w:t>
      </w:r>
      <w:r w:rsidRPr="002766CA">
        <w:t>(Egységes Működési Kézikönyv) vonatkozó előírásai az irányadóak.</w:t>
      </w:r>
    </w:p>
    <w:p w:rsidR="00914164" w:rsidRPr="002766CA" w:rsidRDefault="00914164" w:rsidP="00914164">
      <w:pPr>
        <w:suppressAutoHyphens/>
        <w:ind w:left="426"/>
        <w:jc w:val="both"/>
        <w:rPr>
          <w:bCs/>
        </w:rPr>
      </w:pPr>
    </w:p>
    <w:p w:rsidR="000F7102" w:rsidRPr="002766CA" w:rsidRDefault="000F7102" w:rsidP="000F7102">
      <w:pPr>
        <w:suppressAutoHyphens/>
        <w:jc w:val="both"/>
        <w:rPr>
          <w:bCs/>
        </w:rPr>
      </w:pPr>
    </w:p>
    <w:p w:rsidR="00CD3F67" w:rsidRPr="00AB6544" w:rsidRDefault="00AE0AC0" w:rsidP="00AE0AC0">
      <w:pPr>
        <w:suppressAutoHyphens/>
        <w:ind w:left="426"/>
        <w:jc w:val="both"/>
        <w:rPr>
          <w:bCs/>
          <w:i/>
        </w:rPr>
      </w:pPr>
      <w:r w:rsidRPr="002766CA">
        <w:rPr>
          <w:i/>
        </w:rPr>
        <w:t xml:space="preserve">Vállalkozó </w:t>
      </w:r>
      <w:r w:rsidRPr="002766CA">
        <w:rPr>
          <w:bCs/>
          <w:i/>
        </w:rPr>
        <w:t>az esetleges szállítói előlegszámla benyújtásán túlmenően</w:t>
      </w:r>
      <w:r w:rsidR="0047772E" w:rsidRPr="00C2699F">
        <w:rPr>
          <w:bCs/>
          <w:i/>
        </w:rPr>
        <w:t xml:space="preserve"> - az ajánlatkérő által kiadott teljesítésigazolást követően - 3 db részszámla, valamint a végszámla benyújtására jogosult</w:t>
      </w:r>
      <w:r w:rsidR="0047772E" w:rsidRPr="00AB6544">
        <w:rPr>
          <w:bCs/>
          <w:i/>
        </w:rPr>
        <w:t>.</w:t>
      </w:r>
    </w:p>
    <w:p w:rsidR="00CD3F67" w:rsidRDefault="00AE0AC0" w:rsidP="000570A1">
      <w:pPr>
        <w:pStyle w:val="Listaszerbekezds"/>
        <w:numPr>
          <w:ilvl w:val="0"/>
          <w:numId w:val="41"/>
        </w:numPr>
        <w:suppressAutoHyphens/>
        <w:rPr>
          <w:bCs/>
          <w:i/>
        </w:rPr>
      </w:pPr>
      <w:r w:rsidRPr="00CD3F67">
        <w:rPr>
          <w:bCs/>
          <w:i/>
        </w:rPr>
        <w:t xml:space="preserve">Az első részszámla kibocsátásának lehetőségét a Megrendelő az általános forgalmi adó nélküli </w:t>
      </w:r>
      <w:r w:rsidR="004807B3" w:rsidRPr="00CD3F67">
        <w:rPr>
          <w:bCs/>
          <w:i/>
        </w:rPr>
        <w:t>az adott részre vonatkozó</w:t>
      </w:r>
      <w:r w:rsidRPr="00CD3F67">
        <w:rPr>
          <w:bCs/>
          <w:i/>
        </w:rPr>
        <w:t xml:space="preserve"> szerződéses érték 25 %-ának megfelelő összegben, </w:t>
      </w:r>
      <w:r w:rsidR="004807B3" w:rsidRPr="00CD3F67">
        <w:rPr>
          <w:bCs/>
          <w:i/>
        </w:rPr>
        <w:t xml:space="preserve">az adott részre vonatkozó </w:t>
      </w:r>
      <w:r w:rsidRPr="00CD3F67">
        <w:rPr>
          <w:bCs/>
          <w:i/>
        </w:rPr>
        <w:t>szerződés legalább 25 %-át elérő megvalósult műszaki teljesítés esetén biztosítja.</w:t>
      </w:r>
      <w:r w:rsidR="00E504FE" w:rsidRPr="00CD3F67">
        <w:rPr>
          <w:bCs/>
          <w:i/>
        </w:rPr>
        <w:t xml:space="preserve"> </w:t>
      </w:r>
    </w:p>
    <w:p w:rsidR="00CD3F67" w:rsidRDefault="00AE0AC0" w:rsidP="000570A1">
      <w:pPr>
        <w:pStyle w:val="Listaszerbekezds"/>
        <w:numPr>
          <w:ilvl w:val="0"/>
          <w:numId w:val="41"/>
        </w:numPr>
        <w:suppressAutoHyphens/>
        <w:rPr>
          <w:bCs/>
          <w:i/>
        </w:rPr>
      </w:pPr>
      <w:r w:rsidRPr="00CD3F67">
        <w:rPr>
          <w:bCs/>
          <w:i/>
        </w:rPr>
        <w:t xml:space="preserve">A második részszámla kibocsátásának lehetőségét a Megrendelő az általános forgalmi adó nélküli </w:t>
      </w:r>
      <w:r w:rsidR="004807B3" w:rsidRPr="00CD3F67">
        <w:rPr>
          <w:bCs/>
          <w:i/>
        </w:rPr>
        <w:t xml:space="preserve">az adott részre vonatkozó </w:t>
      </w:r>
      <w:r w:rsidRPr="00CD3F67">
        <w:rPr>
          <w:bCs/>
          <w:i/>
        </w:rPr>
        <w:t xml:space="preserve">szerződéses érték 25 %-ának megfelelő összegben, </w:t>
      </w:r>
      <w:r w:rsidR="004807B3" w:rsidRPr="00CD3F67">
        <w:rPr>
          <w:bCs/>
          <w:i/>
        </w:rPr>
        <w:t xml:space="preserve">az adott részre vonatkozó </w:t>
      </w:r>
      <w:r w:rsidRPr="00CD3F67">
        <w:rPr>
          <w:bCs/>
          <w:i/>
        </w:rPr>
        <w:t>szerződés legalább 50 %-át elérő megvalósult műszaki teljesítés esetén biztosítja.</w:t>
      </w:r>
      <w:r w:rsidR="00E504FE" w:rsidRPr="00CD3F67">
        <w:rPr>
          <w:bCs/>
          <w:i/>
        </w:rPr>
        <w:t xml:space="preserve"> </w:t>
      </w:r>
    </w:p>
    <w:p w:rsidR="00CD3F67" w:rsidRPr="00CD3F67" w:rsidRDefault="00AE0AC0" w:rsidP="000570A1">
      <w:pPr>
        <w:pStyle w:val="Listaszerbekezds"/>
        <w:numPr>
          <w:ilvl w:val="0"/>
          <w:numId w:val="41"/>
        </w:numPr>
        <w:suppressAutoHyphens/>
        <w:rPr>
          <w:bCs/>
          <w:i/>
        </w:rPr>
      </w:pPr>
      <w:r w:rsidRPr="00CD3F67">
        <w:rPr>
          <w:bCs/>
          <w:i/>
        </w:rPr>
        <w:t xml:space="preserve">A harmadik részszámla kibocsátásának lehetőségét a Megrendelő az általános forgalmi adó nélküli </w:t>
      </w:r>
      <w:r w:rsidR="004807B3" w:rsidRPr="00CD3F67">
        <w:rPr>
          <w:bCs/>
          <w:i/>
        </w:rPr>
        <w:t xml:space="preserve">az adott részre vonatkozó </w:t>
      </w:r>
      <w:r w:rsidRPr="00CD3F67">
        <w:rPr>
          <w:bCs/>
          <w:i/>
        </w:rPr>
        <w:t xml:space="preserve">szerződéses érték 25 %-ának megfelelő összegben, </w:t>
      </w:r>
      <w:r w:rsidR="004807B3" w:rsidRPr="00CD3F67">
        <w:rPr>
          <w:bCs/>
          <w:i/>
        </w:rPr>
        <w:t xml:space="preserve">az adott részre vonatkozó </w:t>
      </w:r>
      <w:r w:rsidRPr="00CD3F67">
        <w:rPr>
          <w:bCs/>
          <w:i/>
        </w:rPr>
        <w:t>szerződés legalább 75 %-át elérő megvalósult műszaki teljesítés esetén biztosítja.</w:t>
      </w:r>
      <w:r w:rsidR="00906960" w:rsidRPr="00CD3F67">
        <w:rPr>
          <w:bCs/>
        </w:rPr>
        <w:t xml:space="preserve"> </w:t>
      </w:r>
    </w:p>
    <w:p w:rsidR="00AE0AC0" w:rsidRPr="00CD3F67" w:rsidRDefault="00906960" w:rsidP="000570A1">
      <w:pPr>
        <w:pStyle w:val="Listaszerbekezds"/>
        <w:numPr>
          <w:ilvl w:val="0"/>
          <w:numId w:val="41"/>
        </w:numPr>
        <w:suppressAutoHyphens/>
        <w:rPr>
          <w:bCs/>
          <w:i/>
        </w:rPr>
      </w:pPr>
      <w:r w:rsidRPr="00CD3F67">
        <w:rPr>
          <w:bCs/>
          <w:i/>
        </w:rPr>
        <w:t>A végszámla benyújtása a műszaki átadás-átvételi eljárás</w:t>
      </w:r>
      <w:r w:rsidR="00EF5EED" w:rsidRPr="00CD3F67">
        <w:rPr>
          <w:bCs/>
          <w:i/>
        </w:rPr>
        <w:t>ok</w:t>
      </w:r>
      <w:r w:rsidRPr="00CD3F67">
        <w:rPr>
          <w:bCs/>
          <w:i/>
        </w:rPr>
        <w:t xml:space="preserve"> - a Kbt. 135. § (2) bekezdésében foglalt előírásokra is figyelemmel megállapított - lezárását követően lehetséges, a szerződés szerinti nettó ellenszolgáltatás fennmaradó összege mértékéig. Az előleg és a részszámlák alapján történő kifizetések összértéke nem lehet kevesebb a szerződés általános forgalmi adó nélkül számított értékének 70 %-ánál</w:t>
      </w:r>
      <w:r w:rsidR="00E504FE" w:rsidRPr="00CD3F67">
        <w:rPr>
          <w:bCs/>
          <w:i/>
        </w:rPr>
        <w:t>.</w:t>
      </w:r>
    </w:p>
    <w:p w:rsidR="00AE0AC0" w:rsidRPr="00C2699F" w:rsidRDefault="00AE0AC0" w:rsidP="0047772E">
      <w:pPr>
        <w:suppressAutoHyphens/>
        <w:ind w:left="426"/>
        <w:jc w:val="both"/>
        <w:rPr>
          <w:bCs/>
          <w:i/>
        </w:rPr>
      </w:pPr>
    </w:p>
    <w:p w:rsidR="002D47FF" w:rsidRPr="002D47FF" w:rsidRDefault="002D47FF" w:rsidP="002D47FF">
      <w:pPr>
        <w:suppressAutoHyphens/>
        <w:ind w:left="426"/>
        <w:jc w:val="both"/>
        <w:rPr>
          <w:bCs/>
        </w:rPr>
      </w:pPr>
      <w:r w:rsidRPr="002D47FF">
        <w:rPr>
          <w:bCs/>
        </w:rPr>
        <w:t>A szállítói előleg elszámolása a 272/2014. (XI.5.) Korm. rendelet 118/A.§ (5a) bekezdésében foglalt jogszabályi előírások figyelembevételével történik.</w:t>
      </w:r>
    </w:p>
    <w:p w:rsidR="00AE0AC0" w:rsidRPr="00C2699F" w:rsidRDefault="00AE0AC0" w:rsidP="00AE0AC0">
      <w:pPr>
        <w:suppressAutoHyphens/>
        <w:ind w:left="426"/>
        <w:jc w:val="both"/>
        <w:rPr>
          <w:bCs/>
        </w:rPr>
      </w:pPr>
      <w:r w:rsidRPr="00C2699F">
        <w:rPr>
          <w:bCs/>
        </w:rPr>
        <w:lastRenderedPageBreak/>
        <w:t>Az adott számla szerinti nettó ellenszolgáltatás a Megrendelő által teljesítésigazolással elismert szerződés szerinti teljesítés megvalósult értékét nem haladhatja meg.</w:t>
      </w:r>
    </w:p>
    <w:p w:rsidR="004D4ABE" w:rsidRPr="00C2699F" w:rsidRDefault="004D4ABE" w:rsidP="0047772E">
      <w:pPr>
        <w:suppressAutoHyphens/>
        <w:ind w:left="426"/>
        <w:jc w:val="both"/>
        <w:rPr>
          <w:bCs/>
          <w:i/>
        </w:rPr>
      </w:pPr>
    </w:p>
    <w:p w:rsidR="000F7102" w:rsidRPr="00C2699F" w:rsidRDefault="000F7102" w:rsidP="000570A1">
      <w:pPr>
        <w:numPr>
          <w:ilvl w:val="1"/>
          <w:numId w:val="23"/>
        </w:numPr>
        <w:tabs>
          <w:tab w:val="clear" w:pos="720"/>
        </w:tabs>
        <w:suppressAutoHyphens/>
        <w:ind w:left="426" w:hanging="426"/>
        <w:jc w:val="both"/>
        <w:rPr>
          <w:bCs/>
        </w:rPr>
      </w:pPr>
      <w:r w:rsidRPr="00C2699F">
        <w:rPr>
          <w:rFonts w:eastAsia="Calibri"/>
        </w:rPr>
        <w:t>A 272/2014. (XI.5.) Korm. rendelet 136. § (1) bekezdésében foglaltak értelmében, ha a szállítói kifizetés során kifizetésre köteles szervezet (</w:t>
      </w:r>
      <w:r w:rsidR="00522449">
        <w:rPr>
          <w:rFonts w:eastAsia="Calibri"/>
        </w:rPr>
        <w:t>Irányító H</w:t>
      </w:r>
      <w:r w:rsidRPr="00C2699F">
        <w:rPr>
          <w:rFonts w:eastAsia="Calibri"/>
        </w:rPr>
        <w:t>atóság) a 133. § (1) bekezdésében meghatározott kifizetési határidőt neki felróható okból elmulasztja, késedelmének időtartamára a határidő lejáratának napján érvényes jegybanki alapkamat mértékének megfelelő késedelmi kamatot köteles fizetni annak a jogosultnak (Vállalkozónak), akinek vonatkozásában a késedelemmel érintett bizonylatra jutó késedelmi kamat összege meghaladja a tízezer forintot.</w:t>
      </w:r>
      <w:r w:rsidR="0047772E" w:rsidRPr="00C2699F">
        <w:rPr>
          <w:rFonts w:eastAsia="Calibri"/>
        </w:rPr>
        <w:t xml:space="preserve"> Megrendelő</w:t>
      </w:r>
      <w:r w:rsidR="0047772E" w:rsidRPr="00C2699F">
        <w:rPr>
          <w:rFonts w:eastAsia="Calibri"/>
          <w:bCs/>
        </w:rPr>
        <w:t xml:space="preserve"> kizárja felelősségét az Irányító Hatóság esetleges fizetési késedelméért. Vállalkozó tudomásul veszi, hogy a támogatás összege az ajánlatkérőtől nem igényelhető.</w:t>
      </w:r>
    </w:p>
    <w:p w:rsidR="000F7102" w:rsidRPr="00C2699F" w:rsidRDefault="000F7102" w:rsidP="000F7102">
      <w:pPr>
        <w:rPr>
          <w:bCs/>
        </w:rPr>
      </w:pPr>
    </w:p>
    <w:p w:rsidR="000F7102" w:rsidRPr="00C2699F" w:rsidRDefault="000F7102" w:rsidP="000570A1">
      <w:pPr>
        <w:numPr>
          <w:ilvl w:val="1"/>
          <w:numId w:val="23"/>
        </w:numPr>
        <w:tabs>
          <w:tab w:val="clear" w:pos="720"/>
        </w:tabs>
        <w:suppressAutoHyphens/>
        <w:ind w:left="426" w:hanging="426"/>
        <w:jc w:val="both"/>
        <w:rPr>
          <w:bCs/>
        </w:rPr>
      </w:pPr>
      <w:r w:rsidRPr="00C2699F">
        <w:rPr>
          <w:rFonts w:eastAsia="Calibri"/>
        </w:rPr>
        <w:t xml:space="preserve">A Vállalkozónak felróható okból hibásan vagy késedelmesen kiállított és beérkezett számla vonatkozásában kamatfizetési kötelezettség nem </w:t>
      </w:r>
      <w:r w:rsidR="00AF3572">
        <w:rPr>
          <w:rFonts w:eastAsia="Calibri"/>
        </w:rPr>
        <w:t>keletkezik</w:t>
      </w:r>
      <w:r w:rsidRPr="00C2699F">
        <w:rPr>
          <w:rFonts w:eastAsia="Calibri"/>
        </w:rPr>
        <w:t>.</w:t>
      </w:r>
    </w:p>
    <w:p w:rsidR="000F7102" w:rsidRPr="00C2699F" w:rsidRDefault="000F7102" w:rsidP="000F7102">
      <w:pPr>
        <w:rPr>
          <w:bCs/>
        </w:rPr>
      </w:pPr>
    </w:p>
    <w:p w:rsidR="000F7102" w:rsidRPr="00C2699F" w:rsidRDefault="000F7102" w:rsidP="000570A1">
      <w:pPr>
        <w:numPr>
          <w:ilvl w:val="1"/>
          <w:numId w:val="23"/>
        </w:numPr>
        <w:tabs>
          <w:tab w:val="clear" w:pos="720"/>
        </w:tabs>
        <w:suppressAutoHyphens/>
        <w:ind w:left="426" w:hanging="426"/>
        <w:jc w:val="both"/>
        <w:rPr>
          <w:bCs/>
        </w:rPr>
      </w:pPr>
      <w:r w:rsidRPr="00C2699F">
        <w:t>A szerződéskötés, az elszámolás, valamint az ellenszolgáltatás kifizetésének pénzneme HUF.</w:t>
      </w:r>
    </w:p>
    <w:p w:rsidR="000F7102" w:rsidRPr="00C2699F" w:rsidRDefault="000F7102" w:rsidP="000F7102">
      <w:pPr>
        <w:suppressAutoHyphens/>
        <w:jc w:val="both"/>
        <w:rPr>
          <w:bCs/>
        </w:rPr>
      </w:pPr>
    </w:p>
    <w:p w:rsidR="000F7102" w:rsidRPr="00C2699F" w:rsidRDefault="000F7102" w:rsidP="000570A1">
      <w:pPr>
        <w:numPr>
          <w:ilvl w:val="0"/>
          <w:numId w:val="19"/>
        </w:numPr>
        <w:suppressAutoHyphens/>
        <w:ind w:left="426" w:hanging="426"/>
        <w:jc w:val="center"/>
        <w:rPr>
          <w:b/>
          <w:smallCaps/>
        </w:rPr>
      </w:pPr>
      <w:r w:rsidRPr="00C2699F">
        <w:rPr>
          <w:b/>
          <w:smallCaps/>
        </w:rPr>
        <w:t>A szerződés biztosítékai, felmondás</w:t>
      </w:r>
    </w:p>
    <w:p w:rsidR="000F7102" w:rsidRPr="00C2699F" w:rsidRDefault="000F7102" w:rsidP="000F7102">
      <w:pPr>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A Vállalkozó szerződésszegést követ el, ha</w:t>
      </w:r>
      <w:r w:rsidR="00CE670B" w:rsidRPr="00C2699F">
        <w:t xml:space="preserve"> olyan okból, amelyért felelős</w:t>
      </w:r>
    </w:p>
    <w:p w:rsidR="000F7102" w:rsidRPr="00C2699F" w:rsidRDefault="000F7102" w:rsidP="000570A1">
      <w:pPr>
        <w:numPr>
          <w:ilvl w:val="0"/>
          <w:numId w:val="40"/>
        </w:numPr>
        <w:suppressAutoHyphens/>
        <w:jc w:val="both"/>
      </w:pPr>
      <w:r w:rsidRPr="00C2699F">
        <w:t>késedelmesen teljesít, azaz a kötbérterhes véghatáridőt nem tartja be,</w:t>
      </w:r>
    </w:p>
    <w:p w:rsidR="000F7102" w:rsidRPr="00C2699F" w:rsidRDefault="000F7102" w:rsidP="000570A1">
      <w:pPr>
        <w:numPr>
          <w:ilvl w:val="0"/>
          <w:numId w:val="40"/>
        </w:numPr>
        <w:suppressAutoHyphens/>
        <w:jc w:val="both"/>
      </w:pPr>
      <w:r w:rsidRPr="00C2699F">
        <w:t>hibásan teljesít, mert a szolgáltatott dolog nem felel meg a teljesítéskor a törvényben és e szerződésben meghatározott tulajdonságoknak, vagy ha a szolgáltatott dologban a teljesítéskor nincsenek meg a törvényben és a szerződésben meghatározott tulajdonságok,</w:t>
      </w:r>
    </w:p>
    <w:p w:rsidR="000F7102" w:rsidRPr="00C2699F" w:rsidRDefault="000F7102" w:rsidP="000570A1">
      <w:pPr>
        <w:numPr>
          <w:ilvl w:val="0"/>
          <w:numId w:val="40"/>
        </w:numPr>
        <w:suppressAutoHyphens/>
        <w:jc w:val="both"/>
      </w:pPr>
      <w:r w:rsidRPr="00C2699F">
        <w:t>a szerződés meghiúsul.</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rPr>
          <w:rFonts w:eastAsia="Calibri"/>
        </w:rPr>
      </w:pPr>
      <w:r w:rsidRPr="00C2699F">
        <w:rPr>
          <w:rFonts w:eastAsia="Calibri"/>
        </w:rPr>
        <w:t xml:space="preserve">Megrendelő a szerződés teljesítésének elmaradásával kapcsolatos igények vonatkozásában biztosítékot köt ki (a továbbiakban: teljesítési biztosíték), amelynek mértéke a szerződés szerinti, </w:t>
      </w:r>
      <w:ins w:id="8299" w:author="Szerző" w:date="2017-02-20T10:32:00Z">
        <w:r w:rsidR="00B30EEB" w:rsidRPr="00DA3C1E">
          <w:rPr>
            <w:rFonts w:eastAsia="Calibri"/>
            <w:b/>
            <w:rPrChange w:id="8300" w:author="Szerző" w:date="2017-03-03T14:52:00Z">
              <w:rPr>
                <w:rFonts w:eastAsia="Calibri"/>
              </w:rPr>
            </w:rPrChange>
          </w:rPr>
          <w:t>tartalékkeret és</w:t>
        </w:r>
        <w:r w:rsidR="00B30EEB">
          <w:rPr>
            <w:rFonts w:eastAsia="Calibri"/>
          </w:rPr>
          <w:t xml:space="preserve"> </w:t>
        </w:r>
      </w:ins>
      <w:r w:rsidRPr="00C2699F">
        <w:rPr>
          <w:rFonts w:eastAsia="Calibri"/>
        </w:rPr>
        <w:t>áfa nélkül számított ellenszolgáltatás öt százaléka.</w:t>
      </w:r>
    </w:p>
    <w:p w:rsidR="002D47FF" w:rsidRPr="002D47FF" w:rsidRDefault="000F7102" w:rsidP="002D47FF">
      <w:pPr>
        <w:suppressAutoHyphens/>
        <w:ind w:left="426"/>
        <w:jc w:val="both"/>
        <w:rPr>
          <w:rFonts w:eastAsia="Calibri"/>
        </w:rPr>
      </w:pPr>
      <w:r w:rsidRPr="00C2699F">
        <w:rPr>
          <w:rFonts w:eastAsia="Calibri"/>
        </w:rPr>
        <w:t>A teljesítési biztosítékot legkésőbb a szerződés hatálybalépésekor kell a Vállalkozónak rendelkezésre bocsátani.</w:t>
      </w:r>
      <w:r w:rsidR="00AF3572">
        <w:rPr>
          <w:rFonts w:eastAsia="Calibri"/>
        </w:rPr>
        <w:t xml:space="preserve"> </w:t>
      </w:r>
      <w:r w:rsidR="002D47FF" w:rsidRPr="002D47FF">
        <w:rPr>
          <w:rFonts w:eastAsia="Calibri"/>
        </w:rPr>
        <w:t>A teljesítési biztosítéknak a műszaki átadás-átvételi eljárások - a Kbt. 135. § (2) bekezdésében foglalt előírásokat is figyelembe vevő - lezárásának időpontjáig kell érvényben maradnia.</w:t>
      </w:r>
    </w:p>
    <w:p w:rsidR="000F7102" w:rsidRPr="00C2699F" w:rsidRDefault="000F7102" w:rsidP="000F7102">
      <w:pPr>
        <w:suppressAutoHyphens/>
        <w:jc w:val="both"/>
        <w:rPr>
          <w:rFonts w:eastAsia="Calibri"/>
        </w:rPr>
      </w:pPr>
    </w:p>
    <w:p w:rsidR="00385480" w:rsidRPr="002766CA" w:rsidRDefault="000F7102" w:rsidP="000570A1">
      <w:pPr>
        <w:numPr>
          <w:ilvl w:val="1"/>
          <w:numId w:val="24"/>
        </w:numPr>
        <w:tabs>
          <w:tab w:val="clear" w:pos="720"/>
        </w:tabs>
        <w:suppressAutoHyphens/>
        <w:ind w:left="426" w:hanging="426"/>
        <w:jc w:val="both"/>
        <w:rPr>
          <w:rFonts w:eastAsia="Calibri"/>
        </w:rPr>
      </w:pPr>
      <w:r w:rsidRPr="002766CA">
        <w:rPr>
          <w:rFonts w:eastAsia="Calibri"/>
        </w:rPr>
        <w:t xml:space="preserve">Megrendelő a szerződés hibás teljesítésével kapcsolatos igények vonatkozásában biztosítékot köt ki (a továbbiakban: jótállási biztosíték), amelynek mértéke a szerződés szerinti, </w:t>
      </w:r>
      <w:ins w:id="8301" w:author="Szerző" w:date="2017-02-20T10:32:00Z">
        <w:r w:rsidR="00B30EEB" w:rsidRPr="00DA3C1E">
          <w:rPr>
            <w:rFonts w:eastAsia="Calibri"/>
            <w:b/>
            <w:rPrChange w:id="8302" w:author="Szerző" w:date="2017-03-03T14:52:00Z">
              <w:rPr>
                <w:rFonts w:eastAsia="Calibri"/>
              </w:rPr>
            </w:rPrChange>
          </w:rPr>
          <w:t>tartalékkeret és</w:t>
        </w:r>
        <w:r w:rsidR="00B30EEB">
          <w:rPr>
            <w:rFonts w:eastAsia="Calibri"/>
          </w:rPr>
          <w:t xml:space="preserve"> </w:t>
        </w:r>
      </w:ins>
      <w:r w:rsidRPr="002766CA">
        <w:rPr>
          <w:rFonts w:eastAsia="Calibri"/>
        </w:rPr>
        <w:t xml:space="preserve">áfa nélkül számított ellenszolgáltatás </w:t>
      </w:r>
      <w:r w:rsidR="00F3578A" w:rsidRPr="00355ED9">
        <w:rPr>
          <w:rFonts w:eastAsia="Calibri"/>
        </w:rPr>
        <w:t>öt</w:t>
      </w:r>
      <w:r w:rsidR="00406C45" w:rsidRPr="002766CA">
        <w:rPr>
          <w:rFonts w:eastAsia="Calibri"/>
        </w:rPr>
        <w:t xml:space="preserve"> </w:t>
      </w:r>
      <w:r w:rsidRPr="002766CA">
        <w:rPr>
          <w:rFonts w:eastAsia="Calibri"/>
        </w:rPr>
        <w:t>százaléka.</w:t>
      </w:r>
      <w:r w:rsidR="00AF3572" w:rsidRPr="002766CA">
        <w:rPr>
          <w:rFonts w:eastAsia="Calibri"/>
        </w:rPr>
        <w:t xml:space="preserve"> </w:t>
      </w:r>
    </w:p>
    <w:p w:rsidR="000F7102" w:rsidRPr="00AF3572" w:rsidRDefault="000F7102" w:rsidP="00385480">
      <w:pPr>
        <w:suppressAutoHyphens/>
        <w:ind w:left="426"/>
        <w:jc w:val="both"/>
        <w:rPr>
          <w:rFonts w:eastAsia="Calibri"/>
        </w:rPr>
      </w:pPr>
      <w:r w:rsidRPr="002766CA">
        <w:rPr>
          <w:rFonts w:eastAsia="Calibri"/>
        </w:rPr>
        <w:t>A jótállási biztosítékot legkésőbb a szerződés teljesítésének - a Kbt. 135. § (2) bekezdésében foglalt előírásokra is figyelemmel megállapított - időpontjában kell a Vállalkozónak rendelkezésre bocsátani.</w:t>
      </w:r>
      <w:r w:rsidR="00AF3572" w:rsidRPr="002766CA">
        <w:rPr>
          <w:rFonts w:eastAsia="Calibri"/>
        </w:rPr>
        <w:t xml:space="preserve"> </w:t>
      </w:r>
      <w:r w:rsidRPr="002766CA">
        <w:rPr>
          <w:rFonts w:eastAsia="Calibri"/>
        </w:rPr>
        <w:t>A jótállási biztosítéknak a jótállási időszak végéig kell érvényben maradnia.</w:t>
      </w:r>
    </w:p>
    <w:p w:rsidR="000F7102" w:rsidRPr="00C2699F" w:rsidRDefault="000F7102" w:rsidP="000F7102"/>
    <w:p w:rsidR="000F7102" w:rsidRPr="00C2699F" w:rsidRDefault="000F7102" w:rsidP="000570A1">
      <w:pPr>
        <w:numPr>
          <w:ilvl w:val="1"/>
          <w:numId w:val="24"/>
        </w:numPr>
        <w:tabs>
          <w:tab w:val="clear" w:pos="720"/>
        </w:tabs>
        <w:suppressAutoHyphens/>
        <w:ind w:left="426" w:hanging="426"/>
        <w:jc w:val="both"/>
      </w:pPr>
      <w:r w:rsidRPr="00C2699F">
        <w:t>A 272/</w:t>
      </w:r>
      <w:r w:rsidR="000D0E8A" w:rsidRPr="00C2699F">
        <w:t>2014. (XI.5.) Korm. rendelet 118/A</w:t>
      </w:r>
      <w:r w:rsidRPr="00C2699F">
        <w:t>. § (</w:t>
      </w:r>
      <w:r w:rsidR="000D0E8A" w:rsidRPr="00C2699F">
        <w:t>2a</w:t>
      </w:r>
      <w:r w:rsidRPr="00C2699F">
        <w:t>) bekezdésében foglaltak értelmében a folyósításra kerülő szállítói előleg visszafizetése vonatkozásában a Vállalkozó választása szerint</w:t>
      </w:r>
    </w:p>
    <w:p w:rsidR="000F7102" w:rsidRPr="00C2699F" w:rsidRDefault="000F7102" w:rsidP="000F7102">
      <w:pPr>
        <w:ind w:left="426"/>
        <w:jc w:val="both"/>
      </w:pPr>
      <w:r w:rsidRPr="00C2699F">
        <w:t>a) a jelen szerződés - a vonatkozó Támogatási Szerződés terhére - elszámolható összeg</w:t>
      </w:r>
      <w:r w:rsidRPr="00C2699F">
        <w:t>é</w:t>
      </w:r>
      <w:r w:rsidRPr="00C2699F">
        <w:t xml:space="preserve">nek 10 %-a és a Vállalkozó igénybejelentése alapján folyósításra kerülő szállítói előleg </w:t>
      </w:r>
      <w:r w:rsidRPr="00C2699F">
        <w:lastRenderedPageBreak/>
        <w:t xml:space="preserve">különbözetére jutó támogatás összegének megfelelő mértékű, az </w:t>
      </w:r>
      <w:r w:rsidR="00522449">
        <w:t>I</w:t>
      </w:r>
      <w:r w:rsidRPr="00C2699F">
        <w:t xml:space="preserve">rányító </w:t>
      </w:r>
      <w:r w:rsidR="00522449">
        <w:t>H</w:t>
      </w:r>
      <w:r w:rsidRPr="00C2699F">
        <w:t>atóság javára szóló, a Kbt. 134. § (6) bekezdése szerinti, vagy 272/2014. (XI.5.) Korm. rendelet 83. § (1) bekezdése szerinti más biztosítékot nyújt,</w:t>
      </w:r>
    </w:p>
    <w:p w:rsidR="000F7102" w:rsidRPr="00C2699F" w:rsidRDefault="000F7102" w:rsidP="000F7102">
      <w:pPr>
        <w:ind w:left="426"/>
        <w:jc w:val="both"/>
      </w:pPr>
      <w:r w:rsidRPr="00C2699F">
        <w:t>b) a 272/2014. (XI.5.) Korm. rendelet 1. melléklet 134.4. pontja alkalmazásának tudom</w:t>
      </w:r>
      <w:r w:rsidRPr="00C2699F">
        <w:t>á</w:t>
      </w:r>
      <w:r w:rsidRPr="00C2699F">
        <w:t>sul vétele mellett nem nyújt biztosítékot.</w:t>
      </w:r>
    </w:p>
    <w:p w:rsidR="000F7102" w:rsidRPr="00C2699F" w:rsidRDefault="000F7102" w:rsidP="000F7102">
      <w:pPr>
        <w:suppressAutoHyphens/>
        <w:ind w:left="426"/>
        <w:jc w:val="both"/>
        <w:rPr>
          <w:rFonts w:eastAsia="Calibri"/>
        </w:rPr>
      </w:pPr>
      <w:r w:rsidRPr="00C2699F">
        <w:rPr>
          <w:rFonts w:eastAsia="Calibri"/>
        </w:rPr>
        <w:t>A folyósításra kerülő szállítói előleg visszafizetése vonatkozásában a Vállalkozó választása szerint nyújtott biztosítékot a szállítói előlegigénylés benyújtásának időpontjában kell a nyertes ajánlattevőnek rendelkezésre bocsátani.</w:t>
      </w:r>
      <w:r w:rsidRPr="00C2699F">
        <w:rPr>
          <w:rStyle w:val="Lbjegyzet-hivatkozs"/>
          <w:rFonts w:eastAsia="Calibri"/>
        </w:rPr>
        <w:footnoteReference w:id="1"/>
      </w:r>
    </w:p>
    <w:p w:rsidR="000F7102" w:rsidRPr="00C2699F" w:rsidRDefault="000F7102" w:rsidP="000F7102">
      <w:pPr>
        <w:suppressAutoHyphens/>
        <w:ind w:left="426"/>
        <w:jc w:val="both"/>
        <w:rPr>
          <w:rFonts w:eastAsia="Calibri"/>
        </w:rPr>
      </w:pPr>
      <w:r w:rsidRPr="00C2699F">
        <w:rPr>
          <w:rFonts w:eastAsia="Calibri"/>
        </w:rPr>
        <w:t>A biztosítékot a Vállalkozó a szállítói előleggel történő elszámolás elfogadásának időpontjáig köteles fenntartani.</w:t>
      </w:r>
    </w:p>
    <w:p w:rsidR="000F7102" w:rsidRPr="00C2699F" w:rsidRDefault="000F7102" w:rsidP="000F7102">
      <w:pPr>
        <w:suppressAutoHyphens/>
        <w:jc w:val="both"/>
      </w:pPr>
    </w:p>
    <w:p w:rsidR="000F7102" w:rsidRPr="00C2699F" w:rsidRDefault="000F7102" w:rsidP="000570A1">
      <w:pPr>
        <w:numPr>
          <w:ilvl w:val="1"/>
          <w:numId w:val="24"/>
        </w:numPr>
        <w:tabs>
          <w:tab w:val="clear" w:pos="720"/>
        </w:tabs>
        <w:suppressAutoHyphens/>
        <w:ind w:left="426" w:hanging="426"/>
        <w:jc w:val="both"/>
        <w:rPr>
          <w:bCs/>
        </w:rPr>
      </w:pPr>
      <w:r w:rsidRPr="00C2699F">
        <w:rPr>
          <w:rFonts w:eastAsia="Calibri"/>
        </w:rPr>
        <w:t>A teljesítési biztosíték és a jótállási biztosíték - a Kbt. 134. § (6) bekezdésének a) pontjában foglaltak értelmében - a Vállalkozó választása szerint nyújtható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0F7102" w:rsidRPr="00C2699F" w:rsidRDefault="000F7102" w:rsidP="000F7102">
      <w:pPr>
        <w:suppressAutoHyphens/>
        <w:ind w:left="426"/>
        <w:jc w:val="both"/>
        <w:rPr>
          <w:rFonts w:eastAsia="Calibri"/>
        </w:rPr>
      </w:pPr>
      <w:r w:rsidRPr="00C2699F">
        <w:rPr>
          <w:rFonts w:eastAsia="Calibri"/>
        </w:rPr>
        <w:t>A 272/2014. (XI.5.) Korm. rendelet 119. § (1) bekezdésének a) pontja szerinti szállítói előleg visszafizetése vonatkozásában a Vállalkozó választása szerint nyújtott biztosíték - a Kbt. 134. § (6) bekezdésének b) pontjában foglaltak értelmében - a Vállalkozó választása szerint nyújtható a 272/2014. (XI.5.) Korm. rendelet 83. § (1) bekezdése szerint, óvadékként az előírt pénzösszegnek a szállítói kifizetés során kifizetésre köteles szervezet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0F7102" w:rsidRPr="00C2699F" w:rsidRDefault="000F7102" w:rsidP="000F7102">
      <w:pPr>
        <w:rPr>
          <w:rFonts w:eastAsia="Calibri"/>
        </w:rPr>
      </w:pPr>
    </w:p>
    <w:p w:rsidR="000F7102" w:rsidRPr="00C2699F" w:rsidRDefault="000F7102" w:rsidP="000570A1">
      <w:pPr>
        <w:numPr>
          <w:ilvl w:val="1"/>
          <w:numId w:val="24"/>
        </w:numPr>
        <w:tabs>
          <w:tab w:val="clear" w:pos="720"/>
        </w:tabs>
        <w:suppressAutoHyphens/>
        <w:ind w:left="426" w:hanging="426"/>
        <w:jc w:val="both"/>
        <w:rPr>
          <w:bCs/>
        </w:rPr>
      </w:pPr>
      <w:r w:rsidRPr="00C2699F">
        <w:rPr>
          <w:rFonts w:eastAsia="Calibri"/>
        </w:rPr>
        <w:t>A Kbt. 134. § (8) bekezdésében foglaltak értelmében a Vállalkozó az általa választott, a Kbt. 134. § (6)-(7) bekezdéseiben foglalt egyik biztosítéki formáról a másikra áttérhet, a biztosítéknak azonban a szerződésben foglalt összegnek és időtartamnak megfelelően folyamatosan rendelkezésre kell állnia.</w:t>
      </w:r>
    </w:p>
    <w:p w:rsidR="000F7102" w:rsidRPr="00C2699F" w:rsidRDefault="000F7102" w:rsidP="000F7102">
      <w:pPr>
        <w:suppressAutoHyphens/>
        <w:jc w:val="both"/>
        <w:rPr>
          <w:bCs/>
        </w:rPr>
      </w:pPr>
    </w:p>
    <w:p w:rsidR="000F7102" w:rsidRPr="002766CA" w:rsidRDefault="000F7102" w:rsidP="000570A1">
      <w:pPr>
        <w:pStyle w:val="Szvegtrzs"/>
        <w:numPr>
          <w:ilvl w:val="1"/>
          <w:numId w:val="24"/>
        </w:numPr>
        <w:tabs>
          <w:tab w:val="clear" w:pos="720"/>
        </w:tabs>
        <w:spacing w:after="0"/>
        <w:ind w:left="426" w:hanging="426"/>
        <w:jc w:val="both"/>
        <w:rPr>
          <w:rFonts w:eastAsia="Calibri"/>
        </w:rPr>
      </w:pPr>
      <w:r w:rsidRPr="002766CA">
        <w:rPr>
          <w:rFonts w:eastAsia="Calibri"/>
        </w:rPr>
        <w:t>Amennyiben a szerződés teljesítése késedelmet szenved (ideértve azon esetet is, amikor a szerződés teljesítése során a Vállalkozó - a Megrendelő vagy a Megrendelő műszaki e</w:t>
      </w:r>
      <w:r w:rsidRPr="002766CA">
        <w:rPr>
          <w:rFonts w:eastAsia="Calibri"/>
        </w:rPr>
        <w:t>l</w:t>
      </w:r>
      <w:r w:rsidRPr="002766CA">
        <w:rPr>
          <w:rFonts w:eastAsia="Calibri"/>
        </w:rPr>
        <w:t>lenőrének kifogása, észrevétele, vagy felhívása ellenére - a jelentéktelennek nem minős</w:t>
      </w:r>
      <w:r w:rsidRPr="002766CA">
        <w:rPr>
          <w:rFonts w:eastAsia="Calibri"/>
        </w:rPr>
        <w:t>ü</w:t>
      </w:r>
      <w:r w:rsidRPr="002766CA">
        <w:rPr>
          <w:rFonts w:eastAsia="Calibri"/>
        </w:rPr>
        <w:t>lő hibák kijavítását legkésőbb a műszaki átadás-átvételi eljárás folyamán, a Megrendelő által előírt határidőig nem végzi el), úgy a Vállalkozó a Megrendelőnek a késedelembe eséstől a tényleges teljesítésig terjedő időszakra - de legfeljebb 30 naptári napig - a sze</w:t>
      </w:r>
      <w:r w:rsidRPr="002766CA">
        <w:rPr>
          <w:rFonts w:eastAsia="Calibri"/>
        </w:rPr>
        <w:t>r</w:t>
      </w:r>
      <w:r w:rsidRPr="002766CA">
        <w:rPr>
          <w:rFonts w:eastAsia="Calibri"/>
        </w:rPr>
        <w:t>ződés szerinti, áfa nélkül számított ellenszolgáltatás 0</w:t>
      </w:r>
      <w:r w:rsidR="00F3578A" w:rsidRPr="00355ED9">
        <w:rPr>
          <w:rFonts w:eastAsia="Calibri"/>
        </w:rPr>
        <w:t>,5</w:t>
      </w:r>
      <w:r w:rsidR="00E67D06" w:rsidRPr="002766CA">
        <w:rPr>
          <w:rFonts w:eastAsia="Calibri"/>
        </w:rPr>
        <w:t xml:space="preserve"> </w:t>
      </w:r>
      <w:r w:rsidRPr="002766CA">
        <w:rPr>
          <w:rFonts w:eastAsia="Calibri"/>
        </w:rPr>
        <w:t>%-a/naptári napmértékű kés</w:t>
      </w:r>
      <w:r w:rsidRPr="002766CA">
        <w:rPr>
          <w:rFonts w:eastAsia="Calibri"/>
        </w:rPr>
        <w:t>e</w:t>
      </w:r>
      <w:r w:rsidRPr="002766CA">
        <w:rPr>
          <w:rFonts w:eastAsia="Calibri"/>
        </w:rPr>
        <w:t>delmi kötbért köteles fizetni.</w:t>
      </w:r>
      <w:r w:rsidR="00AF3572" w:rsidRPr="002766CA">
        <w:rPr>
          <w:rFonts w:eastAsia="Calibri"/>
        </w:rPr>
        <w:t xml:space="preserve"> </w:t>
      </w:r>
      <w:r w:rsidRPr="002766CA">
        <w:rPr>
          <w:rFonts w:eastAsia="Calibri"/>
        </w:rPr>
        <w:t>A késedelembe esést követő 30. naptári nap után Megrend</w:t>
      </w:r>
      <w:r w:rsidRPr="002766CA">
        <w:rPr>
          <w:rFonts w:eastAsia="Calibri"/>
        </w:rPr>
        <w:t>e</w:t>
      </w:r>
      <w:r w:rsidRPr="002766CA">
        <w:rPr>
          <w:rFonts w:eastAsia="Calibri"/>
        </w:rPr>
        <w:t>lő jogosult a szerződést azonnali hatállyal felmondani.</w:t>
      </w:r>
      <w:r w:rsidR="00AF3572" w:rsidRPr="002766CA">
        <w:rPr>
          <w:rFonts w:eastAsia="Calibri"/>
        </w:rPr>
        <w:t xml:space="preserve"> </w:t>
      </w:r>
      <w:r w:rsidRPr="002766CA">
        <w:rPr>
          <w:rFonts w:eastAsia="Calibri"/>
        </w:rPr>
        <w:t>Az érvényesíthető késedelmi kö</w:t>
      </w:r>
      <w:r w:rsidRPr="002766CA">
        <w:rPr>
          <w:rFonts w:eastAsia="Calibri"/>
        </w:rPr>
        <w:t>t</w:t>
      </w:r>
      <w:r w:rsidRPr="002766CA">
        <w:rPr>
          <w:rFonts w:eastAsia="Calibri"/>
        </w:rPr>
        <w:t>bér maximális mértéke a szerződés szerinti, áfa nélkül számított ellenszolgáltatás 15 %-a.</w:t>
      </w:r>
    </w:p>
    <w:p w:rsidR="000F7102" w:rsidRPr="00C2699F" w:rsidRDefault="000F7102" w:rsidP="000F7102">
      <w:pPr>
        <w:suppressAutoHyphens/>
        <w:jc w:val="both"/>
        <w:rPr>
          <w:bCs/>
        </w:rPr>
      </w:pPr>
    </w:p>
    <w:p w:rsidR="000F7102" w:rsidRPr="00C2699F" w:rsidRDefault="000F7102" w:rsidP="000570A1">
      <w:pPr>
        <w:numPr>
          <w:ilvl w:val="1"/>
          <w:numId w:val="24"/>
        </w:numPr>
        <w:tabs>
          <w:tab w:val="clear" w:pos="720"/>
        </w:tabs>
        <w:suppressAutoHyphens/>
        <w:ind w:left="426" w:hanging="426"/>
        <w:jc w:val="both"/>
        <w:rPr>
          <w:bCs/>
        </w:rPr>
      </w:pPr>
      <w:r w:rsidRPr="00C2699F">
        <w:t xml:space="preserve">A szerződés meghiúsulása esetén a Vállalkozó a Megrendelőnek meghiúsulási kötbért tartozik fizetni, amelynek mértéke a szerződés szerinti, áfa nélkül számított ellenszolgáltatás </w:t>
      </w:r>
      <w:r w:rsidR="00385480">
        <w:t xml:space="preserve">20 </w:t>
      </w:r>
      <w:r w:rsidRPr="00C2699F">
        <w:t>%-a.</w:t>
      </w:r>
      <w:r w:rsidR="007F215F" w:rsidRPr="007F215F">
        <w:rPr>
          <w:rFonts w:eastAsia="Calibri"/>
        </w:rPr>
        <w:t xml:space="preserve"> </w:t>
      </w:r>
    </w:p>
    <w:p w:rsidR="000F7102" w:rsidRPr="00C2699F" w:rsidRDefault="000F7102" w:rsidP="000F7102">
      <w:pPr>
        <w:suppressAutoHyphens/>
        <w:jc w:val="both"/>
        <w:rPr>
          <w:bCs/>
        </w:rPr>
      </w:pPr>
    </w:p>
    <w:p w:rsidR="000F7102" w:rsidRPr="00C2699F" w:rsidRDefault="000F7102" w:rsidP="000570A1">
      <w:pPr>
        <w:numPr>
          <w:ilvl w:val="1"/>
          <w:numId w:val="24"/>
        </w:numPr>
        <w:tabs>
          <w:tab w:val="clear" w:pos="720"/>
        </w:tabs>
        <w:suppressAutoHyphens/>
        <w:ind w:left="426" w:hanging="426"/>
        <w:jc w:val="both"/>
        <w:rPr>
          <w:bCs/>
        </w:rPr>
      </w:pPr>
      <w:r w:rsidRPr="00C2699F">
        <w:rPr>
          <w:rFonts w:eastAsia="Calibri"/>
        </w:rPr>
        <w:lastRenderedPageBreak/>
        <w:t>A Ptk. 6:186. § (1) bekezdésében foglalt jogszabályi előírások értelmében a fentiekben részletezett kötbérek abban az esetben érvényesíthetőek, ha a Vállalkozó olyan okból, amelyért felelős, megszegi a szerződést.</w:t>
      </w:r>
    </w:p>
    <w:p w:rsidR="000F7102" w:rsidRPr="00C2699F" w:rsidRDefault="000F7102" w:rsidP="000F7102">
      <w:pPr>
        <w:suppressAutoHyphens/>
        <w:jc w:val="both"/>
        <w:rPr>
          <w:bCs/>
        </w:rPr>
      </w:pPr>
    </w:p>
    <w:p w:rsidR="000F7102" w:rsidRPr="00C2699F" w:rsidRDefault="000F7102" w:rsidP="000570A1">
      <w:pPr>
        <w:numPr>
          <w:ilvl w:val="1"/>
          <w:numId w:val="24"/>
        </w:numPr>
        <w:tabs>
          <w:tab w:val="clear" w:pos="720"/>
        </w:tabs>
        <w:suppressAutoHyphens/>
        <w:ind w:left="426" w:hanging="426"/>
        <w:jc w:val="both"/>
        <w:rPr>
          <w:bCs/>
        </w:rPr>
      </w:pPr>
      <w:r w:rsidRPr="00C2699F">
        <w:rPr>
          <w:bCs/>
        </w:rPr>
        <w:t>Vállalkozó kötbérfizetési kötelezettsége minden további jogcselekmény, külön felszólítás nélkül a késedelembe esés napjától esedékes.</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A kötbérigény érvényesítése nem érinti Megrendelőnek a kötbért meghaladó kára érvényesítésére fennálló jogait.</w:t>
      </w:r>
    </w:p>
    <w:p w:rsidR="000F7102" w:rsidRPr="00C2699F" w:rsidRDefault="000F7102" w:rsidP="000F7102">
      <w:pPr>
        <w:suppressAutoHyphens/>
        <w:jc w:val="both"/>
      </w:pPr>
    </w:p>
    <w:p w:rsidR="000F7102" w:rsidRPr="00AF3572" w:rsidRDefault="000F7102" w:rsidP="000570A1">
      <w:pPr>
        <w:numPr>
          <w:ilvl w:val="1"/>
          <w:numId w:val="24"/>
        </w:numPr>
        <w:tabs>
          <w:tab w:val="clear" w:pos="720"/>
        </w:tabs>
        <w:suppressAutoHyphens/>
        <w:ind w:left="426" w:hanging="426"/>
        <w:jc w:val="both"/>
        <w:rPr>
          <w:rFonts w:eastAsia="Calibri"/>
        </w:rPr>
      </w:pPr>
      <w:r w:rsidRPr="00AF3572">
        <w:rPr>
          <w:rFonts w:eastAsia="Calibri"/>
        </w:rPr>
        <w:t>Vállalkozó a jelen válla</w:t>
      </w:r>
      <w:r w:rsidR="009A4F9F" w:rsidRPr="00AF3572">
        <w:rPr>
          <w:rFonts w:eastAsia="Calibri"/>
        </w:rPr>
        <w:t xml:space="preserve">lkozási szerződésben rögzített </w:t>
      </w:r>
      <w:r w:rsidRPr="00AF3572">
        <w:rPr>
          <w:rFonts w:eastAsia="Calibri"/>
        </w:rPr>
        <w:t>kivitelezési munkák, valamint az építési beruházás megvalósítása alkalmával beépítésre kerülő anyagok vonatkozásában a Polgári Törvénykönyvről szóló 2013. évi V. törvény (a továbbiakban: Ptk.) 6:159. §-ában foglaltak, valamint a hatályban lévő releváns jogszabályok szerinti kellékszavatossággal tartozik.</w:t>
      </w:r>
      <w:r w:rsidR="00AF3572" w:rsidRPr="00AF3572">
        <w:rPr>
          <w:rFonts w:eastAsia="Calibri"/>
        </w:rPr>
        <w:t xml:space="preserve"> </w:t>
      </w:r>
      <w:r w:rsidRPr="00AF3572">
        <w:rPr>
          <w:rFonts w:eastAsia="Calibri"/>
        </w:rPr>
        <w:t>Amennyiben a jelen szerződésben rögzített kivitelezési munkák minősége a szerződésben foglalt előírásoknak, valamint a hatályban lévő építésügyi jogszabályok vonatkozó előírásainak nem, vagy nem teljes mértékben felel meg, úgy Megrendelő a Ptk. 6:159. § (2) bekezdésében foglaltak szerint választhat szavatossági igényei közül, így követelheti a munka kijavítását, vagy az ellenszolgáltatás arányos leszállítását igényelheti. Ez utóbbi esetben Megrendelő az elvégzett munka ellenértékét a minőségcsökkenés arányában határozhatja meg.</w:t>
      </w:r>
    </w:p>
    <w:p w:rsidR="000F7102" w:rsidRPr="00C2699F" w:rsidRDefault="000F7102" w:rsidP="000F7102">
      <w:pPr>
        <w:suppressAutoHyphens/>
        <w:jc w:val="both"/>
      </w:pPr>
    </w:p>
    <w:p w:rsidR="000F7102" w:rsidRPr="002766CA" w:rsidRDefault="000F7102" w:rsidP="000570A1">
      <w:pPr>
        <w:numPr>
          <w:ilvl w:val="1"/>
          <w:numId w:val="24"/>
        </w:numPr>
        <w:tabs>
          <w:tab w:val="clear" w:pos="720"/>
        </w:tabs>
        <w:suppressAutoHyphens/>
        <w:ind w:left="426" w:hanging="426"/>
        <w:jc w:val="both"/>
        <w:rPr>
          <w:i/>
        </w:rPr>
      </w:pPr>
      <w:r w:rsidRPr="002766CA">
        <w:rPr>
          <w:rFonts w:eastAsia="Calibri"/>
        </w:rPr>
        <w:t>Vállalkozót a műszaki átadás-átvételi eljárás</w:t>
      </w:r>
      <w:r w:rsidR="009A4F9F" w:rsidRPr="002766CA">
        <w:rPr>
          <w:rFonts w:eastAsia="Calibri"/>
        </w:rPr>
        <w:t>ok</w:t>
      </w:r>
      <w:r w:rsidRPr="002766CA">
        <w:rPr>
          <w:rFonts w:eastAsia="Calibri"/>
        </w:rPr>
        <w:t xml:space="preserve"> - a Kbt. 135. § (2) bekezdésében foglalt előírásokat is figyelembe vevő - lezárását követően, az általa megvalósított létesítményekre és tartozékaira a Ptk. 6:171. §-ában foglaltak szerinti jótállási kötelezettség terheli, amelynek időtartama a műszaki átadás-átvételi eljárás lezárásának - a Kbt. 135. § (2) bekezdésében foglalt előírásokra is figyelemmel megállapított - időpontjától számított </w:t>
      </w:r>
      <w:r w:rsidR="009A4F9F" w:rsidRPr="002766CA">
        <w:rPr>
          <w:rFonts w:eastAsia="Calibri"/>
        </w:rPr>
        <w:t>……</w:t>
      </w:r>
      <w:r w:rsidRPr="002766CA">
        <w:rPr>
          <w:rFonts w:eastAsia="Calibri"/>
        </w:rPr>
        <w:t xml:space="preserve"> hónap</w:t>
      </w:r>
      <w:r w:rsidR="009A4F9F" w:rsidRPr="002766CA">
        <w:rPr>
          <w:rFonts w:eastAsia="Calibri"/>
        </w:rPr>
        <w:t xml:space="preserve"> </w:t>
      </w:r>
      <w:r w:rsidR="009A4F9F" w:rsidRPr="002766CA">
        <w:rPr>
          <w:rFonts w:eastAsia="Calibri"/>
          <w:i/>
        </w:rPr>
        <w:t>(Vállalkozó nyertes ajánlatában foglaltak szerint)</w:t>
      </w:r>
      <w:r w:rsidRPr="002766CA">
        <w:rPr>
          <w:rFonts w:eastAsia="Calibri"/>
          <w:i/>
        </w:rPr>
        <w:t>.</w:t>
      </w:r>
    </w:p>
    <w:p w:rsidR="000F7102" w:rsidRPr="00C2699F" w:rsidRDefault="000F7102" w:rsidP="000F7102">
      <w:pPr>
        <w:suppressAutoHyphens/>
        <w:jc w:val="both"/>
      </w:pPr>
    </w:p>
    <w:p w:rsidR="000F7102" w:rsidRPr="00C2699F" w:rsidRDefault="000F7102" w:rsidP="000570A1">
      <w:pPr>
        <w:numPr>
          <w:ilvl w:val="1"/>
          <w:numId w:val="24"/>
        </w:numPr>
        <w:tabs>
          <w:tab w:val="clear" w:pos="720"/>
        </w:tabs>
        <w:suppressAutoHyphens/>
        <w:ind w:left="426" w:hanging="426"/>
        <w:jc w:val="both"/>
      </w:pPr>
      <w:r w:rsidRPr="00C2699F">
        <w:t>Megrendelő jogosult a Vállalkozóhoz intézett, tértivevényes levélben felmondási idő közbeiktatása nélkül felmondani a szerződést és a szerződésszegésből eredő jogait érvényesíteni az alábbi esetekben:</w:t>
      </w:r>
    </w:p>
    <w:p w:rsidR="000F7102" w:rsidRPr="00C2699F" w:rsidRDefault="000F7102" w:rsidP="000570A1">
      <w:pPr>
        <w:pStyle w:val="Listaszerbekezds"/>
        <w:numPr>
          <w:ilvl w:val="0"/>
          <w:numId w:val="35"/>
        </w:numPr>
        <w:suppressAutoHyphens/>
        <w:rPr>
          <w:rFonts w:ascii="Times New Roman" w:hAnsi="Times New Roman"/>
          <w:sz w:val="24"/>
          <w:szCs w:val="24"/>
        </w:rPr>
      </w:pPr>
      <w:r w:rsidRPr="00C2699F">
        <w:rPr>
          <w:rFonts w:ascii="Times New Roman" w:hAnsi="Times New Roman"/>
          <w:sz w:val="24"/>
          <w:szCs w:val="24"/>
        </w:rPr>
        <w:t>Vállalkozó a szerződés időtartama alatt 2 alkalommal nem tesz eleget együttműködési és/vagy tájékoztatási kötelezettségének,</w:t>
      </w:r>
    </w:p>
    <w:p w:rsidR="000F7102" w:rsidRPr="00C2699F" w:rsidRDefault="000F7102" w:rsidP="000570A1">
      <w:pPr>
        <w:pStyle w:val="Listaszerbekezds"/>
        <w:numPr>
          <w:ilvl w:val="0"/>
          <w:numId w:val="35"/>
        </w:numPr>
        <w:suppressAutoHyphens/>
        <w:rPr>
          <w:rFonts w:ascii="Times New Roman" w:hAnsi="Times New Roman"/>
          <w:sz w:val="24"/>
          <w:szCs w:val="24"/>
        </w:rPr>
      </w:pPr>
      <w:r w:rsidRPr="00C2699F">
        <w:rPr>
          <w:rFonts w:ascii="Times New Roman" w:hAnsi="Times New Roman"/>
          <w:sz w:val="24"/>
          <w:szCs w:val="24"/>
        </w:rPr>
        <w:t>Vállalkozó felszólítást követően sem teszi lehetővé a Megrendelő ellenőrzési jogosultságának gyakorlását,</w:t>
      </w:r>
    </w:p>
    <w:p w:rsidR="000F7102" w:rsidRPr="00C2699F" w:rsidRDefault="000F7102" w:rsidP="000570A1">
      <w:pPr>
        <w:pStyle w:val="Listaszerbekezds"/>
        <w:numPr>
          <w:ilvl w:val="0"/>
          <w:numId w:val="35"/>
        </w:numPr>
        <w:suppressAutoHyphens/>
        <w:rPr>
          <w:rFonts w:ascii="Times New Roman" w:hAnsi="Times New Roman"/>
          <w:sz w:val="24"/>
          <w:szCs w:val="24"/>
        </w:rPr>
      </w:pPr>
      <w:r w:rsidRPr="00C2699F">
        <w:rPr>
          <w:rFonts w:ascii="Times New Roman" w:hAnsi="Times New Roman"/>
          <w:sz w:val="24"/>
          <w:szCs w:val="24"/>
        </w:rPr>
        <w:t>Vállalkozó bármilyen módon megtéveszti a Megrendelőt, vagy valótlan adatot szolgáltat és ez közvetlen vagy közvetett módon súlyosan káros hatással lehet a lényeges szerződéses kötelezettségek teljesítésére,</w:t>
      </w:r>
    </w:p>
    <w:p w:rsidR="000F7102" w:rsidRPr="00C2699F" w:rsidRDefault="000F7102" w:rsidP="000570A1">
      <w:pPr>
        <w:pStyle w:val="Listaszerbekezds"/>
        <w:numPr>
          <w:ilvl w:val="0"/>
          <w:numId w:val="35"/>
        </w:numPr>
        <w:suppressAutoHyphens/>
        <w:rPr>
          <w:rFonts w:ascii="Times New Roman" w:hAnsi="Times New Roman"/>
          <w:sz w:val="24"/>
          <w:szCs w:val="24"/>
        </w:rPr>
      </w:pPr>
      <w:r w:rsidRPr="00C2699F">
        <w:rPr>
          <w:rFonts w:ascii="Times New Roman" w:hAnsi="Times New Roman"/>
          <w:sz w:val="24"/>
          <w:szCs w:val="24"/>
        </w:rPr>
        <w:t xml:space="preserve">Vállalkozó felfüggeszti a kifizetéseit, </w:t>
      </w:r>
      <w:del w:id="8303" w:author="Szerző" w:date="2017-02-20T08:19:00Z">
        <w:r w:rsidRPr="00C2699F" w:rsidDel="00AB755D">
          <w:rPr>
            <w:rFonts w:ascii="Times New Roman" w:hAnsi="Times New Roman"/>
            <w:sz w:val="24"/>
            <w:szCs w:val="24"/>
            <w:lang w:eastAsia="ar-SA"/>
          </w:rPr>
          <w:delText>a Vállalkozó ellen jogerősen csődeljárás indult és a vonatkozó jogszabályok alapján tartott tárgyaláson a hitelezőktől nem kap előzetes egyetértést a fizetési haladék megszerzésére</w:delText>
        </w:r>
        <w:r w:rsidRPr="00C2699F" w:rsidDel="00AB755D">
          <w:rPr>
            <w:rFonts w:ascii="Times New Roman" w:hAnsi="Times New Roman"/>
            <w:sz w:val="24"/>
            <w:szCs w:val="24"/>
          </w:rPr>
          <w:delText xml:space="preserve">, </w:delText>
        </w:r>
        <w:r w:rsidRPr="00C2699F" w:rsidDel="00AB755D">
          <w:rPr>
            <w:rFonts w:ascii="Times New Roman" w:hAnsi="Times New Roman"/>
            <w:sz w:val="24"/>
            <w:szCs w:val="24"/>
            <w:lang w:eastAsia="ar-SA"/>
          </w:rPr>
          <w:delText>bírósági döntés szerint a csődeljárás során a hitelezőkkel nem jön létre egyezség</w:delText>
        </w:r>
      </w:del>
      <w:r w:rsidRPr="00C2699F">
        <w:rPr>
          <w:rFonts w:ascii="Times New Roman" w:hAnsi="Times New Roman"/>
          <w:sz w:val="24"/>
          <w:szCs w:val="24"/>
        </w:rPr>
        <w:t>, ellene jogerősen felszámolási- vagy végelszámolási eljárást rendelnek el, Vállalkozó legfőbb szerve a társaság végelszámolásának, megkezdéséről, felszámolásának kezdeményezéséről határoz, illetve hivatalból törlési vagy egyéb a megszüntetésére irányuló eljárás indul.</w:t>
      </w:r>
    </w:p>
    <w:p w:rsidR="000F7102" w:rsidRPr="00C2699F" w:rsidRDefault="000F7102" w:rsidP="000570A1">
      <w:pPr>
        <w:pStyle w:val="Listaszerbekezds"/>
        <w:numPr>
          <w:ilvl w:val="0"/>
          <w:numId w:val="35"/>
        </w:numPr>
        <w:suppressAutoHyphens/>
        <w:rPr>
          <w:rFonts w:ascii="Times New Roman" w:hAnsi="Times New Roman"/>
          <w:sz w:val="24"/>
          <w:szCs w:val="24"/>
        </w:rPr>
      </w:pPr>
      <w:r w:rsidRPr="00C2699F">
        <w:rPr>
          <w:rFonts w:ascii="Times New Roman" w:hAnsi="Times New Roman"/>
          <w:sz w:val="24"/>
          <w:szCs w:val="24"/>
        </w:rPr>
        <w:t>a jogszabályon alapuló felmondási vagy elállási okok fennállnak.</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 xml:space="preserve">Megrendelő jogosult a jelen szerződést felmondani abban az esetben is, ha a Vállalkozó fizetésképtelenségét megállapítják és felszámolását elrendelik, vagy egyéb olyan </w:t>
      </w:r>
      <w:r w:rsidRPr="00C2699F">
        <w:lastRenderedPageBreak/>
        <w:t>körülmény merül fel, mely a jelen szerződés rendeltetésszerű teljesítését nyilvánvaló módon meghiúsítja. Vállalkozó a szerződésszegő magatartásával okozott kárért teljes körűen felel.</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Megrendelő a szerződést felmondhatja, vagy - a Ptk.-ban foglaltak szerint - a szerződéstől elállhat, ha:</w:t>
      </w:r>
    </w:p>
    <w:p w:rsidR="000F7102" w:rsidRPr="00C2699F" w:rsidRDefault="000F7102" w:rsidP="000570A1">
      <w:pPr>
        <w:numPr>
          <w:ilvl w:val="0"/>
          <w:numId w:val="29"/>
        </w:numPr>
        <w:suppressAutoHyphens/>
        <w:jc w:val="both"/>
      </w:pPr>
      <w:r w:rsidRPr="00C2699F">
        <w:t xml:space="preserve">feltétlenül szükséges a szerződés olyan lényeges módosítása, amely esetében a </w:t>
      </w:r>
      <w:r w:rsidR="000D0E8A" w:rsidRPr="00C2699F">
        <w:t xml:space="preserve">Kbt. </w:t>
      </w:r>
      <w:r w:rsidRPr="00C2699F">
        <w:t>141. § alapján új közbeszerzési eljárást kell lefolytatni;</w:t>
      </w:r>
    </w:p>
    <w:p w:rsidR="000F7102" w:rsidRPr="00C2699F" w:rsidRDefault="000F7102" w:rsidP="000570A1">
      <w:pPr>
        <w:numPr>
          <w:ilvl w:val="0"/>
          <w:numId w:val="29"/>
        </w:numPr>
        <w:suppressAutoHyphens/>
        <w:jc w:val="both"/>
      </w:pPr>
      <w:r w:rsidRPr="00C2699F">
        <w:t>Vállalkozó nem biztosítja a Kbt. 138. §-ban foglaltak betartását, vagy személyében érvényesen olyan jogutódlás következett be, amely nem felel meg a Kbt.139. §-ában foglaltaknak; vagy</w:t>
      </w:r>
    </w:p>
    <w:p w:rsidR="000F7102" w:rsidRDefault="000F7102" w:rsidP="000570A1">
      <w:pPr>
        <w:numPr>
          <w:ilvl w:val="0"/>
          <w:numId w:val="29"/>
        </w:numPr>
        <w:suppressAutoHyphens/>
        <w:jc w:val="both"/>
      </w:pPr>
      <w:r w:rsidRPr="00C2699F">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w:t>
      </w:r>
      <w:r w:rsidR="00AF3572">
        <w:t xml:space="preserve"> semmis,</w:t>
      </w:r>
    </w:p>
    <w:p w:rsidR="00AF3572" w:rsidRPr="00C2699F" w:rsidRDefault="00AF3572" w:rsidP="000570A1">
      <w:pPr>
        <w:numPr>
          <w:ilvl w:val="0"/>
          <w:numId w:val="29"/>
        </w:numPr>
        <w:suppressAutoHyphens/>
        <w:jc w:val="both"/>
      </w:pPr>
      <w:r>
        <w:t>a projekt támogatását bármely okból megszüntetik.</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A Kbt. 143. § (3) bekezdés alapján Megrendelő jogosult és egyben köteles a szerződést felmondani - ha szükséges olyan határidővel, amely lehetővé teszi, hogy a szerződéssel érintett feladata ellátásáról gondoskodni tudjon - ha</w:t>
      </w:r>
    </w:p>
    <w:p w:rsidR="000F7102" w:rsidRPr="00C2699F" w:rsidRDefault="000F7102" w:rsidP="000570A1">
      <w:pPr>
        <w:numPr>
          <w:ilvl w:val="0"/>
          <w:numId w:val="30"/>
        </w:numPr>
        <w:suppressAutoHyphens/>
        <w:jc w:val="both"/>
      </w:pPr>
      <w:r w:rsidRPr="00C2699F">
        <w:t>Vállalkozóban közvetetten vagy közvetlenül 25 %-ot meghaladó tulajdoni részesedést szerez valamely olyan jogi személy vagy személyes joga szerint jogképes szervezet, amely nem felel meg a Kbt. 62. § (1) bekezdés k) pont kb) alpontjában meghatározott feltételeknek,</w:t>
      </w:r>
    </w:p>
    <w:p w:rsidR="000F7102" w:rsidRPr="00C2699F" w:rsidRDefault="000F7102" w:rsidP="000570A1">
      <w:pPr>
        <w:numPr>
          <w:ilvl w:val="0"/>
          <w:numId w:val="30"/>
        </w:numPr>
        <w:suppressAutoHyphens/>
        <w:jc w:val="both"/>
      </w:pPr>
      <w:r w:rsidRPr="00C2699F">
        <w:t>Vállalkozó közvetetten vagy közvetlenül 25 %-ot meghaladó tulajdoni részesedést szerez valamely olyan jogi személyben vagy személyes joga szerint jogképes szervezetben, amely nem felel meg a Kbt. 62. § (1) bekezdés k) pont kb) alpontjában meghatározott feltételeknek.</w:t>
      </w:r>
    </w:p>
    <w:p w:rsidR="000F7102" w:rsidRPr="00C2699F" w:rsidRDefault="000F7102" w:rsidP="000F7102">
      <w:pPr>
        <w:suppressAutoHyphens/>
        <w:ind w:left="426" w:hanging="426"/>
        <w:jc w:val="both"/>
      </w:pPr>
    </w:p>
    <w:p w:rsidR="000F7102" w:rsidRPr="00C2699F" w:rsidRDefault="000F7102" w:rsidP="000F7102">
      <w:pPr>
        <w:suppressAutoHyphens/>
        <w:ind w:left="426"/>
        <w:jc w:val="both"/>
      </w:pPr>
      <w:r w:rsidRPr="00C2699F">
        <w:rPr>
          <w:rFonts w:eastAsia="Calibri"/>
        </w:rPr>
        <w:t>Ebben az esetben a Vállalkozó a szerződés megszűnése előtt már teljesített szolgáltatás szerződésszerű pénzbeli ellenértékére jogosult</w:t>
      </w:r>
      <w:r w:rsidRPr="00C2699F">
        <w:t>.</w:t>
      </w:r>
    </w:p>
    <w:p w:rsidR="00305C1D" w:rsidRPr="00C2699F" w:rsidRDefault="00305C1D" w:rsidP="000F7102">
      <w:pPr>
        <w:suppressAutoHyphens/>
        <w:ind w:left="426"/>
        <w:jc w:val="both"/>
      </w:pPr>
    </w:p>
    <w:p w:rsidR="000F7102" w:rsidRPr="00C2699F" w:rsidRDefault="000F7102" w:rsidP="000570A1">
      <w:pPr>
        <w:numPr>
          <w:ilvl w:val="1"/>
          <w:numId w:val="24"/>
        </w:numPr>
        <w:tabs>
          <w:tab w:val="clear" w:pos="720"/>
        </w:tabs>
        <w:suppressAutoHyphens/>
        <w:ind w:left="426" w:hanging="426"/>
        <w:jc w:val="both"/>
      </w:pPr>
      <w:r w:rsidRPr="00C2699F">
        <w:t>Mentesülnek a Felek a szerződésszegés következményei alól, ha</w:t>
      </w:r>
    </w:p>
    <w:p w:rsidR="000F7102" w:rsidRPr="00C2699F" w:rsidRDefault="000F7102" w:rsidP="000570A1">
      <w:pPr>
        <w:numPr>
          <w:ilvl w:val="0"/>
          <w:numId w:val="31"/>
        </w:numPr>
        <w:suppressAutoHyphens/>
        <w:jc w:val="both"/>
      </w:pPr>
      <w:r w:rsidRPr="00C2699F">
        <w:t>bizonyítják, hogy a késedelem a másik szerződő fél nem szerződésszerű teljesítésére vezethető vissza,</w:t>
      </w:r>
    </w:p>
    <w:p w:rsidR="000F7102" w:rsidRPr="00C2699F" w:rsidRDefault="000F7102" w:rsidP="000570A1">
      <w:pPr>
        <w:numPr>
          <w:ilvl w:val="0"/>
          <w:numId w:val="31"/>
        </w:numPr>
        <w:suppressAutoHyphens/>
        <w:jc w:val="both"/>
      </w:pPr>
      <w:r w:rsidRPr="00C2699F">
        <w:t>bizonyítják, hogy kötelezettségeiket vis major miatt nem tudták teljesíteni. Vis major esetén a kötelezettsége teljesítésében akadályozott szerződő fél a másik szerződő felet a vis major beálltáról és megszűnéséről haladéktalanul értesíteni köteles.</w:t>
      </w:r>
    </w:p>
    <w:p w:rsidR="000F7102" w:rsidRPr="00C2699F" w:rsidRDefault="000F7102" w:rsidP="000F7102">
      <w:pPr>
        <w:suppressAutoHyphens/>
        <w:ind w:left="426" w:hanging="426"/>
        <w:jc w:val="both"/>
      </w:pPr>
    </w:p>
    <w:p w:rsidR="000F7102" w:rsidRPr="00C2699F" w:rsidRDefault="000F7102" w:rsidP="000570A1">
      <w:pPr>
        <w:numPr>
          <w:ilvl w:val="1"/>
          <w:numId w:val="24"/>
        </w:numPr>
        <w:tabs>
          <w:tab w:val="clear" w:pos="720"/>
        </w:tabs>
        <w:suppressAutoHyphens/>
        <w:ind w:left="426" w:hanging="426"/>
        <w:jc w:val="both"/>
      </w:pPr>
      <w:r w:rsidRPr="00C2699F">
        <w:t>A Vállalkozó garantálja:</w:t>
      </w:r>
    </w:p>
    <w:p w:rsidR="000F7102" w:rsidRPr="00C2699F" w:rsidRDefault="000F7102" w:rsidP="000570A1">
      <w:pPr>
        <w:numPr>
          <w:ilvl w:val="0"/>
          <w:numId w:val="32"/>
        </w:numPr>
        <w:suppressAutoHyphens/>
        <w:jc w:val="both"/>
      </w:pPr>
      <w:r w:rsidRPr="00C2699F">
        <w:t>valamennyi, jelen szerződésben és annak mellékleteiben meghatározott paraméter és műszaki adat elérését,</w:t>
      </w:r>
    </w:p>
    <w:p w:rsidR="000F7102" w:rsidRPr="00C2699F" w:rsidRDefault="000F7102" w:rsidP="000570A1">
      <w:pPr>
        <w:numPr>
          <w:ilvl w:val="0"/>
          <w:numId w:val="32"/>
        </w:numPr>
        <w:suppressAutoHyphens/>
        <w:jc w:val="both"/>
      </w:pPr>
      <w:r w:rsidRPr="00C2699F">
        <w:lastRenderedPageBreak/>
        <w:t>az általa elvégzett munka minősége mind a felhasznált anyagok, mind a szerkezet és kivitel szempontjából érvényes magyar szabványoknak és előírásoknak megfelel, és a szerződéses cél elérését maradéktalanul biztosítja;</w:t>
      </w:r>
    </w:p>
    <w:p w:rsidR="000F7102" w:rsidRPr="00C2699F" w:rsidRDefault="000F7102" w:rsidP="000570A1">
      <w:pPr>
        <w:numPr>
          <w:ilvl w:val="0"/>
          <w:numId w:val="32"/>
        </w:numPr>
        <w:suppressAutoHyphens/>
        <w:jc w:val="both"/>
      </w:pPr>
      <w:r w:rsidRPr="00C2699F">
        <w:t>az építési munkák szakszerű és hibátlan elvégzését, a vonatkozó szabványok és előírások betartását.</w:t>
      </w:r>
    </w:p>
    <w:p w:rsidR="000D0E8A" w:rsidRPr="00C2699F" w:rsidRDefault="000D0E8A" w:rsidP="000D0E8A">
      <w:pPr>
        <w:suppressAutoHyphens/>
        <w:jc w:val="both"/>
      </w:pPr>
    </w:p>
    <w:p w:rsidR="000F7102" w:rsidRPr="00C2699F" w:rsidRDefault="000F7102" w:rsidP="000570A1">
      <w:pPr>
        <w:numPr>
          <w:ilvl w:val="0"/>
          <w:numId w:val="19"/>
        </w:numPr>
        <w:suppressAutoHyphens/>
        <w:ind w:left="426" w:hanging="426"/>
        <w:jc w:val="center"/>
        <w:rPr>
          <w:b/>
          <w:smallCaps/>
        </w:rPr>
      </w:pPr>
      <w:r w:rsidRPr="00C2699F">
        <w:rPr>
          <w:b/>
          <w:smallCaps/>
        </w:rPr>
        <w:t>Együttműködés, jogok, kötelezettségek</w:t>
      </w:r>
    </w:p>
    <w:p w:rsidR="000F7102" w:rsidRPr="00C2699F" w:rsidRDefault="000F7102" w:rsidP="000F7102">
      <w:pPr>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Felek megállapodnak abban, hogy a jelen szerződés jó teljesítése érdekében egymással szorosan együttműködnek, a jelen szerződésből származó esetleges vitákat jó szándékkal, az együttműködés és a kölcsönös egyetértés szellemében, közvetlen tárgyalások útján kísérlik meg rendezni.</w:t>
      </w:r>
    </w:p>
    <w:p w:rsidR="000F7102" w:rsidRPr="00C2699F" w:rsidRDefault="000F7102" w:rsidP="000F7102">
      <w:pPr>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tudomásul veszi, hogy jelen szerződéshez kapcsolódó műszaki-kivitelezési kérdésekben, a munkák átadás-átvételénél felmerülő szakmai kérdésekben a Megrendelő képviselője jogosult eljárni, akinek személyét (cégét) és képviselőit jelen szerződés aláírásával egyidejűleg a Megrendelő megnevezi. A Vállalkozó tudomásul veszi továbbá, hogy a kijelölt Megrendelő képviselője műszaki kivitelezési szakkérdésekben, ideértve az ezzel összefüggő lebonyolítási feladatokat is, a Megrendelő helyett és képviseletében jogosult nyilatkozatot tenni, a Vállalkozót nyilatkozattételre felhívni, bármikor a kivitelezés zavarása nélkül helyszíni ellenőrzést végezni, az átadás-átvételnél közreműködni.</w:t>
      </w:r>
    </w:p>
    <w:p w:rsidR="000F7102" w:rsidRPr="00C2699F" w:rsidRDefault="000F7102" w:rsidP="000F7102">
      <w:pPr>
        <w:ind w:left="426" w:hanging="426"/>
        <w:jc w:val="both"/>
      </w:pPr>
    </w:p>
    <w:p w:rsidR="000F7102" w:rsidRPr="00A86395" w:rsidRDefault="000F7102" w:rsidP="000F7102">
      <w:pPr>
        <w:ind w:left="426"/>
        <w:jc w:val="both"/>
        <w:rPr>
          <w:u w:val="single"/>
        </w:rPr>
      </w:pPr>
      <w:r w:rsidRPr="00A86395">
        <w:rPr>
          <w:u w:val="single"/>
        </w:rPr>
        <w:t>Megrendelő képviselője:</w:t>
      </w:r>
    </w:p>
    <w:p w:rsidR="000F7102" w:rsidRPr="00C2699F" w:rsidRDefault="000F7102" w:rsidP="000F7102">
      <w:pPr>
        <w:ind w:left="426" w:hanging="426"/>
        <w:jc w:val="both"/>
      </w:pPr>
    </w:p>
    <w:p w:rsidR="000F7102" w:rsidRPr="00C2699F" w:rsidRDefault="000F7102" w:rsidP="000F7102">
      <w:pPr>
        <w:ind w:left="426"/>
        <w:jc w:val="both"/>
      </w:pPr>
      <w:r w:rsidRPr="00C2699F">
        <w:t>Képviselője:</w:t>
      </w:r>
      <w:r w:rsidR="005401A7" w:rsidRPr="00C2699F">
        <w:t xml:space="preserve"> </w:t>
      </w:r>
      <w:r w:rsidR="000C5509">
        <w:t>Veprik Róbert</w:t>
      </w:r>
    </w:p>
    <w:p w:rsidR="000F7102" w:rsidRPr="00C2699F" w:rsidRDefault="000F7102" w:rsidP="000F7102">
      <w:pPr>
        <w:ind w:left="426"/>
        <w:jc w:val="both"/>
      </w:pPr>
      <w:r w:rsidRPr="00C2699F">
        <w:t xml:space="preserve">Telefonszáma: </w:t>
      </w:r>
      <w:r w:rsidR="005401A7" w:rsidRPr="00C2699F">
        <w:t xml:space="preserve">+36 </w:t>
      </w:r>
      <w:r w:rsidR="00F268BA">
        <w:t>62 542 530</w:t>
      </w:r>
    </w:p>
    <w:p w:rsidR="000F7102" w:rsidRPr="00C2699F" w:rsidRDefault="000F7102" w:rsidP="000F7102">
      <w:pPr>
        <w:ind w:left="426"/>
        <w:jc w:val="both"/>
      </w:pPr>
      <w:r w:rsidRPr="00C2699F">
        <w:t xml:space="preserve">e-mail címe: </w:t>
      </w:r>
      <w:hyperlink r:id="rId11" w:history="1"/>
      <w:hyperlink r:id="rId12" w:history="1">
        <w:r w:rsidR="00F268BA" w:rsidRPr="002C6162">
          <w:rPr>
            <w:rStyle w:val="Hiperhivatkozs"/>
          </w:rPr>
          <w:t>info@zooszeged.hu</w:t>
        </w:r>
      </w:hyperlink>
      <w:r w:rsidR="00F268BA">
        <w:t xml:space="preserve"> </w:t>
      </w:r>
    </w:p>
    <w:p w:rsidR="000F7102" w:rsidRPr="00C2699F" w:rsidRDefault="000F7102" w:rsidP="000F7102">
      <w:pPr>
        <w:tabs>
          <w:tab w:val="left" w:pos="1134"/>
        </w:tabs>
        <w:ind w:left="426" w:hanging="426"/>
        <w:jc w:val="both"/>
      </w:pPr>
    </w:p>
    <w:p w:rsidR="000F7102" w:rsidRPr="00A86395" w:rsidRDefault="000F7102" w:rsidP="000F7102">
      <w:pPr>
        <w:ind w:left="426"/>
        <w:jc w:val="both"/>
        <w:rPr>
          <w:u w:val="single"/>
        </w:rPr>
      </w:pPr>
      <w:r w:rsidRPr="00A86395">
        <w:rPr>
          <w:u w:val="single"/>
        </w:rPr>
        <w:t>Megrendelő műszaki ellenőre:</w:t>
      </w:r>
    </w:p>
    <w:p w:rsidR="000F7102" w:rsidRPr="00C2699F" w:rsidRDefault="000F7102" w:rsidP="000F7102">
      <w:pPr>
        <w:tabs>
          <w:tab w:val="left" w:pos="1134"/>
        </w:tabs>
        <w:ind w:left="426" w:hanging="426"/>
        <w:jc w:val="both"/>
      </w:pPr>
    </w:p>
    <w:p w:rsidR="000F7102" w:rsidRPr="002766CA" w:rsidRDefault="00574FAB" w:rsidP="000F7102">
      <w:pPr>
        <w:ind w:left="426"/>
        <w:jc w:val="both"/>
      </w:pPr>
      <w:r w:rsidRPr="002766CA">
        <w:t>Bautender Ziegel Kft.</w:t>
      </w:r>
    </w:p>
    <w:p w:rsidR="00574FAB" w:rsidRPr="002766CA" w:rsidRDefault="00574FAB" w:rsidP="00574FAB">
      <w:pPr>
        <w:ind w:left="426"/>
        <w:jc w:val="both"/>
      </w:pPr>
      <w:r w:rsidRPr="002766CA">
        <w:t>Képviselője: Mendebaba Márkó</w:t>
      </w:r>
    </w:p>
    <w:p w:rsidR="000F7102" w:rsidRPr="002766CA" w:rsidRDefault="00E759B4" w:rsidP="000F7102">
      <w:pPr>
        <w:ind w:left="426"/>
        <w:jc w:val="both"/>
      </w:pPr>
      <w:r w:rsidRPr="002766CA">
        <w:t>T</w:t>
      </w:r>
      <w:r w:rsidR="000F7102" w:rsidRPr="002766CA">
        <w:t xml:space="preserve">elefonszáma: </w:t>
      </w:r>
      <w:r w:rsidR="00574FAB" w:rsidRPr="002766CA">
        <w:t>+36/70-275-8524</w:t>
      </w:r>
    </w:p>
    <w:p w:rsidR="000F7102" w:rsidRPr="00C2699F" w:rsidRDefault="000F7102" w:rsidP="000F7102">
      <w:pPr>
        <w:ind w:left="426"/>
        <w:jc w:val="both"/>
      </w:pPr>
      <w:r w:rsidRPr="002766CA">
        <w:t xml:space="preserve">e-mail címe: </w:t>
      </w:r>
      <w:r w:rsidR="00574FAB" w:rsidRPr="002766CA">
        <w:t>info@bautender.hu</w:t>
      </w:r>
    </w:p>
    <w:p w:rsidR="000F7102" w:rsidRPr="00C2699F" w:rsidRDefault="000F7102" w:rsidP="000F7102">
      <w:pPr>
        <w:tabs>
          <w:tab w:val="left" w:pos="1134"/>
        </w:tabs>
        <w:ind w:left="426" w:hanging="426"/>
        <w:jc w:val="both"/>
      </w:pPr>
    </w:p>
    <w:p w:rsidR="000F7102" w:rsidRPr="00A86395" w:rsidRDefault="000F7102" w:rsidP="000F7102">
      <w:pPr>
        <w:ind w:left="426"/>
        <w:jc w:val="both"/>
        <w:rPr>
          <w:u w:val="single"/>
        </w:rPr>
      </w:pPr>
      <w:r w:rsidRPr="00A86395">
        <w:rPr>
          <w:u w:val="single"/>
        </w:rPr>
        <w:t>Vállalkozó képviselői:</w:t>
      </w:r>
    </w:p>
    <w:p w:rsidR="000F7102" w:rsidRPr="00C2699F" w:rsidRDefault="000F7102" w:rsidP="000F7102">
      <w:pPr>
        <w:tabs>
          <w:tab w:val="left" w:pos="1134"/>
        </w:tabs>
        <w:ind w:left="426" w:hanging="426"/>
        <w:jc w:val="both"/>
      </w:pPr>
    </w:p>
    <w:p w:rsidR="000F7102" w:rsidRPr="00C2699F" w:rsidRDefault="000F7102" w:rsidP="000F7102">
      <w:pPr>
        <w:ind w:left="426"/>
        <w:jc w:val="both"/>
      </w:pPr>
      <w:r w:rsidRPr="00C2699F">
        <w:t xml:space="preserve">Felelős műszaki vezető neve: </w:t>
      </w:r>
    </w:p>
    <w:p w:rsidR="000F7102" w:rsidRPr="00C2699F" w:rsidRDefault="000F7102" w:rsidP="000F7102">
      <w:pPr>
        <w:ind w:left="426"/>
        <w:jc w:val="both"/>
      </w:pPr>
      <w:r w:rsidRPr="00C2699F">
        <w:t xml:space="preserve">Kamarai nyilvántartási száma: </w:t>
      </w:r>
    </w:p>
    <w:p w:rsidR="000F7102" w:rsidRPr="00C2699F" w:rsidRDefault="000F7102" w:rsidP="000F7102">
      <w:pPr>
        <w:ind w:left="426"/>
        <w:jc w:val="both"/>
      </w:pPr>
      <w:r w:rsidRPr="00C2699F">
        <w:t xml:space="preserve">Telefonszáma: </w:t>
      </w:r>
    </w:p>
    <w:p w:rsidR="000F7102" w:rsidRPr="00C2699F" w:rsidRDefault="000F7102" w:rsidP="000F7102">
      <w:pPr>
        <w:ind w:left="426"/>
        <w:jc w:val="both"/>
      </w:pPr>
      <w:r w:rsidRPr="00C2699F">
        <w:t xml:space="preserve">e-mail címe: </w:t>
      </w:r>
    </w:p>
    <w:p w:rsidR="000F7102" w:rsidRPr="00C2699F" w:rsidRDefault="000F7102" w:rsidP="000F7102">
      <w:pPr>
        <w:ind w:left="426" w:hanging="426"/>
        <w:jc w:val="both"/>
      </w:pPr>
    </w:p>
    <w:p w:rsidR="000F7102" w:rsidRPr="00C2699F" w:rsidRDefault="000F7102" w:rsidP="000F7102">
      <w:pPr>
        <w:ind w:left="426"/>
        <w:jc w:val="both"/>
      </w:pPr>
      <w:r w:rsidRPr="00C2699F">
        <w:t>Felek részéről fenti személyek jogosultak az e-építési naplóba bejegyzést tenni.</w:t>
      </w:r>
    </w:p>
    <w:p w:rsidR="000F7102" w:rsidRPr="00C2699F" w:rsidRDefault="000F7102" w:rsidP="000F7102">
      <w:pPr>
        <w:tabs>
          <w:tab w:val="left" w:pos="1134"/>
        </w:tab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jelen szerződés körébe tartozó munkáknál a Vállalkozó feladata a munkarend kialakítása, a felelős műszaki vezetés, a hatályos jogszabályok szerinti biztonságos munkavégzés, a vagyonvédelem, illetve a tűzvédelem feltételeinek biztosítása.</w:t>
      </w:r>
    </w:p>
    <w:p w:rsidR="000F7102" w:rsidRPr="00C2699F" w:rsidRDefault="000F7102" w:rsidP="000F7102">
      <w:pPr>
        <w:pStyle w:val="Listaszerbekezds"/>
        <w:ind w:left="426" w:hanging="426"/>
        <w:rPr>
          <w:rFonts w:ascii="Times New Roman" w:hAnsi="Times New Roman"/>
        </w:rPr>
      </w:pPr>
    </w:p>
    <w:p w:rsidR="000F7102" w:rsidRPr="00C2699F" w:rsidRDefault="000F7102" w:rsidP="000570A1">
      <w:pPr>
        <w:numPr>
          <w:ilvl w:val="1"/>
          <w:numId w:val="25"/>
        </w:numPr>
        <w:tabs>
          <w:tab w:val="clear" w:pos="720"/>
        </w:tabs>
        <w:suppressAutoHyphens/>
        <w:ind w:left="426" w:hanging="426"/>
        <w:jc w:val="both"/>
      </w:pPr>
      <w:r w:rsidRPr="00C2699F">
        <w:lastRenderedPageBreak/>
        <w:t>Vállalkozó köteles fényképpel dokumentálni minden egyes munkafázist a munkaterület átvételétől a műszaki átadás-átvételig. Az elkészült fénykép-dokumentációt az átadás-átvételi dokumentáció részeként kell átadni.</w:t>
      </w:r>
    </w:p>
    <w:p w:rsidR="000F7102" w:rsidRPr="00C2699F" w:rsidRDefault="000F7102" w:rsidP="000F7102">
      <w:pPr>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tudomásul veszi, hogy a Megrendelő a kivitelezés teljes időtartama alatt jogosult az építés folyamatos figyelemmel kísérésére, az építési területre képviselői vagy szakértői útján bemenni, az építési munkálatokat ellenőrizni.</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Megrendelőnek és a Megrendelő képviselőjének jogában áll a munka véghatáridejének tartása, a műszaki feltételek betartása érdekében a munkákat bármikor ellenőrizni, egyébként kérdést vagy észrevételt tenni, az eltakarásra kerülő munkákat az eltakarás előtt ellenőrizni.</w:t>
      </w:r>
    </w:p>
    <w:p w:rsidR="000F7102" w:rsidRPr="00C2699F" w:rsidRDefault="000F7102" w:rsidP="000F7102">
      <w:pPr>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az építési munkaterületet köteles előírásszerűen körülhatárolni, figyelmeztető táblákkal ellátni és saját költségén őrzését biztosítani.</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spacing w:before="60" w:after="60"/>
        <w:ind w:left="426" w:hanging="426"/>
        <w:jc w:val="both"/>
      </w:pPr>
      <w:r w:rsidRPr="00C2699F">
        <w:t>A Vállalkozó a Megrendelő utasítása szerint köteles eljárni. Az utasítás nem terjedhet ki a tevékenység megszervezésére, és nem teheti a teljesítést terhesebbé. Amennyiben Megrendelő, vagy Megrendelő megbízottja célszerűtlen vagy szakszerűtlen utasítást ad, Vállalkozó köteles figyelmeztetéssel élni. Ha Megrendelő a figyelmeztetés ellenére utasítását fenntartja, Vállalkozó a szerződéstől elállhat vagy a feladatot Megrendelő utasításai szerint, Megrendelő kockázatára elláthatja. Vállalkozó köteles megtagadni az utasítás teljesítését, ha annak végrehajtása jogszabály vagy hatósági határozat megsértéséhez vezetne, vagy veszélyeztetné mások személyét vagy vagyonát.</w:t>
      </w:r>
    </w:p>
    <w:p w:rsidR="000F7102" w:rsidRPr="00C2699F" w:rsidRDefault="000F7102" w:rsidP="000F7102">
      <w:pPr>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Vállalkozó köteles a munkavégzésre alkalmas munkaterületet Megrendelő által megjelölt időpontban átvenni. Vállalkozó átvételt megelőzően a munkaterület munkavégzésre való alkalmasságát megvizsgálja, annak átvételét mindaddig megtagadhatja, amíg a munkaterület a tevékenység végzésére nem alkalmas.</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Vállalkozó köteles a szerződésben meghatározott tartalommal, a vonatkozó építési és szakhatósági engedélyek betartásával, kifogástalan minőségben, hiba- és hiánymentesen a szerződött munkát elvégezni. Minden anyagnak, előre gyártott elemnek, berendezésnek, felszerelésnek, egyéb eszköznek, kész- és félkész terméknek, alkatrésznek és elvégzett munkának, amelyet a Vállalkozónak kell beszereznie vagy elkészítenie a Magyar Szabványokban előírt kifogástalan minőségűnek, a Megrendelő utasításaival összhangban állónak kell lennie, továbbá a minősítéshez szükséges minőségi tanúsítványokkal kell rendelkeznie.</w:t>
      </w:r>
    </w:p>
    <w:p w:rsidR="000F7102" w:rsidRPr="00C2699F" w:rsidRDefault="000F7102" w:rsidP="000570A1">
      <w:pPr>
        <w:numPr>
          <w:ilvl w:val="1"/>
          <w:numId w:val="25"/>
        </w:numPr>
        <w:tabs>
          <w:tab w:val="clear" w:pos="720"/>
        </w:tabs>
        <w:suppressAutoHyphens/>
        <w:ind w:left="426" w:hanging="426"/>
        <w:jc w:val="both"/>
      </w:pPr>
      <w:r w:rsidRPr="00C2699F">
        <w:t>Az építési munkák kivitelezési körülményeire vonatkozó, külső szervek által előírt követelményeket a Vállalkozó köteles megfelelően végrehajtani. Köteles a munka végrehajtása során szükségessé váló ideiglenes, vagy végleges engedély, felmentés megszerzését kezdeményezni és megszerezni. Az építési engedélyen kívül valamennyi esetlegesen szükséges engedély megszerzése a Vállalkozó feladatát képezi, illetékei és költségei a Vállalkozót terhelik</w:t>
      </w:r>
      <w:r w:rsidR="00E759B4" w:rsidRPr="00C2699F">
        <w:t>.</w:t>
      </w:r>
    </w:p>
    <w:p w:rsidR="00E759B4" w:rsidRPr="00C2699F" w:rsidRDefault="00E759B4" w:rsidP="00E759B4">
      <w:pPr>
        <w:suppressAutoHyphens/>
        <w:jc w:val="both"/>
      </w:pPr>
    </w:p>
    <w:p w:rsidR="000F7102" w:rsidRPr="00C2699F" w:rsidRDefault="000F7102" w:rsidP="000570A1">
      <w:pPr>
        <w:numPr>
          <w:ilvl w:val="1"/>
          <w:numId w:val="25"/>
        </w:numPr>
        <w:tabs>
          <w:tab w:val="clear" w:pos="720"/>
        </w:tabs>
        <w:suppressAutoHyphens/>
        <w:ind w:left="426" w:hanging="426"/>
        <w:jc w:val="both"/>
      </w:pPr>
      <w:r w:rsidRPr="00C2699F">
        <w:t xml:space="preserve">A Vállalkozó az általa vagy alvállalkozói által alkalmazott bármely személyzet vonatkozásában köteles betartani és végrehajtani a mindenkor érvényes munkajogi, munkavédelmi, balesetelhárítási, tűzvédelmi, egészségügyi szabályokat. Be kell tartania minden törvényt, illetve általános érvényű jogszabályt, szabványt, helyi rendeletet és </w:t>
      </w:r>
      <w:r w:rsidRPr="00C2699F">
        <w:lastRenderedPageBreak/>
        <w:t>egyéb szabályzatot, megrendelői belső szabályzatot, amely a kivitelezéssel, a hibák kijavításával, a teljesítendő adatszolgáltatásokkal és a fizetendő díjakkal kapcsolatos.</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Vállalkozó köteles mentesíteni, illetőleg kártalanítani a Megrendelőt minden büntetés vagy felelősség alól, bármely rendelkezés - Vállalkozó általi - megszegéséért.</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kivitelezés során a Vállalkozó köteles a munkaterületet szabadon tartani minden szükségtelen akadálytól, és minden Vállalkozói eszközt, többletanyagot, amely már nem szükséges, továbbá minden törmeléket, hulladék anyagot el kell tisztítania, illetve távolítania a munkaterületről.</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kivitelezés során keletkező hulladékok - engedéllyel rendelkező kezelőhöz történő - elszállítására (elszállíttatására) a Vállalkozó kötelezett.</w:t>
      </w:r>
    </w:p>
    <w:p w:rsidR="00E759B4" w:rsidRPr="00C2699F" w:rsidRDefault="00E759B4" w:rsidP="00E759B4">
      <w:pPr>
        <w:suppressAutoHyphens/>
        <w:jc w:val="both"/>
      </w:pPr>
    </w:p>
    <w:p w:rsidR="000F7102" w:rsidRPr="00C2699F" w:rsidRDefault="000F7102" w:rsidP="000570A1">
      <w:pPr>
        <w:numPr>
          <w:ilvl w:val="1"/>
          <w:numId w:val="25"/>
        </w:numPr>
        <w:tabs>
          <w:tab w:val="clear" w:pos="720"/>
        </w:tabs>
        <w:suppressAutoHyphens/>
        <w:ind w:left="426" w:hanging="426"/>
        <w:jc w:val="both"/>
      </w:pPr>
      <w:r w:rsidRPr="00C2699F">
        <w:t>A Vállalkozó felelős a munkaterületi rendért alvállalkozói tekintetében is.</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munkaterület őrzéséről és tűzvédelméről a munkaterület átvételét követően a Vállalkozó gondoskodik, saját költségén. A Vállalkozó a munkaterület őrzéséről, védelméről oly módon köteles gondoskodni, hogy ott kizárólag csak az arra feljogosított személyek tartózkodjanak.</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Vállalkozó a saját költségén köteles a kivitelezés folyamán:</w:t>
      </w:r>
    </w:p>
    <w:p w:rsidR="000F7102" w:rsidRPr="00C2699F" w:rsidRDefault="000F7102" w:rsidP="000570A1">
      <w:pPr>
        <w:numPr>
          <w:ilvl w:val="0"/>
          <w:numId w:val="33"/>
        </w:numPr>
        <w:suppressAutoHyphens/>
        <w:jc w:val="both"/>
      </w:pPr>
      <w:r w:rsidRPr="00C2699F">
        <w:t>biztosítani és fenntartani az összes világítást, kerítést, figyelmeztető jelzést, amelyek a beruházás védelmére vagy mások biztonsága és kényelme érdekében szükségesek,</w:t>
      </w:r>
    </w:p>
    <w:p w:rsidR="000F7102" w:rsidRPr="00C2699F" w:rsidRDefault="000F7102" w:rsidP="000570A1">
      <w:pPr>
        <w:numPr>
          <w:ilvl w:val="0"/>
          <w:numId w:val="33"/>
        </w:numPr>
        <w:suppressAutoHyphens/>
        <w:jc w:val="both"/>
      </w:pPr>
      <w:r w:rsidRPr="00C2699F">
        <w:t>megtenni az összes ésszerű lépést a környezet védelmére a munkaterületen és azon kívül a beruházással kapcsolatos tevékenységek vonatkozásában, valamint elkerülni a személyek, közvagyon vagy mások kárát és sérülését, amelyet a légszennyezés, zaj vagy egyéb ok eredményez, és az ő tevékenységének következménye,</w:t>
      </w:r>
    </w:p>
    <w:p w:rsidR="000F7102" w:rsidRPr="00C2699F" w:rsidRDefault="000F7102" w:rsidP="000570A1">
      <w:pPr>
        <w:numPr>
          <w:ilvl w:val="0"/>
          <w:numId w:val="33"/>
        </w:numPr>
        <w:suppressAutoHyphens/>
        <w:jc w:val="both"/>
      </w:pPr>
      <w:r w:rsidRPr="00C2699F">
        <w:t>az építési beruházás energia és közüzemi költségeit viselni,</w:t>
      </w:r>
      <w:r w:rsidR="00E759B4" w:rsidRPr="00C2699F">
        <w:t xml:space="preserve"> </w:t>
      </w:r>
      <w:r w:rsidRPr="00C2699F">
        <w:t>adott esetben az ideiglenes vételezési helyeket kiépíteni</w:t>
      </w:r>
      <w:r w:rsidR="00A83838" w:rsidRPr="00C2699F">
        <w:t>, illetőleg az építési munkálatokhoz szükséges víz- és energia-ellátásról saját maga gondoskodni</w:t>
      </w:r>
      <w:r w:rsidRPr="00C2699F">
        <w:t>.</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Ha a beruházással kapcsolatban bármely olyan esemény következik be, amely kárt vagy sérülést okoz, a Vállalkozó köteles értesíteni a Megrendelőt, illetve annak képviselőjét, valamint megtenni a szükséges intézkedéseket.</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A Vállalkozó köteles helyszíni képviselője által biztosítani a szükséges felügyeletet és irányítást, ellenőrzést a kivitelezés</w:t>
      </w:r>
      <w:r w:rsidR="00A83838" w:rsidRPr="00C2699F">
        <w:t xml:space="preserve"> tényleges munkavégzéssel érintett időszakaiban.</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az e-építési napló készenlétbe helyezéséhez köteles adatszolgáltatásként megadni, a vállalkozásának, felelős műszaki vezetőjének és egyéb képviselőjének minden szükséges adatát és jogosultságát igazoló dokumentumot a Megrendelő képviselőjének.</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 xml:space="preserve"> A Vállalkozó köteles az e-építési naplót a munkaterület átvételekor megnyitni, és azt a 191/2009. (IX.15) Korm. rendeletben meghatározottak szerint vezetni.</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vállalja, hogy a szerződés teljesítése során csak munkavégzésre irányuló érvényes jogviszony alapján foglalkoztatott személyeket vesz igénybe.</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lastRenderedPageBreak/>
        <w:t>A megfelelőségi igazolásokat és minőségi tanúsítványokat Vállalkozó az érintett anyagok beépítése előtt bemutatja a műszaki ellenőr részére.</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vállalja a folyamatos egyeztetést (kooperációt) a Megrendelővel, a kivitelezési munkák alatt.</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2 nappal korábban írásban értesíti a műszaki ellenőrt az eltakarásra kerülő, később kibontás nélkül nem vizsgálható munkarészek elfedésének időpontjáról, hogy az elfedés előtt műszaki ellenőr az ellenőrzést elvégezhesse.</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Vállalkozó köteles a kivitelezés során gondoskodni az érvényben lévő munkavédelmi és balesetvédelmi, tűzrendészeti és környezetvédelmi</w:t>
      </w:r>
      <w:r w:rsidR="00A8637B" w:rsidRPr="00C2699F">
        <w:t>, természetvédelmi</w:t>
      </w:r>
      <w:r w:rsidRPr="00C2699F">
        <w:t xml:space="preserve"> előírások betartásáról.</w:t>
      </w:r>
      <w:r w:rsidR="00A8637B" w:rsidRPr="00C2699F">
        <w:t xml:space="preserve"> </w:t>
      </w:r>
    </w:p>
    <w:p w:rsidR="00A8637B" w:rsidRPr="00C2699F" w:rsidRDefault="00A8637B" w:rsidP="00A8637B">
      <w:pPr>
        <w:suppressAutoHyphens/>
        <w:jc w:val="both"/>
      </w:pPr>
    </w:p>
    <w:p w:rsidR="000F7102" w:rsidRPr="00C2699F" w:rsidRDefault="000F7102" w:rsidP="000570A1">
      <w:pPr>
        <w:numPr>
          <w:ilvl w:val="1"/>
          <w:numId w:val="25"/>
        </w:numPr>
        <w:tabs>
          <w:tab w:val="clear" w:pos="720"/>
        </w:tabs>
        <w:suppressAutoHyphens/>
        <w:ind w:left="426" w:hanging="426"/>
        <w:jc w:val="both"/>
      </w:pPr>
      <w:r w:rsidRPr="00C2699F">
        <w:t>Az építkezéshez - adott esetben - az ideiglenes víz és elektromos energia vételezéséről Vállalkozónak kell gondoskodnia, a kiépítés és a fogyasztás költsége Vállalkozót terheli. Közterület igénybe vétele esetén annak engedélyeztetése, költsége a Vállalkozót terheli.</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hanging="426"/>
        <w:jc w:val="both"/>
      </w:pPr>
      <w:r w:rsidRPr="00C2699F">
        <w:t xml:space="preserve">Vállalkozó köteles a munkák során a környezet védelme érdekében elvárható gondossággal eljárni. </w:t>
      </w:r>
    </w:p>
    <w:p w:rsidR="000F7102" w:rsidRPr="00C2699F" w:rsidRDefault="000F7102" w:rsidP="000F7102">
      <w:pPr>
        <w:suppressAutoHyphens/>
        <w:jc w:val="both"/>
      </w:pPr>
    </w:p>
    <w:p w:rsidR="000F7102" w:rsidRPr="00C2699F" w:rsidRDefault="000F7102" w:rsidP="000570A1">
      <w:pPr>
        <w:numPr>
          <w:ilvl w:val="1"/>
          <w:numId w:val="25"/>
        </w:numPr>
        <w:tabs>
          <w:tab w:val="clear" w:pos="720"/>
        </w:tabs>
        <w:suppressAutoHyphens/>
        <w:ind w:left="426" w:hanging="426"/>
        <w:jc w:val="both"/>
      </w:pPr>
      <w:r w:rsidRPr="00C2699F">
        <w:t>Felek a munkavégzéssel kapcsolatos minden lényeges adatot, körülményt és utasítást az elektronikus építési naplóban kötelesek egymással közölni. Vállalkozó köteles a Megrendelő és a megbízottja(i) számára az ellenőrzést lehetővé tenni és az ahhoz szükséges adatokat, felvilágosítást megadni. A Megrendelő vagy a nevében eljáró személy(ek) (szervezet(ek) a szerződés teljesítése során az építési napló adatai alapján köteles ellenőrizni, hogy a teljesítésben a Kbt. 138. § (2)-(3) bekezdésében foglaltaknak megfelelő alvállalkozó vesz részt.</w:t>
      </w:r>
    </w:p>
    <w:p w:rsidR="000F7102" w:rsidRPr="00C2699F" w:rsidRDefault="000F7102" w:rsidP="000F7102">
      <w:pPr>
        <w:suppressAutoHyphens/>
        <w:ind w:left="426" w:hanging="426"/>
        <w:jc w:val="both"/>
      </w:pPr>
    </w:p>
    <w:p w:rsidR="000F7102" w:rsidRPr="00C2699F" w:rsidRDefault="000F7102" w:rsidP="000570A1">
      <w:pPr>
        <w:numPr>
          <w:ilvl w:val="1"/>
          <w:numId w:val="25"/>
        </w:numPr>
        <w:tabs>
          <w:tab w:val="clear" w:pos="720"/>
        </w:tabs>
        <w:suppressAutoHyphens/>
        <w:ind w:left="426" w:right="-45" w:hanging="426"/>
        <w:jc w:val="both"/>
      </w:pPr>
      <w:r w:rsidRPr="00C2699F">
        <w:t>A jelen szerződésben foglalt kötelezettségeket a Vállalkozónak kell teljesítenie.</w:t>
      </w:r>
      <w:r w:rsidR="000903E6" w:rsidRPr="00C2699F">
        <w:t xml:space="preserve"> </w:t>
      </w:r>
      <w:r w:rsidRPr="00C2699F">
        <w:t>Vállalkozó - a Kbt. 65. § (10) bekezdésében meghatározott kivétellel - jogosult alvállalkozó közreműködését igénybe venni. Vállalkozó az igénybe vett alvállalkozó munkájáért úgy felel, mintha a munkát maga végezte volna.</w:t>
      </w:r>
      <w:r w:rsidR="000903E6" w:rsidRPr="00C2699F">
        <w:t xml:space="preserve"> </w:t>
      </w:r>
      <w:r w:rsidRPr="00C2699F">
        <w:t>Az alvállalkozó jogosulatlan igénybe vétele esetén minden ebből eredő kárért Vállalkozó felel. Vállalkozó a teljesítésbe esetlegesen bevonni kívánt alvállalkozóját a Vállalkozóval azonos jogok illetik és kötelezettségek terhelik.</w:t>
      </w:r>
      <w:r w:rsidR="000903E6" w:rsidRPr="00C2699F">
        <w:t xml:space="preserve"> </w:t>
      </w:r>
      <w:r w:rsidRPr="00C2699F">
        <w:t>Alvállalkozó igénybe vétele esetén Vállalkozó a Kbt. 138. § (</w:t>
      </w:r>
      <w:del w:id="8304" w:author="Szerző" w:date="2017-02-20T07:13:00Z">
        <w:r w:rsidRPr="00C2699F" w:rsidDel="00DC2E0C">
          <w:delText>2</w:delText>
        </w:r>
      </w:del>
      <w:ins w:id="8305" w:author="Szerző" w:date="2017-02-20T07:13:00Z">
        <w:r w:rsidR="00DC2E0C" w:rsidRPr="00DA3C1E">
          <w:rPr>
            <w:b/>
            <w:rPrChange w:id="8306" w:author="Szerző" w:date="2017-03-03T14:52:00Z">
              <w:rPr/>
            </w:rPrChange>
          </w:rPr>
          <w:t>1</w:t>
        </w:r>
      </w:ins>
      <w:r w:rsidRPr="00C2699F">
        <w:t xml:space="preserve">)-(4) bekezdéseiben foglalt előírások figyelembe vételével köteles eljárni. A teljesítésben részt vevő alvállalkozó nem vehet igénybe saját teljesítésének </w:t>
      </w:r>
      <w:del w:id="8307" w:author="Szerző" w:date="2017-02-21T15:30:00Z">
        <w:r w:rsidRPr="00C2699F" w:rsidDel="00B6745A">
          <w:delText xml:space="preserve">50 </w:delText>
        </w:r>
      </w:del>
      <w:ins w:id="8308" w:author="Szerző" w:date="2017-02-21T15:30:00Z">
        <w:r w:rsidR="00B6745A" w:rsidRPr="00DA3C1E">
          <w:rPr>
            <w:b/>
            <w:rPrChange w:id="8309" w:author="Szerző" w:date="2017-03-03T14:52:00Z">
              <w:rPr/>
            </w:rPrChange>
          </w:rPr>
          <w:t>65</w:t>
        </w:r>
        <w:r w:rsidR="00B6745A" w:rsidRPr="00C2699F">
          <w:t xml:space="preserve"> </w:t>
        </w:r>
      </w:ins>
      <w:r w:rsidRPr="00C2699F">
        <w:t>%-át meghaladó mértékben további közreműködőt.</w:t>
      </w:r>
      <w:r w:rsidR="000903E6" w:rsidRPr="00C2699F">
        <w:t xml:space="preserve"> </w:t>
      </w:r>
      <w:r w:rsidRPr="00C2699F">
        <w:t>A Vállalkozó szavatolja, hogy a bevont alvállalkozó, szervezet rendelkezik minden olyan képesítéssel, engedéllyel és jogosítvánnyal, amellyel a szerződés szerinti feladatok teljesítéséhez szükséges. A Vállalkozó köteles a szerződés teljes időtartama alatt a teljesítéshez igénybe vett alvállalkozóival megfelelő kapcsolatot fenntartani, esedékes követeléseiket határidőben kielégíteni.</w:t>
      </w:r>
    </w:p>
    <w:p w:rsidR="000F7102" w:rsidRPr="00C2699F" w:rsidRDefault="000F7102" w:rsidP="000F7102">
      <w:pPr>
        <w:suppressAutoHyphens/>
        <w:jc w:val="both"/>
      </w:pPr>
    </w:p>
    <w:p w:rsidR="000F7102" w:rsidRPr="00C2699F" w:rsidRDefault="000F7102" w:rsidP="000570A1">
      <w:pPr>
        <w:numPr>
          <w:ilvl w:val="1"/>
          <w:numId w:val="25"/>
        </w:numPr>
        <w:tabs>
          <w:tab w:val="clear" w:pos="720"/>
        </w:tabs>
        <w:suppressAutoHyphens/>
        <w:ind w:left="426" w:hanging="426"/>
        <w:jc w:val="both"/>
      </w:pPr>
      <w:r w:rsidRPr="00C2699F">
        <w:t>A szerződéstől eltérő munkavégzés, baleseti, vagy anyagi kár esetén Vállalkozó köteles alvállalkozóját figyelmeztetni, illetve utasítani, vagy a munkát felfüggeszteni. A Vállalkozó az általa igénybevett alvállalkozókért teljes körű és korlátlan (objektív) felelősséggel tartozik, tevékenységükért, mint sajátjáért felel.</w:t>
      </w:r>
    </w:p>
    <w:p w:rsidR="000F7102" w:rsidRPr="00C2699F" w:rsidRDefault="000F7102" w:rsidP="000F7102">
      <w:pPr>
        <w:tabs>
          <w:tab w:val="left" w:pos="1701"/>
        </w:tabs>
        <w:ind w:left="426" w:hanging="426"/>
        <w:jc w:val="both"/>
      </w:pPr>
    </w:p>
    <w:p w:rsidR="000F7102" w:rsidRPr="00C2699F" w:rsidRDefault="000F7102" w:rsidP="000570A1">
      <w:pPr>
        <w:numPr>
          <w:ilvl w:val="1"/>
          <w:numId w:val="25"/>
        </w:numPr>
        <w:tabs>
          <w:tab w:val="clear" w:pos="720"/>
          <w:tab w:val="left" w:pos="540"/>
        </w:tabs>
        <w:suppressAutoHyphens/>
        <w:ind w:left="426" w:hanging="426"/>
        <w:jc w:val="both"/>
      </w:pPr>
      <w:r w:rsidRPr="00C2699F">
        <w:lastRenderedPageBreak/>
        <w:t xml:space="preserve">Vállalkozó a beépített anyagok minőségét az érvényes rendeletek és szabványok szerint garantálja, és azt minőségtanúsítvánnyal igazolja. A szükséges bizonylatokat Vállalkozó az átadás-átvételi eljárás befejezésével egy időben átadja a Megrendelő képviselőjének. Megrendelő ilyen irányú kérése esetén a Vállalkozó köteles a szükséges dokumentumokat az átadás-átvételi eljárást megelőzően is bemutatni a Megrendelő képviselőinek. </w:t>
      </w:r>
    </w:p>
    <w:p w:rsidR="000F7102" w:rsidRPr="00C2699F" w:rsidRDefault="000F7102" w:rsidP="000F7102">
      <w:pPr>
        <w:tabs>
          <w:tab w:val="left" w:pos="540"/>
        </w:tabs>
        <w:suppressAutoHyphens/>
        <w:ind w:left="426" w:hanging="426"/>
        <w:jc w:val="both"/>
      </w:pPr>
    </w:p>
    <w:p w:rsidR="000F7102" w:rsidRPr="00C2699F" w:rsidRDefault="000F7102" w:rsidP="000570A1">
      <w:pPr>
        <w:numPr>
          <w:ilvl w:val="1"/>
          <w:numId w:val="25"/>
        </w:numPr>
        <w:tabs>
          <w:tab w:val="clear" w:pos="720"/>
          <w:tab w:val="left" w:pos="540"/>
        </w:tabs>
        <w:suppressAutoHyphens/>
        <w:ind w:left="426" w:hanging="426"/>
        <w:jc w:val="both"/>
      </w:pPr>
      <w:r w:rsidRPr="00C2699F">
        <w:t>A kivitelezés során keletkező energia- és víz számlák, továbbá őrzés-védelem költsége nem szerepeltethető az árazott költségvetésben, ezeket a nyertes ajánlattevőnek kell viselnie.</w:t>
      </w:r>
    </w:p>
    <w:p w:rsidR="000F7102" w:rsidRPr="00C2699F" w:rsidRDefault="000F7102" w:rsidP="000F7102">
      <w:pPr>
        <w:tabs>
          <w:tab w:val="left" w:pos="540"/>
        </w:tabs>
        <w:suppressAutoHyphens/>
        <w:ind w:left="426" w:hanging="426"/>
        <w:jc w:val="both"/>
      </w:pPr>
    </w:p>
    <w:p w:rsidR="000F7102" w:rsidRPr="00C2699F" w:rsidRDefault="000F7102" w:rsidP="000570A1">
      <w:pPr>
        <w:numPr>
          <w:ilvl w:val="1"/>
          <w:numId w:val="25"/>
        </w:numPr>
        <w:tabs>
          <w:tab w:val="clear" w:pos="720"/>
          <w:tab w:val="left" w:pos="540"/>
        </w:tabs>
        <w:suppressAutoHyphens/>
        <w:ind w:left="426" w:hanging="426"/>
        <w:jc w:val="both"/>
      </w:pPr>
      <w:r w:rsidRPr="00C2699F">
        <w:t xml:space="preserve">Vállalkozó a szerződés hatálya alá tartozó kivitelezési munkálatokat megfelelő időjárási körülmények esetén köteles szerződésszerűen elvégezni. Amennyiben az időjárási körülmények </w:t>
      </w:r>
      <w:ins w:id="8310" w:author="Szerző" w:date="2017-02-20T11:50:00Z">
        <w:r w:rsidR="008B52E9" w:rsidRPr="00DA3C1E">
          <w:rPr>
            <w:b/>
            <w:rPrChange w:id="8311" w:author="Szerző" w:date="2017-03-03T14:52:00Z">
              <w:rPr/>
            </w:rPrChange>
          </w:rPr>
          <w:t>különösen kedvezőtlen változása</w:t>
        </w:r>
        <w:r w:rsidR="008B52E9">
          <w:t xml:space="preserve"> </w:t>
        </w:r>
      </w:ins>
      <w:r w:rsidRPr="00C2699F">
        <w:t>valamely munkafázis vagy munkarész elvégzését nem teszik lehetővé,</w:t>
      </w:r>
      <w:ins w:id="8312" w:author="Szerző" w:date="2017-02-20T11:46:00Z">
        <w:r w:rsidR="008B52E9">
          <w:t xml:space="preserve"> és</w:t>
        </w:r>
      </w:ins>
      <w:del w:id="8313" w:author="Szerző" w:date="2017-02-20T11:46:00Z">
        <w:r w:rsidRPr="00C2699F" w:rsidDel="008B52E9">
          <w:delText xml:space="preserve"> </w:delText>
        </w:r>
      </w:del>
      <w:ins w:id="8314" w:author="Szerző" w:date="2017-02-20T11:45:00Z">
        <w:r w:rsidR="008B52E9">
          <w:t xml:space="preserve"> a különösen kedvezőtlen időjárási viszonyok kialakulása nem volt előrelátható, illetőleg azzal számolni lehetett, de nem olyan mértékben, amint az ténylegesen bekövetkezett</w:t>
        </w:r>
      </w:ins>
      <w:ins w:id="8315" w:author="Szerző" w:date="2017-02-20T11:46:00Z">
        <w:r w:rsidR="008B52E9">
          <w:t xml:space="preserve"> (különös tekintettel a nyerte ajánlattevő által lekészített műszaki ütemtervben foglaltakra)</w:t>
        </w:r>
      </w:ins>
      <w:ins w:id="8316" w:author="Szerző" w:date="2017-02-20T11:50:00Z">
        <w:r w:rsidR="008B52E9">
          <w:t>, úgy</w:t>
        </w:r>
      </w:ins>
      <w:ins w:id="8317" w:author="Szerző" w:date="2017-02-20T11:46:00Z">
        <w:r w:rsidR="008B52E9">
          <w:t xml:space="preserve"> </w:t>
        </w:r>
      </w:ins>
      <w:r w:rsidRPr="00C2699F">
        <w:t xml:space="preserve">Felek </w:t>
      </w:r>
      <w:ins w:id="8318" w:author="Szerző" w:date="2017-02-20T11:51:00Z">
        <w:r w:rsidR="008B52E9">
          <w:t>a szerződés III.3 pontjában foglalt Vis maior es</w:t>
        </w:r>
      </w:ins>
      <w:ins w:id="8319" w:author="Szerző" w:date="2017-02-20T11:52:00Z">
        <w:r w:rsidR="008B52E9">
          <w:t>e</w:t>
        </w:r>
      </w:ins>
      <w:ins w:id="8320" w:author="Szerző" w:date="2017-02-20T11:51:00Z">
        <w:r w:rsidR="008B52E9">
          <w:t xml:space="preserve">tére </w:t>
        </w:r>
      </w:ins>
      <w:ins w:id="8321" w:author="Szerző" w:date="2017-02-20T11:52:00Z">
        <w:r w:rsidR="008B52E9">
          <w:t>í</w:t>
        </w:r>
      </w:ins>
      <w:ins w:id="8322" w:author="Szerző" w:date="2017-02-20T11:51:00Z">
        <w:r w:rsidR="008B52E9">
          <w:t>rtak</w:t>
        </w:r>
      </w:ins>
      <w:ins w:id="8323" w:author="Szerző" w:date="2017-02-20T11:52:00Z">
        <w:r w:rsidR="008B52E9">
          <w:t xml:space="preserve"> s</w:t>
        </w:r>
      </w:ins>
      <w:ins w:id="8324" w:author="Szerző" w:date="2017-02-20T11:51:00Z">
        <w:r w:rsidR="008B52E9">
          <w:t xml:space="preserve">zerint </w:t>
        </w:r>
      </w:ins>
      <w:r w:rsidRPr="00C2699F">
        <w:t xml:space="preserve">haladéktalanul egyeztetnek és - amennyiben szükséges - a teljesítés véghatáridejét a Kbt. 141. § (4) bekezdés </w:t>
      </w:r>
      <w:ins w:id="8325" w:author="Szerző" w:date="2017-02-20T11:52:00Z">
        <w:r w:rsidR="008B52E9">
          <w:t>c</w:t>
        </w:r>
      </w:ins>
      <w:del w:id="8326" w:author="Szerző" w:date="2017-02-20T11:52:00Z">
        <w:r w:rsidRPr="00C2699F" w:rsidDel="008B52E9">
          <w:delText>a</w:delText>
        </w:r>
      </w:del>
      <w:r w:rsidRPr="00C2699F">
        <w:t>) pontja alapján módosítják.</w:t>
      </w:r>
    </w:p>
    <w:p w:rsidR="000F7102" w:rsidRPr="00C2699F" w:rsidRDefault="000F7102" w:rsidP="000F7102">
      <w:pPr>
        <w:tabs>
          <w:tab w:val="left" w:pos="540"/>
        </w:tabs>
        <w:suppressAutoHyphens/>
        <w:jc w:val="both"/>
      </w:pPr>
    </w:p>
    <w:p w:rsidR="000F7102" w:rsidRPr="00C2699F" w:rsidRDefault="000F7102" w:rsidP="000570A1">
      <w:pPr>
        <w:numPr>
          <w:ilvl w:val="0"/>
          <w:numId w:val="19"/>
        </w:numPr>
        <w:tabs>
          <w:tab w:val="left" w:pos="284"/>
        </w:tabs>
        <w:suppressAutoHyphens/>
        <w:ind w:left="426" w:hanging="426"/>
        <w:jc w:val="center"/>
        <w:rPr>
          <w:b/>
          <w:smallCaps/>
        </w:rPr>
      </w:pPr>
      <w:r w:rsidRPr="00C2699F">
        <w:rPr>
          <w:b/>
          <w:smallCaps/>
        </w:rPr>
        <w:t>Átadás-átvétel</w:t>
      </w:r>
    </w:p>
    <w:p w:rsidR="000F7102" w:rsidRPr="00C2699F" w:rsidRDefault="000F7102" w:rsidP="000F7102">
      <w:pPr>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 xml:space="preserve">Vállalkozó az építési kivitelezési munkát átadás - átvételi eljárás keretében adja át Megrendelőnek. Vállalkozó a teljesítés időpontjáról legalább </w:t>
      </w:r>
      <w:r w:rsidR="00DC2A8D">
        <w:t>10</w:t>
      </w:r>
      <w:r w:rsidRPr="00C2699F">
        <w:t xml:space="preserve"> nappal korábban értesíti Megrendelőt, műszaki ellenőrt, akik a műszaki átadás - átvételi eljárás lefolytatásáról gondoskodnak. </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Megrendelő, illetve a megbízott műszaki ellenőr köteles az átadás-átvételi eljárás során az elvégzett kivitelezési tevékenységet, a szerződésben foglaltak teljesülését megvizsgálni. Az átadás - átvételi eljárás megkezdésének időpontja, a Vállalkozó értesítésében megjelölt teljesítési nap.</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Az átadás- átvételi eljárásról a felek - mindkét fél részéről aláírt - jegyzőkönyvet vesznek fel, amelyben rögzítik a kivitelezési munka átvételét vagy annak megtagadását, az észlelt mennyiségi hiányokat és minőségi hibákat, valamint a Megrendelő által érvényesíteni kívánt szavatossági igényeket a 191/2009. (IX.15.) Korm. rendelet 32. §-ában foglaltakkal összhangban.</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Megrendelő az átadás-átvételt megtagadhatja, amennyiben a kivitelezési munka hibái vagy hiányosságai, ill. azok kijavításához, pótlásához szükséges munkák elvégzése akadályoznák a rendeltetésszerű használatot. Ez esetben Megrendelő a hibák kijavítására, a hiányosságok megszüntetésére - Vállalkozó által is elfogadott - új átadás-átvételi időpontot (póthatáridőt) jelöl meg.</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A kitűzött póthatáridőre Vállalkozó köteles saját költségére a hibákat és hiányosságokat kijavítani, illetve megszüntetni. A Vállalkozó késedelem nélkül értesíti a műszaki ellenőrt, amikor a hiányosságok, hibák kijavításra kerültek. Ha a Vállalkozó a kitűzött póthatáridőre nem végzi el, a Megrendelő azt a Vállalkozó költségére elvégeztetheti.</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lastRenderedPageBreak/>
        <w:t>Nem tagadható meg az átvétel a kivitelezési munka olyan jelentéktelen hibái vagy hiányossági miatt, amelyek a kijavításukkal, pótlásukkal járó munkák folytán sem akadályoznák a rendeltetésszerű használatot. Ez esetben Vállalkozó köteles a kijavításokat, pótlásokat a Megrendelő által a kitűzött hibajavítási határidőre elvégezni.</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Határidőben teljesít a Vállalkozó, ha a készre jelentés a szerződésben előírt határidőn belül, illetőleg határnapon megkezdődött, kivéve, ha a Megrendelő a VIII.4. pontban meghatározottak miatt az átadás-átvételt megtagadta.</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A Vállalkozó köteles a Megrendelőnek átadni legkésőbb az átadás-átvételi eljáráson az átadási dokumentumokat melynek tartalmaznia kell 3 példány megvalósulási tervet, a beépített anyagok megfelelőségi igazolásait, minőségi tanúsítványát, a megfelelő tartalmú vizsgálati eredményeket 1-1 példányban, Vállalkozói nyilatkozatokat, a garanciajegyeket és üzemeltetési és karbantartási utasításokat, a hitelesítések jegyzőkönyveit és egyéb szükséges bizonylatokat 1-1 példányban.</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Az átadás-átvételi eljárástól számított egy év elteltével Felek a kivitelezési munkát utó-felülvizsgálati eljárás keretében ismételten megvizsgálják. A végső átadás-átvétel célja annak megállapítása, hogy a Vállalkozó által elvégzett kiviteli munka teljesíti-e az előzetesen megfogalmazott és rögzített műszaki követelményeket, az érvényben lévő szakhatósági előírásokat, megfelel-e a jelen szerződésben írt egyéb követelményeknek, valamint alkalmas-e rendeltetésszerű használatra. Az átvételkor a Felek jegyzőkönyvet vesznek fel, amelyben a Megrendelő kifogásait rögzítheti és a hibák kijavítására póthatáridőt adhat, illetve a Vállalkozó köteles póthatáridőt vállalni. Vita esetén a Megrendelő által felkérendő szakértő jelöli meg a javítandó munkákat és a póthatáridőt. A kijavítás után a Felek ismételten lefolytatják az átvételi eljárást, amelyre ugyanezen szabályok irányadóak.</w:t>
      </w:r>
    </w:p>
    <w:p w:rsidR="000F7102" w:rsidRPr="00C2699F" w:rsidRDefault="000F7102" w:rsidP="000F7102">
      <w:pPr>
        <w:ind w:left="426" w:hanging="426"/>
        <w:jc w:val="both"/>
      </w:pPr>
    </w:p>
    <w:p w:rsidR="000F7102" w:rsidRPr="00C2699F" w:rsidRDefault="000F7102" w:rsidP="000F7102">
      <w:pPr>
        <w:ind w:left="426"/>
        <w:jc w:val="both"/>
      </w:pPr>
      <w:r w:rsidRPr="00C2699F">
        <w:t>Az építési munkák átvételének feltétele a megvalósulási és minősítési dokumentáció e</w:t>
      </w:r>
      <w:r w:rsidRPr="00C2699F">
        <w:t>l</w:t>
      </w:r>
      <w:r w:rsidRPr="00C2699F">
        <w:t>készítése és átadása Vállalkozó részéről, a sikeres és kikötésmentes műszaki átadás-átvételről szóló jegyzőkönyv és a Vállalkozói nyilatkozat.</w:t>
      </w:r>
    </w:p>
    <w:p w:rsidR="000F7102" w:rsidRPr="00C2699F" w:rsidRDefault="000F7102" w:rsidP="000F7102">
      <w:pPr>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A szerződés tárgyának kárveszélye a Vállalkozóról a Megrendelőre a hiány- és hibamentes átadás-átvételre vonatkozó jegyzőkönyv aláírásával egyidejűleg száll át.</w:t>
      </w:r>
    </w:p>
    <w:p w:rsidR="000F7102" w:rsidRPr="00C2699F" w:rsidRDefault="000F7102" w:rsidP="000F7102">
      <w:pPr>
        <w:ind w:left="426" w:hanging="426"/>
        <w:jc w:val="both"/>
      </w:pPr>
    </w:p>
    <w:p w:rsidR="000F7102" w:rsidRPr="00C2699F" w:rsidRDefault="000F7102" w:rsidP="000570A1">
      <w:pPr>
        <w:numPr>
          <w:ilvl w:val="1"/>
          <w:numId w:val="26"/>
        </w:numPr>
        <w:tabs>
          <w:tab w:val="clear" w:pos="720"/>
        </w:tabs>
        <w:suppressAutoHyphens/>
        <w:ind w:left="426" w:hanging="426"/>
        <w:jc w:val="both"/>
      </w:pPr>
      <w:r w:rsidRPr="00C2699F">
        <w:t>Vállalkozó köteles a beruházás átadásáról a Megrendelőt értesíteni a jogszabályban meghatározott módon és időben. Ennek elmulasztásából eredő, Megrendelőt érintő károkért Vállalkozó kártérítési felelősséggel tartozik.</w:t>
      </w:r>
    </w:p>
    <w:p w:rsidR="000F7102" w:rsidRPr="00C2699F" w:rsidRDefault="000F7102" w:rsidP="000F7102">
      <w:pPr>
        <w:suppressAutoHyphens/>
        <w:ind w:left="426" w:hanging="426"/>
        <w:jc w:val="both"/>
      </w:pPr>
    </w:p>
    <w:p w:rsidR="000F7102" w:rsidRPr="00C2699F" w:rsidRDefault="000F7102" w:rsidP="000570A1">
      <w:pPr>
        <w:numPr>
          <w:ilvl w:val="1"/>
          <w:numId w:val="26"/>
        </w:numPr>
        <w:tabs>
          <w:tab w:val="clear" w:pos="720"/>
        </w:tabs>
        <w:ind w:left="426" w:hanging="426"/>
        <w:jc w:val="both"/>
      </w:pPr>
      <w:r w:rsidRPr="00C2699F">
        <w:t>Megrendelő a 322/2015. (X.30.) Korm. rendelet 7. § (2) bekezdésében foglalt jogszabályi előírások értelmében biztosítja, hogy a Vállalkozó jogdíj fizetése nélkül jogosult az elj</w:t>
      </w:r>
      <w:r w:rsidRPr="00C2699F">
        <w:t>á</w:t>
      </w:r>
      <w:r w:rsidRPr="00C2699F">
        <w:t>rás során rendelkezésére bocsátott tervek általa elvégzendő tervezési feladathoz szüks</w:t>
      </w:r>
      <w:r w:rsidRPr="00C2699F">
        <w:t>é</w:t>
      </w:r>
      <w:r w:rsidRPr="00C2699F">
        <w:t>ges továbbtervezésére, átdolgozására.</w:t>
      </w:r>
      <w:r w:rsidR="001F03AA" w:rsidRPr="00C2699F">
        <w:t xml:space="preserve"> </w:t>
      </w:r>
      <w:r w:rsidRPr="00C2699F">
        <w:t>Megrendelő kiköti, hogy a szerződés teljesítése s</w:t>
      </w:r>
      <w:r w:rsidRPr="00C2699F">
        <w:t>o</w:t>
      </w:r>
      <w:r w:rsidRPr="00C2699F">
        <w:t>rán keletkező, szerzői jogi védelem alá eső alkotáson területi és időbeli korlátozás nélk</w:t>
      </w:r>
      <w:r w:rsidRPr="00C2699F">
        <w:t>ü</w:t>
      </w:r>
      <w:r w:rsidRPr="00C2699F">
        <w:t>li, határozatlan idejű, kizárólagos és harmadik személynek átadható felhasználási jogot szerez, továbbá jogot szerez az alkotás (terv) átdolgozására is. A szerzői jogok ellené</w:t>
      </w:r>
      <w:r w:rsidRPr="00C2699F">
        <w:t>r</w:t>
      </w:r>
      <w:r w:rsidRPr="00C2699F">
        <w:t>tékét - beleértve a felhasználási jogok díját is - a Vállalkozói díj tartalmazza.</w:t>
      </w:r>
    </w:p>
    <w:p w:rsidR="000F7102" w:rsidRPr="00C2699F" w:rsidRDefault="000F7102" w:rsidP="000F7102">
      <w:pPr>
        <w:suppressAutoHyphens/>
        <w:ind w:left="426" w:hanging="426"/>
        <w:jc w:val="both"/>
      </w:pPr>
    </w:p>
    <w:p w:rsidR="000F7102" w:rsidRPr="00C2699F" w:rsidRDefault="000F7102" w:rsidP="000570A1">
      <w:pPr>
        <w:numPr>
          <w:ilvl w:val="0"/>
          <w:numId w:val="19"/>
        </w:numPr>
        <w:suppressAutoHyphens/>
        <w:ind w:left="426" w:hanging="426"/>
        <w:jc w:val="center"/>
        <w:rPr>
          <w:b/>
          <w:smallCaps/>
        </w:rPr>
      </w:pPr>
      <w:r w:rsidRPr="00C2699F">
        <w:rPr>
          <w:b/>
          <w:smallCaps/>
        </w:rPr>
        <w:t>Egyéb rendelkezések</w:t>
      </w:r>
    </w:p>
    <w:p w:rsidR="000F7102" w:rsidRPr="00C2699F" w:rsidRDefault="000F7102" w:rsidP="000F7102">
      <w:pPr>
        <w:ind w:left="426" w:hanging="426"/>
        <w:jc w:val="both"/>
      </w:pPr>
    </w:p>
    <w:p w:rsidR="00E40703" w:rsidRPr="002766CA" w:rsidRDefault="00E40703" w:rsidP="000570A1">
      <w:pPr>
        <w:numPr>
          <w:ilvl w:val="1"/>
          <w:numId w:val="27"/>
        </w:numPr>
        <w:tabs>
          <w:tab w:val="clear" w:pos="720"/>
        </w:tabs>
        <w:suppressAutoHyphens/>
        <w:ind w:left="426" w:hanging="426"/>
        <w:jc w:val="both"/>
      </w:pPr>
      <w:r w:rsidRPr="002766CA">
        <w:lastRenderedPageBreak/>
        <w:t>A Kbt. 131.§ (2) bekezdése értelmében a szerződésnek tartalmaznia kell - az eljárás során alkalmazott értékelési szempontra tekintettel - a nyertes ajánlat azon elemeit, amelyek értékelésre kerültek. Ennek megfelelően Felek a Vállalkozó nyertes ajánlatában foglaltak szerint a következőket rögzítik:</w:t>
      </w:r>
    </w:p>
    <w:p w:rsidR="00E40703" w:rsidRPr="002766CA" w:rsidRDefault="00E40703" w:rsidP="000570A1">
      <w:pPr>
        <w:pStyle w:val="Listaszerbekezds"/>
        <w:numPr>
          <w:ilvl w:val="0"/>
          <w:numId w:val="37"/>
        </w:numPr>
        <w:suppressAutoHyphens/>
        <w:rPr>
          <w:rFonts w:ascii="Times New Roman" w:hAnsi="Times New Roman"/>
          <w:sz w:val="24"/>
          <w:szCs w:val="24"/>
        </w:rPr>
      </w:pPr>
      <w:r w:rsidRPr="002766CA">
        <w:rPr>
          <w:rFonts w:ascii="Times New Roman" w:hAnsi="Times New Roman"/>
          <w:sz w:val="24"/>
          <w:szCs w:val="24"/>
        </w:rPr>
        <w:t>Egyösszegű nettó ajánlati ár (HUF, előny a kevesebb): a szerződés IV.1 pontja szerint</w:t>
      </w:r>
    </w:p>
    <w:p w:rsidR="007A4DC7" w:rsidRDefault="00406C45" w:rsidP="000570A1">
      <w:pPr>
        <w:pStyle w:val="Listaszerbekezds"/>
        <w:numPr>
          <w:ilvl w:val="0"/>
          <w:numId w:val="37"/>
        </w:numPr>
        <w:ind w:right="57"/>
        <w:rPr>
          <w:rFonts w:ascii="Times New Roman" w:hAnsi="Times New Roman"/>
          <w:sz w:val="24"/>
          <w:szCs w:val="24"/>
        </w:rPr>
      </w:pPr>
      <w:r w:rsidRPr="00355ED9">
        <w:rPr>
          <w:rFonts w:ascii="Times New Roman" w:hAnsi="Times New Roman"/>
          <w:bCs/>
          <w:sz w:val="24"/>
          <w:szCs w:val="24"/>
        </w:rPr>
        <w:t>Az ajánlati felhívás III.1.3) pontja M/2 alpontjának a) alpontja vonatkozásában me</w:t>
      </w:r>
      <w:r w:rsidRPr="00355ED9">
        <w:rPr>
          <w:rFonts w:ascii="Times New Roman" w:hAnsi="Times New Roman"/>
          <w:bCs/>
          <w:sz w:val="24"/>
          <w:szCs w:val="24"/>
        </w:rPr>
        <w:t>g</w:t>
      </w:r>
      <w:r w:rsidRPr="00355ED9">
        <w:rPr>
          <w:rFonts w:ascii="Times New Roman" w:hAnsi="Times New Roman"/>
          <w:bCs/>
          <w:sz w:val="24"/>
          <w:szCs w:val="24"/>
        </w:rPr>
        <w:t>nevezett</w:t>
      </w:r>
      <w:r w:rsidR="001B785B" w:rsidRPr="002766CA">
        <w:rPr>
          <w:rFonts w:ascii="Times New Roman" w:hAnsi="Times New Roman"/>
          <w:sz w:val="24"/>
          <w:szCs w:val="24"/>
          <w:u w:val="single"/>
        </w:rPr>
        <w:t xml:space="preserve"> szakember valamely új építésű, monolit-vasbetonvázas épület vagy műtárgy létrehozására irányuló magasépítési kivitelezési tevékenység területén </w:t>
      </w:r>
      <w:r w:rsidR="007A4DC7" w:rsidRPr="002766CA">
        <w:rPr>
          <w:rFonts w:ascii="Times New Roman" w:hAnsi="Times New Roman"/>
          <w:sz w:val="24"/>
          <w:szCs w:val="24"/>
        </w:rPr>
        <w:t>szerzett sza</w:t>
      </w:r>
      <w:r w:rsidR="007A4DC7" w:rsidRPr="002766CA">
        <w:rPr>
          <w:rFonts w:ascii="Times New Roman" w:hAnsi="Times New Roman"/>
          <w:sz w:val="24"/>
          <w:szCs w:val="24"/>
        </w:rPr>
        <w:t>k</w:t>
      </w:r>
      <w:r w:rsidR="007A4DC7" w:rsidRPr="002766CA">
        <w:rPr>
          <w:rFonts w:ascii="Times New Roman" w:hAnsi="Times New Roman"/>
          <w:sz w:val="24"/>
          <w:szCs w:val="24"/>
        </w:rPr>
        <w:t xml:space="preserve">mai </w:t>
      </w:r>
      <w:r w:rsidR="00F3578A" w:rsidRPr="00355ED9">
        <w:rPr>
          <w:rFonts w:ascii="Times New Roman" w:hAnsi="Times New Roman"/>
          <w:sz w:val="24"/>
          <w:szCs w:val="24"/>
        </w:rPr>
        <w:t>többlet</w:t>
      </w:r>
      <w:r w:rsidR="007A4DC7" w:rsidRPr="002766CA">
        <w:rPr>
          <w:rFonts w:ascii="Times New Roman" w:hAnsi="Times New Roman"/>
          <w:sz w:val="24"/>
          <w:szCs w:val="24"/>
        </w:rPr>
        <w:t>tapasztalata (HÓNAP): …………..</w:t>
      </w:r>
    </w:p>
    <w:p w:rsidR="003B33F3" w:rsidRPr="003B33F3" w:rsidRDefault="00C31C8B" w:rsidP="003B33F3">
      <w:pPr>
        <w:pStyle w:val="Listaszerbekezds"/>
        <w:numPr>
          <w:ilvl w:val="0"/>
          <w:numId w:val="37"/>
        </w:numPr>
        <w:ind w:right="57"/>
        <w:rPr>
          <w:rFonts w:ascii="Times New Roman" w:hAnsi="Times New Roman"/>
          <w:sz w:val="22"/>
          <w:szCs w:val="22"/>
        </w:rPr>
      </w:pPr>
      <w:r w:rsidRPr="00C31C8B">
        <w:rPr>
          <w:rFonts w:ascii="Times New Roman" w:hAnsi="Times New Roman"/>
          <w:bCs/>
          <w:sz w:val="22"/>
          <w:szCs w:val="22"/>
        </w:rPr>
        <w:t xml:space="preserve">Az ajánlati felhívás III.1.3) pontja M/2 alpontjának b) alpontja vonatkozásában megnevezett </w:t>
      </w:r>
      <w:r w:rsidRPr="00C31C8B">
        <w:rPr>
          <w:rFonts w:ascii="Times New Roman" w:hAnsi="Times New Roman"/>
          <w:sz w:val="22"/>
          <w:szCs w:val="22"/>
        </w:rPr>
        <w:t xml:space="preserve"> szakember valamely új építésű, épület vagy műtárgy létrehozására irányuló, épületgépészeti tevékenység területén szerzett szakmai többlettapasztalata (HÓNAP) ………………..</w:t>
      </w:r>
    </w:p>
    <w:p w:rsidR="00C50CEF" w:rsidRDefault="00C31C8B">
      <w:pPr>
        <w:pStyle w:val="Listaszerbekezds"/>
        <w:numPr>
          <w:ilvl w:val="0"/>
          <w:numId w:val="37"/>
        </w:numPr>
        <w:rPr>
          <w:rFonts w:ascii="Times New Roman" w:hAnsi="Times New Roman"/>
          <w:sz w:val="22"/>
          <w:szCs w:val="22"/>
        </w:rPr>
      </w:pPr>
      <w:r w:rsidRPr="00C31C8B">
        <w:rPr>
          <w:rFonts w:ascii="Times New Roman" w:hAnsi="Times New Roman"/>
          <w:bCs/>
          <w:sz w:val="22"/>
          <w:szCs w:val="22"/>
        </w:rPr>
        <w:t xml:space="preserve">Az ajánlati felhívás III.1.3) pontja M/2 alpontjának c) alpontja vonatkozásában megnevezett </w:t>
      </w:r>
      <w:r w:rsidRPr="00C31C8B">
        <w:rPr>
          <w:rFonts w:ascii="Times New Roman" w:hAnsi="Times New Roman"/>
          <w:sz w:val="22"/>
          <w:szCs w:val="22"/>
        </w:rPr>
        <w:t xml:space="preserve"> szakember valamely új építésű, épület vagy műtárgy létrehozására irányuló, épületvillamoss</w:t>
      </w:r>
      <w:r w:rsidRPr="00C31C8B">
        <w:rPr>
          <w:rFonts w:ascii="Times New Roman" w:hAnsi="Times New Roman"/>
          <w:sz w:val="22"/>
          <w:szCs w:val="22"/>
        </w:rPr>
        <w:t>á</w:t>
      </w:r>
      <w:r w:rsidRPr="00C31C8B">
        <w:rPr>
          <w:rFonts w:ascii="Times New Roman" w:hAnsi="Times New Roman"/>
          <w:sz w:val="22"/>
          <w:szCs w:val="22"/>
        </w:rPr>
        <w:t>gi tevékenység területén szerzett szakmai többlettapasztalata (HÓNAP) ……………..</w:t>
      </w:r>
    </w:p>
    <w:p w:rsidR="00E40703" w:rsidRPr="002766CA" w:rsidRDefault="00E40703" w:rsidP="000570A1">
      <w:pPr>
        <w:pStyle w:val="Listaszerbekezds"/>
        <w:numPr>
          <w:ilvl w:val="0"/>
          <w:numId w:val="37"/>
        </w:numPr>
        <w:suppressAutoHyphens/>
        <w:rPr>
          <w:rFonts w:ascii="Times New Roman" w:hAnsi="Times New Roman"/>
          <w:sz w:val="24"/>
          <w:szCs w:val="24"/>
        </w:rPr>
      </w:pPr>
      <w:r w:rsidRPr="002766CA">
        <w:rPr>
          <w:rFonts w:ascii="Times New Roman" w:hAnsi="Times New Roman"/>
          <w:sz w:val="24"/>
          <w:szCs w:val="24"/>
        </w:rPr>
        <w:t>Jótállás időtartama (hónap, előny a több): a szerződés VI.13 pontja szerint.</w:t>
      </w:r>
    </w:p>
    <w:p w:rsidR="00E40703" w:rsidRPr="007F215F" w:rsidRDefault="00E40703" w:rsidP="00E40703">
      <w:pPr>
        <w:suppressAutoHyphens/>
        <w:jc w:val="both"/>
      </w:pPr>
    </w:p>
    <w:p w:rsidR="000F7102" w:rsidRPr="00C2699F" w:rsidRDefault="000F7102" w:rsidP="000570A1">
      <w:pPr>
        <w:numPr>
          <w:ilvl w:val="1"/>
          <w:numId w:val="27"/>
        </w:numPr>
        <w:tabs>
          <w:tab w:val="clear" w:pos="720"/>
        </w:tabs>
        <w:suppressAutoHyphens/>
        <w:ind w:left="426" w:hanging="426"/>
        <w:jc w:val="both"/>
      </w:pPr>
      <w:r w:rsidRPr="00C2699F">
        <w:t>A Kbt. 136. § (1) bekezdése alapján a Megrendelő előírja, hogy Vállalkozó</w:t>
      </w:r>
    </w:p>
    <w:p w:rsidR="000F7102" w:rsidRPr="00C2699F" w:rsidRDefault="000F7102" w:rsidP="000570A1">
      <w:pPr>
        <w:pStyle w:val="Listaszerbekezds"/>
        <w:numPr>
          <w:ilvl w:val="0"/>
          <w:numId w:val="36"/>
        </w:numPr>
        <w:suppressAutoHyphens/>
        <w:rPr>
          <w:rFonts w:ascii="Times New Roman" w:hAnsi="Times New Roman"/>
          <w:sz w:val="24"/>
          <w:szCs w:val="24"/>
        </w:rPr>
      </w:pPr>
      <w:r w:rsidRPr="00C2699F">
        <w:rPr>
          <w:rFonts w:ascii="Times New Roman" w:hAnsi="Times New Roman"/>
          <w:sz w:val="24"/>
          <w:szCs w:val="24"/>
        </w:rPr>
        <w:t>nem fizethet, illetve számolhat el a szerződés teljesítésével összefüggésben olyan költségeket, melyek a Kbt. 62. § (1) bekezdés k) pont ka)-kb) alpontja szerinti feltételeknek nem megfelelő társaság tekintetében merülnek fel, és melyek a Vállalkozó adóköteles jövedelmének csökkentésére alkalmasak;</w:t>
      </w:r>
    </w:p>
    <w:p w:rsidR="000F7102" w:rsidRPr="00C2699F" w:rsidRDefault="000F7102" w:rsidP="000570A1">
      <w:pPr>
        <w:pStyle w:val="Listaszerbekezds"/>
        <w:numPr>
          <w:ilvl w:val="0"/>
          <w:numId w:val="36"/>
        </w:numPr>
        <w:suppressAutoHyphens/>
        <w:rPr>
          <w:rFonts w:ascii="Times New Roman" w:hAnsi="Times New Roman"/>
          <w:sz w:val="24"/>
          <w:szCs w:val="24"/>
        </w:rPr>
      </w:pPr>
      <w:r w:rsidRPr="00C2699F">
        <w:rPr>
          <w:rFonts w:ascii="Times New Roman" w:hAnsi="Times New Roman"/>
          <w:sz w:val="24"/>
          <w:szCs w:val="24"/>
        </w:rPr>
        <w:t>a szerződés teljesítésének teljes időtartama alatt tulajdonosi szerkezetét a Megrendelő számára megismerhetővé teszi és a Kbt. 143. § (3) bekezdése szerinti ügyletekről a Megrendelőt haladéktalanul értesíti.</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A Kbt. 136. § (2) bekezdése értelmében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Vállalkozó a 322/2015. (X.30.) Korm. rendelet 27. § (2) bekezdése alapján kötelezettséget vállal arra, hogy az alvállalkozóval kötött szerződésben az alvállalkozó teljesítésének elmaradásával vagy hibás teljesítésével kapcsolatos igényeinek biztosítékaként legfeljebb a szerződés szerinti, általános forgalmi adó nélkül számított ellenszolgáltatás tíz-tíz százalékát elérő biztosítékot köt ki.</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Vállalkozó kijelenti, hogy a 191/2009. (IX.15.) Korm. rendelet 12. §-ában, valamint az Étv. 39/A. § (5) bekezdésében előírtak szerint jogosult az építőipari kivitelezési tevékenység végzésére.</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Felek a jelen szerződést kizárólag a Kbt. 141. §-ában foglalt feltételekkel összhangban, csak mindkét fél cégszerű aláírásával módosíthatják.</w:t>
      </w:r>
    </w:p>
    <w:p w:rsidR="000F7102" w:rsidRPr="00C2699F" w:rsidRDefault="000F7102" w:rsidP="000F7102">
      <w:pPr>
        <w:suppressAutoHyphens/>
        <w:jc w:val="both"/>
      </w:pPr>
    </w:p>
    <w:p w:rsidR="000F7102" w:rsidRDefault="00B1650B" w:rsidP="000570A1">
      <w:pPr>
        <w:numPr>
          <w:ilvl w:val="1"/>
          <w:numId w:val="27"/>
        </w:numPr>
        <w:tabs>
          <w:tab w:val="clear" w:pos="720"/>
        </w:tabs>
        <w:suppressAutoHyphens/>
        <w:ind w:left="426" w:hanging="426"/>
        <w:jc w:val="both"/>
      </w:pPr>
      <w:r w:rsidRPr="00B1650B">
        <w:t>Szerződő felek tudomásul veszik és elfogadják, hogy a 2011. évi LXVI. törvény 5. § (5) bekezdése alapján az Állami Számvevőszék, illetve a 355/2011. (XII. 30.) Korm. rendelet alapján pedig a Kormányzati Ellenőrzési Hivatal is jogosult ellenőrizni a költségvetési pénzeszközök szerződésszerű felhasználását. Mindezekre és a 2011. évi CXII. törvény 27. § (3) bekezdésre tekintettel a szerződésnek a központi költségvetés, illetve az európai uniós támogatás felhasználásával kapcsolatos része nem minősül üzleti titoknak.</w:t>
      </w:r>
      <w:r w:rsidRPr="00B1650B" w:rsidDel="00AA1E44">
        <w:t xml:space="preserve"> </w:t>
      </w:r>
      <w:r w:rsidRPr="00B1650B">
        <w:t xml:space="preserve">Vállalkozó jelen szerződés aláírásával nyilatkozik, hogy a </w:t>
      </w:r>
      <w:r w:rsidRPr="00B1650B">
        <w:rPr>
          <w:i/>
        </w:rPr>
        <w:t>nemzeti vagyonról</w:t>
      </w:r>
      <w:r w:rsidRPr="00B1650B">
        <w:t xml:space="preserve"> szóló 2011. </w:t>
      </w:r>
      <w:r w:rsidRPr="00B1650B">
        <w:lastRenderedPageBreak/>
        <w:t>évi CXCVI. törvény 3. §-a szerinti átlátható szervezetnek minősül, továbbá tudomásul veszi, hogy a tulajdonosi szerkezetében, jogállásában történő minden változást köteles az arról szóló döntés, határozat meghozatalát, de legkésőbb annak jogerőre emelkedését, hatálybalépését követő 8 napon belül a Megrendelőnek bejelenteni. Ezen rendelkezés megsértése esetén Megrendelőt azonnali hatályú felmondás illeti meg. Kézbesítési vélelem esetén a másodszori sikertelen kézbesítés napjától számított ötödik napon kell a felmondást kézbesíttetnek tekinteni.</w:t>
      </w:r>
      <w:r w:rsidRPr="00B1650B" w:rsidDel="00AA1E44">
        <w:t xml:space="preserve"> </w:t>
      </w:r>
    </w:p>
    <w:p w:rsidR="00B1650B" w:rsidRPr="00C2699F" w:rsidRDefault="00B1650B" w:rsidP="00B1650B">
      <w:pPr>
        <w:suppressAutoHyphens/>
        <w:jc w:val="both"/>
      </w:pPr>
    </w:p>
    <w:p w:rsidR="000F7102" w:rsidRPr="00C2699F" w:rsidRDefault="000F7102" w:rsidP="000570A1">
      <w:pPr>
        <w:numPr>
          <w:ilvl w:val="1"/>
          <w:numId w:val="27"/>
        </w:numPr>
        <w:tabs>
          <w:tab w:val="clear" w:pos="720"/>
        </w:tabs>
        <w:suppressAutoHyphens/>
        <w:ind w:left="426" w:hanging="426"/>
        <w:jc w:val="both"/>
      </w:pPr>
      <w:r w:rsidRPr="00C2699F">
        <w:t>Vállalkozó képviselője az államháztartásról szóló törvény végrehajtásáról szóló 368/2011. (XII.31.) Korm. rendelet 50. § (1a) bekezdése alapján nyilatkozik, hogy a nemzeti vagyonról szóló 2011. évi CXCVI. törvény 3. § (1) bekezdésének 1. b) pontja szerinti átlátható szervezetnek minősül. E nyilatkozatban foglaltak változása esetén a Megrendelőt haladéktalanul tájékoztatni köteles. Ha a változás folytán a Vállalkozó nem minősül átlátható szervezetnek, az államháztartásról szóló 2011. évi CXCV. törvény 41. § (6) bekezdése értelmében részére kifizetés nem teljesíthető.</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Vállalkozó köteles a szerződés tárgyát képező munkákat az ajánlatában vállaltaknak megfelelően megvalósítani és a teljesítésbe bevonni az alkalmassági minimumkövetelmények tekintetében és a Kbt. szerinti értékelési szempont során megajánlott szakembert/szakembereket, valamint köteles a Kbt. szerinti értékelési szempont körében bemutatott referenciák terén szerzett szakmai tapasztalatát a szerződés teljesítése során felhasználni.</w:t>
      </w:r>
    </w:p>
    <w:p w:rsidR="000F7102" w:rsidRPr="00C2699F" w:rsidRDefault="000F7102" w:rsidP="000F7102">
      <w:pPr>
        <w:suppressAutoHyphens/>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Megrendelő - a Kbt. 35. § (8)-(9) bekezdéseiben foglalt előírások figyelembe vételével - a jelen szerződés teljesítése érdekében a Vállalkozó(k)nak nem teszi lehetővé gazdálkodó szervezet (projekttársaság) létrehozását.</w:t>
      </w:r>
    </w:p>
    <w:p w:rsidR="000F7102" w:rsidRPr="00C2699F" w:rsidRDefault="000F7102" w:rsidP="000F7102">
      <w:pPr>
        <w:suppressAutoHyphens/>
        <w:jc w:val="both"/>
      </w:pPr>
    </w:p>
    <w:p w:rsidR="000F7102" w:rsidRPr="002766CA" w:rsidRDefault="000F7102" w:rsidP="000570A1">
      <w:pPr>
        <w:numPr>
          <w:ilvl w:val="1"/>
          <w:numId w:val="27"/>
        </w:numPr>
        <w:tabs>
          <w:tab w:val="clear" w:pos="720"/>
        </w:tabs>
        <w:suppressAutoHyphens/>
        <w:ind w:left="426" w:hanging="426"/>
        <w:jc w:val="both"/>
      </w:pPr>
      <w:r w:rsidRPr="002766CA">
        <w:t>Vállalkozó a szerződés teljesítése során köteles figyelembe venni az alábbiakban részletezett jogszabályok vonatkozó előírásait:</w:t>
      </w:r>
    </w:p>
    <w:p w:rsidR="008D4CA7" w:rsidRPr="002766CA" w:rsidRDefault="008D4CA7" w:rsidP="000570A1">
      <w:pPr>
        <w:numPr>
          <w:ilvl w:val="0"/>
          <w:numId w:val="43"/>
        </w:numPr>
        <w:ind w:right="57"/>
        <w:jc w:val="both"/>
      </w:pPr>
      <w:r w:rsidRPr="002766CA">
        <w:t>az építőipari kivitelezési tevékenységről szóló 191/2009. (IX.15.) Korm. rendelet</w:t>
      </w:r>
    </w:p>
    <w:p w:rsidR="008D4CA7" w:rsidRPr="002766CA" w:rsidRDefault="008D4CA7" w:rsidP="000570A1">
      <w:pPr>
        <w:numPr>
          <w:ilvl w:val="0"/>
          <w:numId w:val="43"/>
        </w:numPr>
        <w:ind w:right="57"/>
        <w:jc w:val="both"/>
      </w:pPr>
      <w:r w:rsidRPr="002766CA">
        <w:t>az állatok védelméről és kíméletéről szóló 1998. évi XXVIII. törvény</w:t>
      </w:r>
    </w:p>
    <w:p w:rsidR="008D4CA7" w:rsidRPr="002766CA" w:rsidRDefault="008D4CA7" w:rsidP="000570A1">
      <w:pPr>
        <w:numPr>
          <w:ilvl w:val="0"/>
          <w:numId w:val="43"/>
        </w:numPr>
        <w:ind w:right="57"/>
        <w:jc w:val="both"/>
      </w:pPr>
      <w:r w:rsidRPr="002766CA">
        <w:t>a természet védelméről szóló 1996. LIII. törvény</w:t>
      </w:r>
    </w:p>
    <w:p w:rsidR="008D4CA7" w:rsidRPr="002766CA" w:rsidRDefault="008D4CA7" w:rsidP="000570A1">
      <w:pPr>
        <w:numPr>
          <w:ilvl w:val="0"/>
          <w:numId w:val="43"/>
        </w:numPr>
        <w:ind w:right="57"/>
        <w:jc w:val="both"/>
      </w:pPr>
      <w:r w:rsidRPr="002766CA">
        <w:t>az épített környezet alakításáról és védelméről szóló 1997. évi LXXVIII. törvény</w:t>
      </w:r>
    </w:p>
    <w:p w:rsidR="008D4CA7" w:rsidRPr="002766CA" w:rsidRDefault="008D4CA7" w:rsidP="000570A1">
      <w:pPr>
        <w:numPr>
          <w:ilvl w:val="0"/>
          <w:numId w:val="43"/>
        </w:numPr>
        <w:ind w:right="57"/>
        <w:jc w:val="both"/>
      </w:pPr>
      <w:r w:rsidRPr="002766CA">
        <w:t>a munkavédelemről szóló 1993. évi XCIII. törvény</w:t>
      </w:r>
    </w:p>
    <w:p w:rsidR="005445B5" w:rsidRPr="002766CA" w:rsidRDefault="008D4CA7" w:rsidP="008D4CA7">
      <w:pPr>
        <w:suppressAutoHyphens/>
        <w:ind w:left="426"/>
        <w:rPr>
          <w:bCs/>
        </w:rPr>
      </w:pPr>
      <w:r w:rsidRPr="002766CA">
        <w:rPr>
          <w:bCs/>
        </w:rPr>
        <w:t>266/2013. (VII. 11.) Korm. rendelet - az építésügyi és az építésüggyel összefüggő szakmagyakorlási tevékenységekről.</w:t>
      </w:r>
    </w:p>
    <w:p w:rsidR="008D4CA7" w:rsidRPr="002766CA" w:rsidRDefault="008D4CA7" w:rsidP="008D4CA7">
      <w:pPr>
        <w:suppressAutoHyphens/>
        <w:ind w:left="426"/>
      </w:pPr>
    </w:p>
    <w:p w:rsidR="000F7102" w:rsidRPr="00C2699F" w:rsidRDefault="000F7102" w:rsidP="000570A1">
      <w:pPr>
        <w:numPr>
          <w:ilvl w:val="1"/>
          <w:numId w:val="27"/>
        </w:numPr>
        <w:tabs>
          <w:tab w:val="clear" w:pos="720"/>
        </w:tabs>
        <w:suppressAutoHyphens/>
        <w:ind w:left="426" w:hanging="426"/>
        <w:jc w:val="both"/>
      </w:pPr>
      <w:r w:rsidRPr="002766CA">
        <w:t xml:space="preserve">Vállalkozó jelen szerződés aláírásával kijelenti, hogy az építési beruházások, valamint az építési beruházásokhoz kapcsolódó tervezői és mérnöki szolgáltatások közbeszerzésének részletes szabályairól szóló 322/2015. (X.30.) Korm. rendelet 26. § alapján rendelkezik </w:t>
      </w:r>
      <w:ins w:id="8327" w:author="Szerző" w:date="2017-02-20T10:30:00Z">
        <w:r w:rsidR="00F359FD" w:rsidRPr="00DA3C1E">
          <w:rPr>
            <w:b/>
            <w:rPrChange w:id="8328" w:author="Szerző" w:date="2017-03-03T14:52:00Z">
              <w:rPr/>
            </w:rPrChange>
          </w:rPr>
          <w:t>az</w:t>
        </w:r>
        <w:r w:rsidR="00F359FD" w:rsidRPr="00F359FD">
          <w:t xml:space="preserve"> I. rész esetében legalább 300 000 000 HUF éves és legalább 100 000 000 HUF káreseménykénti kárértékű, a II. rész esetében legalább legalább 18 000 000 HUF éves és legalább 10 000 000 HUF </w:t>
        </w:r>
      </w:ins>
      <w:del w:id="8329" w:author="Szerző" w:date="2017-02-20T10:30:00Z">
        <w:r w:rsidRPr="002766CA" w:rsidDel="00F359FD">
          <w:delText xml:space="preserve">legalább </w:delText>
        </w:r>
        <w:r w:rsidR="001F03AA" w:rsidRPr="002766CA" w:rsidDel="00F359FD">
          <w:delText xml:space="preserve">………….. </w:delText>
        </w:r>
        <w:r w:rsidRPr="002766CA" w:rsidDel="00F359FD">
          <w:delText xml:space="preserve">HUF éves és legalább </w:delText>
        </w:r>
        <w:r w:rsidR="001F03AA" w:rsidRPr="002766CA" w:rsidDel="00F359FD">
          <w:delText>……………</w:delText>
        </w:r>
        <w:r w:rsidRPr="002766CA" w:rsidDel="00F359FD">
          <w:delText xml:space="preserve"> HUF</w:delText>
        </w:r>
      </w:del>
      <w:r w:rsidRPr="002766CA">
        <w:t xml:space="preserve"> káreseménykénti kárértékű, minimálisan a</w:t>
      </w:r>
      <w:r w:rsidR="0079134B" w:rsidRPr="002766CA">
        <w:t xml:space="preserve"> legutolsó</w:t>
      </w:r>
      <w:r w:rsidRPr="002766CA">
        <w:t xml:space="preserve"> műszaki átadás-átvételi eljárás - a Kbt. 135. § (2) bekezdésében foglalt előírásokat is figyelembe vevő - lezárásának időpontjáig terjedő időtartamú olyan építési-szerelési biztosítási szerződéssel (C.A.R.), amely kellő fedezetet nyújt és kiterjed</w:t>
      </w:r>
      <w:r w:rsidRPr="00C2699F">
        <w:t xml:space="preserve"> a szerződés szerinti munkák teljes körére</w:t>
      </w:r>
      <w:del w:id="8330" w:author="Szerző" w:date="2017-02-20T08:25:00Z">
        <w:r w:rsidRPr="00C2699F" w:rsidDel="00AB755D">
          <w:delText xml:space="preserve"> (ideértve a tervezési feladat megvalósítását is)</w:delText>
        </w:r>
      </w:del>
      <w:r w:rsidRPr="00C2699F">
        <w:t>, a káreseménnyel kapcsolatos költségekre (így különösen romeltakarítás, szakértői költségek), a meglévő és szomszédos építményekre is.</w:t>
      </w:r>
      <w:r w:rsidR="00A86395">
        <w:t xml:space="preserve"> </w:t>
      </w:r>
      <w:r w:rsidRPr="00C2699F">
        <w:t xml:space="preserve">Vállalkozó továbbá kijelenti, hogy a fentiek szerinti biztosítás fedezetet nyújt az építkezés folyamán az építési teljesítésben (így különösen beépített anyagokban és </w:t>
      </w:r>
      <w:r w:rsidRPr="00C2699F">
        <w:lastRenderedPageBreak/>
        <w:t>meglévő szerkezetekben) keletkező károkra, a meglévő, megmaradó épületekben keletkező károkra, valamint tartalmazza a harmadik személynek okozott dologi és személyi károkra kiterjedő felelősségbiztosítást is.</w:t>
      </w:r>
      <w:r w:rsidR="0079134B" w:rsidRPr="00C2699F">
        <w:t xml:space="preserve"> A felelősségbiztosítási kötvény másolata jelen szerződés mellékletét képezi.</w:t>
      </w:r>
    </w:p>
    <w:p w:rsidR="000F7102" w:rsidRPr="00C2699F" w:rsidRDefault="000F7102" w:rsidP="000F7102">
      <w:pPr>
        <w:suppressAutoHyphens/>
        <w:jc w:val="both"/>
      </w:pPr>
    </w:p>
    <w:p w:rsidR="000F7102" w:rsidRPr="00C2699F" w:rsidRDefault="000F7102" w:rsidP="000570A1">
      <w:pPr>
        <w:numPr>
          <w:ilvl w:val="1"/>
          <w:numId w:val="27"/>
        </w:numPr>
        <w:tabs>
          <w:tab w:val="clear" w:pos="720"/>
        </w:tabs>
        <w:suppressAutoHyphens/>
        <w:ind w:left="426" w:hanging="426"/>
        <w:jc w:val="both"/>
      </w:pPr>
      <w:r w:rsidRPr="00C2699F">
        <w:t>A szerződésben nem szabályozott kérdésekben a Polgári Törvénykönyvről szóló 2013. évi V. törvény rendelkezései, a szerződés tárgyára vonatkozó hatályos magyar jogszabályok, valamint Feleknek a szerződés megkötése előtti írásbeli nyilatkozatai - különösen a közbeszerzési eljárás során tett nyilatkozatok - az irányadóak.</w:t>
      </w:r>
    </w:p>
    <w:p w:rsidR="000F7102" w:rsidRPr="00C2699F" w:rsidRDefault="000F7102" w:rsidP="000F7102">
      <w:pPr>
        <w:ind w:left="426" w:hanging="426"/>
        <w:jc w:val="both"/>
      </w:pPr>
    </w:p>
    <w:p w:rsidR="00742B5A" w:rsidRDefault="00B1650B" w:rsidP="000570A1">
      <w:pPr>
        <w:numPr>
          <w:ilvl w:val="1"/>
          <w:numId w:val="27"/>
        </w:numPr>
        <w:tabs>
          <w:tab w:val="clear" w:pos="720"/>
        </w:tabs>
        <w:suppressAutoHyphens/>
        <w:ind w:left="426" w:hanging="426"/>
        <w:jc w:val="both"/>
      </w:pPr>
      <w:r w:rsidRPr="00B1650B">
        <w:t xml:space="preserve">Szerződő felek közösen elhatározzák, hogy a közöttük felmerülő vitás kérdéseket egymás között tárgyalások útján rendezik. </w:t>
      </w:r>
      <w:r w:rsidRPr="00AB6544">
        <w:t>Amennyiben ez nem vezetne eredményre, megállapodnak abban, hogy alávetik magukat a</w:t>
      </w:r>
      <w:r w:rsidR="00AA4CC9" w:rsidRPr="00AB6544">
        <w:t xml:space="preserve"> Szegedi </w:t>
      </w:r>
      <w:r w:rsidRPr="00AB6544">
        <w:t xml:space="preserve">Járásbíróság, illetve a pertárgy értékétől függően a </w:t>
      </w:r>
      <w:r w:rsidR="00AA4CC9" w:rsidRPr="00AB6544">
        <w:t>Szegedi</w:t>
      </w:r>
      <w:r w:rsidRPr="00AB6544">
        <w:t xml:space="preserve"> Törvényszék kizárólagos illetékességének.</w:t>
      </w:r>
      <w:r>
        <w:t xml:space="preserve"> </w:t>
      </w:r>
    </w:p>
    <w:p w:rsidR="00B1650B" w:rsidRPr="00B1650B" w:rsidRDefault="00B1650B" w:rsidP="00B1650B">
      <w:pPr>
        <w:suppressAutoHyphens/>
        <w:jc w:val="both"/>
      </w:pPr>
    </w:p>
    <w:p w:rsidR="00271256" w:rsidRPr="00C2699F" w:rsidRDefault="00271256" w:rsidP="000570A1">
      <w:pPr>
        <w:numPr>
          <w:ilvl w:val="1"/>
          <w:numId w:val="27"/>
        </w:numPr>
        <w:tabs>
          <w:tab w:val="clear" w:pos="720"/>
        </w:tabs>
        <w:suppressAutoHyphens/>
        <w:ind w:left="426" w:hanging="426"/>
        <w:jc w:val="both"/>
      </w:pPr>
      <w:bookmarkStart w:id="8331" w:name="bookmark1"/>
      <w:r w:rsidRPr="00C2699F">
        <w:rPr>
          <w:color w:val="000000"/>
          <w:lang w:bidi="hu-HU"/>
        </w:rPr>
        <w:t>Antikorrupciós záradék</w:t>
      </w:r>
      <w:bookmarkEnd w:id="8331"/>
    </w:p>
    <w:p w:rsidR="00742B5A" w:rsidRPr="00C2699F" w:rsidRDefault="00271256" w:rsidP="000570A1">
      <w:pPr>
        <w:pStyle w:val="Szvegtrzs32"/>
        <w:widowControl w:val="0"/>
        <w:numPr>
          <w:ilvl w:val="0"/>
          <w:numId w:val="38"/>
        </w:numPr>
        <w:shd w:val="clear" w:color="auto" w:fill="auto"/>
        <w:spacing w:line="240" w:lineRule="auto"/>
        <w:ind w:right="20"/>
        <w:jc w:val="both"/>
        <w:rPr>
          <w:rFonts w:ascii="Times New Roman" w:hAnsi="Times New Roman"/>
          <w:sz w:val="24"/>
          <w:szCs w:val="24"/>
        </w:rPr>
      </w:pPr>
      <w:r w:rsidRPr="00C2699F">
        <w:rPr>
          <w:rFonts w:ascii="Times New Roman" w:hAnsi="Times New Roman"/>
          <w:color w:val="000000"/>
          <w:sz w:val="24"/>
          <w:szCs w:val="24"/>
          <w:lang w:bidi="hu-HU"/>
        </w:rPr>
        <w:t>A Megrendelő és képviselője sem nem tűrhet, nem követhet el, nem engedélye</w:t>
      </w:r>
      <w:r w:rsidRPr="00C2699F">
        <w:rPr>
          <w:rFonts w:ascii="Times New Roman" w:hAnsi="Times New Roman"/>
          <w:color w:val="000000"/>
          <w:sz w:val="24"/>
          <w:szCs w:val="24"/>
          <w:lang w:bidi="hu-HU"/>
        </w:rPr>
        <w:t>z</w:t>
      </w:r>
      <w:r w:rsidRPr="00C2699F">
        <w:rPr>
          <w:rFonts w:ascii="Times New Roman" w:hAnsi="Times New Roman"/>
          <w:color w:val="000000"/>
          <w:sz w:val="24"/>
          <w:szCs w:val="24"/>
          <w:lang w:bidi="hu-HU"/>
        </w:rPr>
        <w:t>het, illetve harmadik személyt nem jogosíthat fel olyan cselekményre, amely a mindenkor hatályos közélet tisztáságára vonatkozó jogszabályok, korrupcióell</w:t>
      </w:r>
      <w:r w:rsidRPr="00C2699F">
        <w:rPr>
          <w:rFonts w:ascii="Times New Roman" w:hAnsi="Times New Roman"/>
          <w:color w:val="000000"/>
          <w:sz w:val="24"/>
          <w:szCs w:val="24"/>
          <w:lang w:bidi="hu-HU"/>
        </w:rPr>
        <w:t>e</w:t>
      </w:r>
      <w:r w:rsidRPr="00C2699F">
        <w:rPr>
          <w:rFonts w:ascii="Times New Roman" w:hAnsi="Times New Roman"/>
          <w:color w:val="000000"/>
          <w:sz w:val="24"/>
          <w:szCs w:val="24"/>
          <w:lang w:bidi="hu-HU"/>
        </w:rPr>
        <w:t xml:space="preserve">nes törvények megsértését eredményezi. </w:t>
      </w:r>
    </w:p>
    <w:p w:rsidR="00742B5A" w:rsidRPr="00C2699F" w:rsidRDefault="00271256" w:rsidP="000570A1">
      <w:pPr>
        <w:pStyle w:val="Szvegtrzs32"/>
        <w:widowControl w:val="0"/>
        <w:numPr>
          <w:ilvl w:val="0"/>
          <w:numId w:val="38"/>
        </w:numPr>
        <w:shd w:val="clear" w:color="auto" w:fill="auto"/>
        <w:spacing w:line="240" w:lineRule="auto"/>
        <w:ind w:right="20"/>
        <w:jc w:val="both"/>
        <w:rPr>
          <w:rFonts w:ascii="Times New Roman" w:hAnsi="Times New Roman"/>
          <w:sz w:val="24"/>
          <w:szCs w:val="24"/>
        </w:rPr>
      </w:pPr>
      <w:r w:rsidRPr="00C2699F">
        <w:rPr>
          <w:rFonts w:ascii="Times New Roman" w:hAnsi="Times New Roman"/>
          <w:color w:val="000000"/>
          <w:sz w:val="24"/>
          <w:szCs w:val="24"/>
          <w:lang w:bidi="hu-HU"/>
        </w:rPr>
        <w:t>A Megrendelő és képviselője sem nem fogadhat el és nem ajánlhat fel, nem adhat, bármely, a szerződés teljesítésében részt vevő eljáró személynek (személytől), vagy a szerződés teljesítése érdekében harmadik személynek (személytől) ajánd</w:t>
      </w:r>
      <w:r w:rsidRPr="00C2699F">
        <w:rPr>
          <w:rFonts w:ascii="Times New Roman" w:hAnsi="Times New Roman"/>
          <w:color w:val="000000"/>
          <w:sz w:val="24"/>
          <w:szCs w:val="24"/>
          <w:lang w:bidi="hu-HU"/>
        </w:rPr>
        <w:t>é</w:t>
      </w:r>
      <w:r w:rsidRPr="00C2699F">
        <w:rPr>
          <w:rFonts w:ascii="Times New Roman" w:hAnsi="Times New Roman"/>
          <w:color w:val="000000"/>
          <w:sz w:val="24"/>
          <w:szCs w:val="24"/>
          <w:lang w:bidi="hu-HU"/>
        </w:rPr>
        <w:t xml:space="preserve">kot, pénzbeli vagy nem pénzbeli juttatást, illetve egyéb előnyt. </w:t>
      </w:r>
    </w:p>
    <w:p w:rsidR="00742B5A" w:rsidRPr="00C2699F" w:rsidRDefault="00271256" w:rsidP="000570A1">
      <w:pPr>
        <w:pStyle w:val="Szvegtrzs32"/>
        <w:widowControl w:val="0"/>
        <w:numPr>
          <w:ilvl w:val="0"/>
          <w:numId w:val="38"/>
        </w:numPr>
        <w:shd w:val="clear" w:color="auto" w:fill="auto"/>
        <w:spacing w:line="240" w:lineRule="auto"/>
        <w:ind w:right="20"/>
        <w:jc w:val="both"/>
        <w:rPr>
          <w:rFonts w:ascii="Times New Roman" w:hAnsi="Times New Roman"/>
          <w:sz w:val="24"/>
          <w:szCs w:val="24"/>
        </w:rPr>
      </w:pPr>
      <w:r w:rsidRPr="00C2699F">
        <w:rPr>
          <w:rFonts w:ascii="Times New Roman" w:hAnsi="Times New Roman"/>
          <w:color w:val="000000"/>
          <w:sz w:val="24"/>
          <w:szCs w:val="24"/>
          <w:lang w:bidi="hu-HU"/>
        </w:rPr>
        <w:t>A Megrendelő képviseletében eljáró személy vagy szervezet, illetve szerződéses partner köteles azonnal értesíteni a Megrendelőt, amennyiben jelen megállap</w:t>
      </w:r>
      <w:r w:rsidRPr="00C2699F">
        <w:rPr>
          <w:rFonts w:ascii="Times New Roman" w:hAnsi="Times New Roman"/>
          <w:color w:val="000000"/>
          <w:sz w:val="24"/>
          <w:szCs w:val="24"/>
          <w:lang w:bidi="hu-HU"/>
        </w:rPr>
        <w:t>o</w:t>
      </w:r>
      <w:r w:rsidRPr="00C2699F">
        <w:rPr>
          <w:rFonts w:ascii="Times New Roman" w:hAnsi="Times New Roman"/>
          <w:color w:val="000000"/>
          <w:sz w:val="24"/>
          <w:szCs w:val="24"/>
          <w:lang w:bidi="hu-HU"/>
        </w:rPr>
        <w:t>dással kapcsolatosan folytatott tárgyalások során, a szerződés megkötésére, illetve az azzal kapcsolatos teljesítésre vonatkozóan a korrupció bármely formájáról vagy annak kísérletéről tudomást szerez, illetve amennyiben a korrupció gyanúja felmerül.</w:t>
      </w:r>
    </w:p>
    <w:p w:rsidR="00742B5A" w:rsidRPr="00C2699F" w:rsidRDefault="00271256" w:rsidP="000570A1">
      <w:pPr>
        <w:pStyle w:val="Szvegtrzs20"/>
        <w:numPr>
          <w:ilvl w:val="0"/>
          <w:numId w:val="38"/>
        </w:numPr>
        <w:shd w:val="clear" w:color="auto" w:fill="auto"/>
        <w:spacing w:before="0" w:after="0" w:line="240" w:lineRule="auto"/>
        <w:ind w:right="40"/>
        <w:jc w:val="both"/>
        <w:rPr>
          <w:rFonts w:ascii="Times New Roman" w:hAnsi="Times New Roman"/>
          <w:color w:val="000000"/>
          <w:sz w:val="24"/>
          <w:szCs w:val="24"/>
          <w:lang w:bidi="hu-HU"/>
        </w:rPr>
      </w:pPr>
      <w:r w:rsidRPr="00C2699F">
        <w:rPr>
          <w:rFonts w:ascii="Times New Roman" w:hAnsi="Times New Roman"/>
          <w:color w:val="000000"/>
          <w:sz w:val="24"/>
          <w:szCs w:val="24"/>
          <w:lang w:bidi="hu-HU"/>
        </w:rPr>
        <w:t>Vállalkozó kijelenti, hogy az írásban bejelentett érdekeltségein kívül nem rende</w:t>
      </w:r>
      <w:r w:rsidRPr="00C2699F">
        <w:rPr>
          <w:rFonts w:ascii="Times New Roman" w:hAnsi="Times New Roman"/>
          <w:color w:val="000000"/>
          <w:sz w:val="24"/>
          <w:szCs w:val="24"/>
          <w:lang w:bidi="hu-HU"/>
        </w:rPr>
        <w:t>l</w:t>
      </w:r>
      <w:r w:rsidRPr="00C2699F">
        <w:rPr>
          <w:rFonts w:ascii="Times New Roman" w:hAnsi="Times New Roman"/>
          <w:color w:val="000000"/>
          <w:sz w:val="24"/>
          <w:szCs w:val="24"/>
          <w:lang w:bidi="hu-HU"/>
        </w:rPr>
        <w:t>kezik olyan érdekeltséggel, amely közvetlenül vagy közvetve összeegyeztethete</w:t>
      </w:r>
      <w:r w:rsidRPr="00C2699F">
        <w:rPr>
          <w:rFonts w:ascii="Times New Roman" w:hAnsi="Times New Roman"/>
          <w:color w:val="000000"/>
          <w:sz w:val="24"/>
          <w:szCs w:val="24"/>
          <w:lang w:bidi="hu-HU"/>
        </w:rPr>
        <w:t>t</w:t>
      </w:r>
      <w:r w:rsidRPr="00C2699F">
        <w:rPr>
          <w:rFonts w:ascii="Times New Roman" w:hAnsi="Times New Roman"/>
          <w:color w:val="000000"/>
          <w:sz w:val="24"/>
          <w:szCs w:val="24"/>
          <w:lang w:bidi="hu-HU"/>
        </w:rPr>
        <w:t>len lenne a jelen szerződés etikai előírásoknak megfelelő teljesítésével.</w:t>
      </w:r>
    </w:p>
    <w:p w:rsidR="00742B5A" w:rsidRPr="00C2699F" w:rsidRDefault="00271256" w:rsidP="000570A1">
      <w:pPr>
        <w:pStyle w:val="Szvegtrzs20"/>
        <w:numPr>
          <w:ilvl w:val="0"/>
          <w:numId w:val="38"/>
        </w:numPr>
        <w:shd w:val="clear" w:color="auto" w:fill="auto"/>
        <w:spacing w:before="0" w:after="0" w:line="240" w:lineRule="auto"/>
        <w:jc w:val="both"/>
        <w:rPr>
          <w:rFonts w:ascii="Times New Roman" w:hAnsi="Times New Roman"/>
          <w:color w:val="000000"/>
          <w:sz w:val="24"/>
          <w:szCs w:val="24"/>
          <w:lang w:bidi="hu-HU"/>
        </w:rPr>
      </w:pPr>
      <w:r w:rsidRPr="00C2699F">
        <w:rPr>
          <w:rFonts w:ascii="Times New Roman" w:hAnsi="Times New Roman"/>
          <w:color w:val="000000"/>
          <w:sz w:val="24"/>
          <w:szCs w:val="24"/>
          <w:lang w:bidi="hu-HU"/>
        </w:rPr>
        <w:t>Vállalkozó kijelenti, hogy megfelelő felhatalmazással rendelkezik a jelen szerz</w:t>
      </w:r>
      <w:r w:rsidRPr="00C2699F">
        <w:rPr>
          <w:rFonts w:ascii="Times New Roman" w:hAnsi="Times New Roman"/>
          <w:color w:val="000000"/>
          <w:sz w:val="24"/>
          <w:szCs w:val="24"/>
          <w:lang w:bidi="hu-HU"/>
        </w:rPr>
        <w:t>ő</w:t>
      </w:r>
      <w:r w:rsidRPr="00C2699F">
        <w:rPr>
          <w:rFonts w:ascii="Times New Roman" w:hAnsi="Times New Roman"/>
          <w:color w:val="000000"/>
          <w:sz w:val="24"/>
          <w:szCs w:val="24"/>
          <w:lang w:bidi="hu-HU"/>
        </w:rPr>
        <w:t>dés teljesítésére, és jelen szerződés szerinti részvételének semmiféle akadálya nem áll fenn. Így különösen a Btk. XXVII. fejezete szerinti korrupciós bűncs</w:t>
      </w:r>
      <w:r w:rsidRPr="00C2699F">
        <w:rPr>
          <w:rFonts w:ascii="Times New Roman" w:hAnsi="Times New Roman"/>
          <w:color w:val="000000"/>
          <w:sz w:val="24"/>
          <w:szCs w:val="24"/>
          <w:lang w:bidi="hu-HU"/>
        </w:rPr>
        <w:t>e</w:t>
      </w:r>
      <w:r w:rsidRPr="00C2699F">
        <w:rPr>
          <w:rFonts w:ascii="Times New Roman" w:hAnsi="Times New Roman"/>
          <w:color w:val="000000"/>
          <w:sz w:val="24"/>
          <w:szCs w:val="24"/>
          <w:lang w:bidi="hu-HU"/>
        </w:rPr>
        <w:t>lekményekben sem önmagát, sem a szerződés teljesítésében résztvevő alkalm</w:t>
      </w:r>
      <w:r w:rsidRPr="00C2699F">
        <w:rPr>
          <w:rFonts w:ascii="Times New Roman" w:hAnsi="Times New Roman"/>
          <w:color w:val="000000"/>
          <w:sz w:val="24"/>
          <w:szCs w:val="24"/>
          <w:lang w:bidi="hu-HU"/>
        </w:rPr>
        <w:t>a</w:t>
      </w:r>
      <w:r w:rsidRPr="00C2699F">
        <w:rPr>
          <w:rFonts w:ascii="Times New Roman" w:hAnsi="Times New Roman"/>
          <w:color w:val="000000"/>
          <w:sz w:val="24"/>
          <w:szCs w:val="24"/>
          <w:lang w:bidi="hu-HU"/>
        </w:rPr>
        <w:t>zottját nem találták és nem vallotta magát bűnösnek; legjobb tudomása szerint j</w:t>
      </w:r>
      <w:r w:rsidRPr="00C2699F">
        <w:rPr>
          <w:rFonts w:ascii="Times New Roman" w:hAnsi="Times New Roman"/>
          <w:color w:val="000000"/>
          <w:sz w:val="24"/>
          <w:szCs w:val="24"/>
          <w:lang w:bidi="hu-HU"/>
        </w:rPr>
        <w:t>e</w:t>
      </w:r>
      <w:r w:rsidRPr="00C2699F">
        <w:rPr>
          <w:rFonts w:ascii="Times New Roman" w:hAnsi="Times New Roman"/>
          <w:color w:val="000000"/>
          <w:sz w:val="24"/>
          <w:szCs w:val="24"/>
          <w:lang w:bidi="hu-HU"/>
        </w:rPr>
        <w:t xml:space="preserve">lenleg nem áll ilyen ügyben hatósági eljárás alatt. </w:t>
      </w:r>
    </w:p>
    <w:p w:rsidR="00742B5A" w:rsidRPr="00C2699F" w:rsidRDefault="00271256" w:rsidP="000570A1">
      <w:pPr>
        <w:pStyle w:val="Szvegtrzs20"/>
        <w:numPr>
          <w:ilvl w:val="0"/>
          <w:numId w:val="38"/>
        </w:numPr>
        <w:shd w:val="clear" w:color="auto" w:fill="auto"/>
        <w:spacing w:before="0" w:after="0" w:line="240" w:lineRule="auto"/>
        <w:jc w:val="both"/>
        <w:rPr>
          <w:rFonts w:ascii="Times New Roman" w:hAnsi="Times New Roman"/>
          <w:color w:val="000000"/>
          <w:sz w:val="24"/>
          <w:szCs w:val="24"/>
          <w:lang w:bidi="hu-HU"/>
        </w:rPr>
      </w:pPr>
      <w:r w:rsidRPr="00C2699F">
        <w:rPr>
          <w:rFonts w:ascii="Times New Roman" w:hAnsi="Times New Roman"/>
          <w:color w:val="000000"/>
          <w:sz w:val="24"/>
          <w:szCs w:val="24"/>
          <w:lang w:bidi="hu-HU"/>
        </w:rPr>
        <w:t>A Megrendelő a jelen szerződés szerint őt terhelő kötelezettségektől azonnali h</w:t>
      </w:r>
      <w:r w:rsidRPr="00C2699F">
        <w:rPr>
          <w:rFonts w:ascii="Times New Roman" w:hAnsi="Times New Roman"/>
          <w:color w:val="000000"/>
          <w:sz w:val="24"/>
          <w:szCs w:val="24"/>
          <w:lang w:bidi="hu-HU"/>
        </w:rPr>
        <w:t>a</w:t>
      </w:r>
      <w:r w:rsidRPr="00C2699F">
        <w:rPr>
          <w:rFonts w:ascii="Times New Roman" w:hAnsi="Times New Roman"/>
          <w:color w:val="000000"/>
          <w:sz w:val="24"/>
          <w:szCs w:val="24"/>
          <w:lang w:bidi="hu-HU"/>
        </w:rPr>
        <w:t xml:space="preserve">tállyal írásban és kártérítési kötelezettség nélkül elállhat, ha a Vállalkozó nem tesz eleget a jelen záradékban foglaltaknak. </w:t>
      </w:r>
    </w:p>
    <w:p w:rsidR="00742B5A" w:rsidRPr="00C2699F" w:rsidRDefault="00271256" w:rsidP="000570A1">
      <w:pPr>
        <w:numPr>
          <w:ilvl w:val="0"/>
          <w:numId w:val="38"/>
        </w:numPr>
        <w:jc w:val="both"/>
      </w:pPr>
      <w:r w:rsidRPr="00C2699F">
        <w:t>Jelen kötelezettség záradék szempontjából hozzátartozónak minősül a Büntető Törvénykönyvről szóló 2012. évi C. törvény – 459.§ (1) bekezdés 14. pontjában meghatározott hozzátartozó.</w:t>
      </w:r>
    </w:p>
    <w:p w:rsidR="000F7102" w:rsidRPr="00C2699F" w:rsidRDefault="000F7102" w:rsidP="000F7102">
      <w:pPr>
        <w:suppressAutoHyphens/>
        <w:ind w:left="426" w:hanging="426"/>
        <w:jc w:val="both"/>
      </w:pPr>
    </w:p>
    <w:p w:rsidR="005401A7" w:rsidRPr="00C2699F" w:rsidRDefault="00BB4D8A" w:rsidP="000570A1">
      <w:pPr>
        <w:numPr>
          <w:ilvl w:val="1"/>
          <w:numId w:val="27"/>
        </w:numPr>
        <w:tabs>
          <w:tab w:val="clear" w:pos="720"/>
        </w:tabs>
        <w:suppressAutoHyphens/>
        <w:ind w:left="426" w:hanging="426"/>
        <w:jc w:val="both"/>
      </w:pPr>
      <w:r w:rsidRPr="00C2699F">
        <w:t>Titoktartási kötelezettség, adatvédelem</w:t>
      </w:r>
    </w:p>
    <w:p w:rsidR="00742B5A" w:rsidRPr="00C2699F" w:rsidRDefault="00BB4D8A" w:rsidP="000570A1">
      <w:pPr>
        <w:numPr>
          <w:ilvl w:val="0"/>
          <w:numId w:val="39"/>
        </w:numPr>
        <w:suppressAutoHyphens/>
        <w:jc w:val="both"/>
        <w:rPr>
          <w:bCs/>
        </w:rPr>
      </w:pPr>
      <w:r w:rsidRPr="00C2699F">
        <w:rPr>
          <w:bCs/>
        </w:rPr>
        <w:t xml:space="preserve">Vállalkozó kijelenti, hogy a jelen szerződéssel kapcsolatban tudomására jutó, a Megrendelő tulajdonát képező és általa bizalmasnak minősített információ, adat stb. tekintetében – a szerződés megszűnését követően is - titoktartási </w:t>
      </w:r>
      <w:r w:rsidRPr="00C2699F">
        <w:rPr>
          <w:bCs/>
        </w:rPr>
        <w:lastRenderedPageBreak/>
        <w:t>kötelezettséggel tartozik, s egyben vállalja, hogy bárminemű a feladat ellátásával kapcsolatosan megszerzett ilyen információt a megrendelő előzetes írásbeli hozzájárulása nélkül nem teszi hozzáférhetővé, illetve nem bocsátja harmadik személy/szervezet rendelkezésére. Ezen tilalom körébe tartozik az is, ha a Vállalkozó a tudomására jutó ilyen információkat a jelen szerződésben foglaltaktól eltérő módon hasznosítja. Mindez a kötelezettség a szerződés teljesítésében részt vevő alvállalkozót is terheli.</w:t>
      </w:r>
    </w:p>
    <w:p w:rsidR="00742B5A" w:rsidRPr="00C2699F" w:rsidRDefault="00BB4D8A" w:rsidP="000570A1">
      <w:pPr>
        <w:numPr>
          <w:ilvl w:val="0"/>
          <w:numId w:val="39"/>
        </w:numPr>
        <w:suppressAutoHyphens/>
        <w:jc w:val="both"/>
        <w:rPr>
          <w:bCs/>
        </w:rPr>
      </w:pPr>
      <w:r w:rsidRPr="00C2699F">
        <w:rPr>
          <w:bCs/>
        </w:rPr>
        <w:t>A Vállalkozó kijelenti, hogy a lefolytatandó közbeszerzési eljárások során tudomására jutó információkat bizalmasan kezeli, a beadott ajánlatok tartalmát nem bocsátja harmadik személy/szervezet tudomására.</w:t>
      </w:r>
    </w:p>
    <w:p w:rsidR="00742B5A" w:rsidRPr="00C2699F" w:rsidRDefault="00BB4D8A" w:rsidP="000570A1">
      <w:pPr>
        <w:numPr>
          <w:ilvl w:val="0"/>
          <w:numId w:val="39"/>
        </w:numPr>
        <w:suppressAutoHyphens/>
        <w:jc w:val="both"/>
        <w:rPr>
          <w:bCs/>
        </w:rPr>
      </w:pPr>
      <w:r w:rsidRPr="00C2699F">
        <w:rPr>
          <w:bCs/>
        </w:rPr>
        <w:t>A szerződő felek kötelezettséget vállalnak arra, hogy a jelen szerződés teljesítésével összefüggésben egymás tevékenységével kapcsolatban tudomásukra jutott minden információt bizalmasan kezelnek. Mindez</w:t>
      </w:r>
      <w:r w:rsidR="00B1650B">
        <w:rPr>
          <w:bCs/>
        </w:rPr>
        <w:t xml:space="preserve">en </w:t>
      </w:r>
      <w:r w:rsidRPr="00C2699F">
        <w:rPr>
          <w:bCs/>
        </w:rPr>
        <w:t>kötelezettség a szerződés teljesítésében részt vevő alvállalkozót is terheli.</w:t>
      </w:r>
    </w:p>
    <w:p w:rsidR="00742B5A" w:rsidRPr="00C2699F" w:rsidRDefault="00BB4D8A" w:rsidP="000570A1">
      <w:pPr>
        <w:numPr>
          <w:ilvl w:val="0"/>
          <w:numId w:val="39"/>
        </w:numPr>
        <w:suppressAutoHyphens/>
        <w:jc w:val="both"/>
      </w:pPr>
      <w:r w:rsidRPr="00C2699F">
        <w:t>Felek kölcsönösen kötelezettséget vállalnak, hogy az adatvédelemre vonatkozó jogszabályi rendelkezéseket betartják.</w:t>
      </w:r>
    </w:p>
    <w:p w:rsidR="00742B5A" w:rsidRPr="00C2699F" w:rsidRDefault="00742B5A" w:rsidP="007E153B">
      <w:pPr>
        <w:suppressAutoHyphens/>
        <w:ind w:left="426"/>
        <w:jc w:val="both"/>
      </w:pPr>
    </w:p>
    <w:p w:rsidR="000F7102" w:rsidRPr="00C2699F" w:rsidRDefault="000F7102" w:rsidP="000570A1">
      <w:pPr>
        <w:numPr>
          <w:ilvl w:val="1"/>
          <w:numId w:val="27"/>
        </w:numPr>
        <w:tabs>
          <w:tab w:val="clear" w:pos="720"/>
        </w:tabs>
        <w:suppressAutoHyphens/>
        <w:ind w:left="426" w:hanging="426"/>
        <w:jc w:val="both"/>
      </w:pPr>
      <w:r w:rsidRPr="00C2699F">
        <w:t>Jelen szerződést a Felek, mint akaratukkal mindenben megegyezőt, elolvasás és közös értelmezés után helybenhagyólag aláírták, a szerződés az aláírása napjától hatályos.</w:t>
      </w:r>
    </w:p>
    <w:p w:rsidR="000F7102" w:rsidRPr="00C2699F" w:rsidRDefault="000F7102" w:rsidP="000F7102">
      <w:pPr>
        <w:ind w:left="426" w:hanging="426"/>
        <w:jc w:val="both"/>
      </w:pPr>
    </w:p>
    <w:p w:rsidR="000F7102" w:rsidRPr="00C2699F" w:rsidRDefault="000F7102" w:rsidP="000570A1">
      <w:pPr>
        <w:numPr>
          <w:ilvl w:val="1"/>
          <w:numId w:val="27"/>
        </w:numPr>
        <w:tabs>
          <w:tab w:val="clear" w:pos="720"/>
        </w:tabs>
        <w:suppressAutoHyphens/>
        <w:ind w:left="426" w:hanging="426"/>
        <w:jc w:val="both"/>
      </w:pPr>
      <w:r w:rsidRPr="00C2699F">
        <w:t>Jelen szerződés 4 eredeti példányban készült, melyből Felek cégszerű aláírása után 3 példány a Megrendelőt, 1 példány Vállalkozót illet.</w:t>
      </w:r>
    </w:p>
    <w:p w:rsidR="000F7102" w:rsidRPr="00C2699F" w:rsidRDefault="000F7102" w:rsidP="000F7102">
      <w:pPr>
        <w:tabs>
          <w:tab w:val="left" w:pos="4536"/>
        </w:tabs>
        <w:ind w:left="426" w:hanging="426"/>
        <w:jc w:val="both"/>
      </w:pPr>
    </w:p>
    <w:p w:rsidR="000F7102" w:rsidRPr="00C2699F" w:rsidRDefault="000F7102" w:rsidP="000F7102">
      <w:pPr>
        <w:tabs>
          <w:tab w:val="left" w:pos="4536"/>
        </w:tabs>
        <w:ind w:left="426" w:hanging="426"/>
        <w:jc w:val="both"/>
      </w:pPr>
    </w:p>
    <w:p w:rsidR="000F7102" w:rsidRPr="00C2699F" w:rsidRDefault="000F7102" w:rsidP="000F7102">
      <w:pPr>
        <w:tabs>
          <w:tab w:val="left" w:pos="4536"/>
        </w:tabs>
        <w:ind w:left="426" w:hanging="426"/>
        <w:jc w:val="both"/>
        <w:rPr>
          <w:u w:val="single"/>
        </w:rPr>
      </w:pPr>
      <w:r w:rsidRPr="00C2699F">
        <w:rPr>
          <w:u w:val="single"/>
        </w:rPr>
        <w:t>Mellékletek:</w:t>
      </w:r>
    </w:p>
    <w:p w:rsidR="000F7102" w:rsidRPr="00C2699F" w:rsidRDefault="000F7102" w:rsidP="000F7102">
      <w:pPr>
        <w:tabs>
          <w:tab w:val="left" w:pos="4536"/>
        </w:tabs>
        <w:ind w:left="426" w:hanging="426"/>
        <w:jc w:val="both"/>
      </w:pPr>
      <w:r w:rsidRPr="00C2699F">
        <w:t>1. sz. melléklet: a teljesítési biztosíték rendelkezésre bocsátását igazoló dokumentum</w:t>
      </w:r>
    </w:p>
    <w:p w:rsidR="000F7102" w:rsidRPr="00C2699F" w:rsidRDefault="000F7102" w:rsidP="000F7102">
      <w:pPr>
        <w:tabs>
          <w:tab w:val="left" w:pos="4536"/>
        </w:tabs>
        <w:ind w:left="426" w:hanging="426"/>
        <w:jc w:val="both"/>
      </w:pPr>
      <w:r w:rsidRPr="00C2699F">
        <w:t xml:space="preserve">2. sz. melléklet: </w:t>
      </w:r>
      <w:r w:rsidR="00A6751D" w:rsidRPr="00C2699F">
        <w:t>felelősség</w:t>
      </w:r>
      <w:r w:rsidRPr="00C2699F">
        <w:t>biztosítási kötvény másolata</w:t>
      </w:r>
    </w:p>
    <w:p w:rsidR="000F7102" w:rsidRPr="00C2699F" w:rsidRDefault="000F7102" w:rsidP="000F7102">
      <w:pPr>
        <w:tabs>
          <w:tab w:val="left" w:pos="4536"/>
        </w:tabs>
        <w:ind w:left="426" w:hanging="426"/>
        <w:jc w:val="both"/>
      </w:pPr>
    </w:p>
    <w:p w:rsidR="000F7102" w:rsidRPr="00C2699F" w:rsidRDefault="000F7102" w:rsidP="000F7102">
      <w:pPr>
        <w:tabs>
          <w:tab w:val="left" w:pos="4536"/>
        </w:tabs>
        <w:ind w:left="426" w:hanging="426"/>
        <w:jc w:val="both"/>
      </w:pPr>
    </w:p>
    <w:p w:rsidR="009F50DA" w:rsidRPr="00C2699F" w:rsidRDefault="009F50DA" w:rsidP="000F7102">
      <w:pPr>
        <w:tabs>
          <w:tab w:val="left" w:pos="4536"/>
        </w:tabs>
        <w:ind w:left="426" w:hanging="426"/>
        <w:jc w:val="both"/>
        <w:rPr>
          <w:b/>
        </w:rPr>
      </w:pPr>
    </w:p>
    <w:p w:rsidR="000F7102" w:rsidRPr="00C2699F" w:rsidRDefault="000C09A7" w:rsidP="000F7102">
      <w:pPr>
        <w:tabs>
          <w:tab w:val="left" w:pos="4536"/>
        </w:tabs>
        <w:ind w:left="426" w:hanging="426"/>
        <w:jc w:val="both"/>
        <w:rPr>
          <w:b/>
        </w:rPr>
      </w:pPr>
      <w:r>
        <w:rPr>
          <w:b/>
        </w:rPr>
        <w:t>Szeged</w:t>
      </w:r>
      <w:r w:rsidR="000F7102" w:rsidRPr="00C2699F">
        <w:rPr>
          <w:b/>
        </w:rPr>
        <w:t>, 201</w:t>
      </w:r>
      <w:r w:rsidR="002652B0">
        <w:rPr>
          <w:b/>
        </w:rPr>
        <w:t>.</w:t>
      </w:r>
      <w:r w:rsidR="000F7102" w:rsidRPr="00C2699F">
        <w:rPr>
          <w:b/>
        </w:rPr>
        <w:t>.. év ……………… hó ....... napján</w:t>
      </w:r>
    </w:p>
    <w:p w:rsidR="000F7102" w:rsidRPr="00C2699F" w:rsidRDefault="000F7102" w:rsidP="000F7102">
      <w:pPr>
        <w:ind w:left="426" w:hanging="426"/>
        <w:jc w:val="both"/>
      </w:pPr>
    </w:p>
    <w:p w:rsidR="009F50DA" w:rsidRPr="00C2699F" w:rsidRDefault="009F50DA" w:rsidP="000F7102">
      <w:pPr>
        <w:ind w:left="426" w:hanging="426"/>
        <w:jc w:val="both"/>
      </w:pPr>
    </w:p>
    <w:p w:rsidR="009F50DA" w:rsidRPr="00C2699F" w:rsidRDefault="009F50DA" w:rsidP="000F7102">
      <w:pPr>
        <w:ind w:left="426" w:hanging="426"/>
        <w:jc w:val="both"/>
      </w:pPr>
    </w:p>
    <w:p w:rsidR="000F7102" w:rsidRPr="00C2699F" w:rsidRDefault="000F7102" w:rsidP="000F7102">
      <w:pPr>
        <w:ind w:left="426" w:hanging="426"/>
        <w:jc w:val="both"/>
      </w:pPr>
    </w:p>
    <w:tbl>
      <w:tblPr>
        <w:tblW w:w="0" w:type="auto"/>
        <w:jc w:val="center"/>
        <w:tblLook w:val="01E0"/>
      </w:tblPr>
      <w:tblGrid>
        <w:gridCol w:w="4562"/>
        <w:gridCol w:w="4726"/>
      </w:tblGrid>
      <w:tr w:rsidR="000F7102" w:rsidRPr="00C2699F" w:rsidTr="000F7102">
        <w:trPr>
          <w:jc w:val="center"/>
        </w:trPr>
        <w:tc>
          <w:tcPr>
            <w:tcW w:w="4562" w:type="dxa"/>
          </w:tcPr>
          <w:p w:rsidR="000F7102" w:rsidRPr="00C2699F" w:rsidRDefault="000F7102" w:rsidP="000F7102">
            <w:pPr>
              <w:keepNext/>
              <w:autoSpaceDE w:val="0"/>
              <w:autoSpaceDN w:val="0"/>
              <w:adjustRightInd w:val="0"/>
              <w:ind w:left="426" w:hanging="426"/>
              <w:jc w:val="center"/>
              <w:outlineLvl w:val="7"/>
              <w:rPr>
                <w:b/>
              </w:rPr>
            </w:pPr>
            <w:r w:rsidRPr="00C2699F">
              <w:rPr>
                <w:b/>
              </w:rPr>
              <w:t>________________________________</w:t>
            </w:r>
          </w:p>
        </w:tc>
        <w:tc>
          <w:tcPr>
            <w:tcW w:w="4726" w:type="dxa"/>
          </w:tcPr>
          <w:p w:rsidR="000F7102" w:rsidRPr="00C2699F" w:rsidRDefault="000F7102" w:rsidP="000F7102">
            <w:pPr>
              <w:keepNext/>
              <w:autoSpaceDE w:val="0"/>
              <w:autoSpaceDN w:val="0"/>
              <w:adjustRightInd w:val="0"/>
              <w:ind w:left="426" w:hanging="426"/>
              <w:jc w:val="center"/>
              <w:outlineLvl w:val="7"/>
              <w:rPr>
                <w:b/>
              </w:rPr>
            </w:pPr>
            <w:r w:rsidRPr="00C2699F">
              <w:rPr>
                <w:b/>
              </w:rPr>
              <w:t>__________________________________</w:t>
            </w:r>
          </w:p>
        </w:tc>
      </w:tr>
      <w:tr w:rsidR="000F7102" w:rsidRPr="00C2699F" w:rsidTr="000F7102">
        <w:trPr>
          <w:jc w:val="center"/>
        </w:trPr>
        <w:tc>
          <w:tcPr>
            <w:tcW w:w="4562" w:type="dxa"/>
          </w:tcPr>
          <w:p w:rsidR="000F7102" w:rsidRPr="00C2699F" w:rsidRDefault="000C09A7" w:rsidP="000C09A7">
            <w:pPr>
              <w:keepNext/>
              <w:autoSpaceDE w:val="0"/>
              <w:autoSpaceDN w:val="0"/>
              <w:adjustRightInd w:val="0"/>
              <w:ind w:left="426" w:hanging="426"/>
              <w:jc w:val="center"/>
              <w:outlineLvl w:val="7"/>
              <w:rPr>
                <w:b/>
              </w:rPr>
            </w:pPr>
            <w:r w:rsidRPr="000C09A7">
              <w:rPr>
                <w:b/>
                <w:bCs/>
              </w:rPr>
              <w:t>Szegedi Vadaspark és Programszervező Közhasznú Nonprofit Korlátolt Fel</w:t>
            </w:r>
            <w:r w:rsidRPr="000C09A7">
              <w:rPr>
                <w:b/>
                <w:bCs/>
              </w:rPr>
              <w:t>e</w:t>
            </w:r>
            <w:r w:rsidRPr="000C09A7">
              <w:rPr>
                <w:b/>
                <w:bCs/>
              </w:rPr>
              <w:t xml:space="preserve">lősségű Társaság </w:t>
            </w:r>
          </w:p>
        </w:tc>
        <w:tc>
          <w:tcPr>
            <w:tcW w:w="4726" w:type="dxa"/>
          </w:tcPr>
          <w:p w:rsidR="000F7102" w:rsidRPr="00C2699F" w:rsidRDefault="000F7102" w:rsidP="000F7102">
            <w:pPr>
              <w:keepNext/>
              <w:autoSpaceDE w:val="0"/>
              <w:autoSpaceDN w:val="0"/>
              <w:adjustRightInd w:val="0"/>
              <w:ind w:left="426" w:hanging="426"/>
              <w:jc w:val="center"/>
              <w:outlineLvl w:val="7"/>
              <w:rPr>
                <w:b/>
              </w:rPr>
            </w:pPr>
            <w:r w:rsidRPr="00C2699F">
              <w:rPr>
                <w:b/>
              </w:rPr>
              <w:t>.........................................</w:t>
            </w:r>
          </w:p>
        </w:tc>
      </w:tr>
      <w:tr w:rsidR="000F7102" w:rsidRPr="00C2699F" w:rsidTr="000F7102">
        <w:trPr>
          <w:jc w:val="center"/>
        </w:trPr>
        <w:tc>
          <w:tcPr>
            <w:tcW w:w="4562" w:type="dxa"/>
          </w:tcPr>
          <w:p w:rsidR="000C09A7" w:rsidRDefault="000C09A7" w:rsidP="000F7102">
            <w:pPr>
              <w:keepNext/>
              <w:autoSpaceDE w:val="0"/>
              <w:autoSpaceDN w:val="0"/>
              <w:adjustRightInd w:val="0"/>
              <w:ind w:left="426" w:hanging="426"/>
              <w:jc w:val="center"/>
              <w:outlineLvl w:val="7"/>
            </w:pPr>
            <w:r>
              <w:t>Veprik Róbert</w:t>
            </w:r>
          </w:p>
          <w:p w:rsidR="000F7102" w:rsidRPr="00C2699F" w:rsidRDefault="000C09A7" w:rsidP="000F7102">
            <w:pPr>
              <w:keepNext/>
              <w:autoSpaceDE w:val="0"/>
              <w:autoSpaceDN w:val="0"/>
              <w:adjustRightInd w:val="0"/>
              <w:ind w:left="426" w:hanging="426"/>
              <w:jc w:val="center"/>
              <w:outlineLvl w:val="7"/>
            </w:pPr>
            <w:r>
              <w:t>ügyvezető</w:t>
            </w:r>
            <w:r w:rsidR="000F7102" w:rsidRPr="00C2699F">
              <w:t xml:space="preserve"> igazgató</w:t>
            </w:r>
          </w:p>
        </w:tc>
        <w:tc>
          <w:tcPr>
            <w:tcW w:w="4726" w:type="dxa"/>
          </w:tcPr>
          <w:p w:rsidR="000F7102" w:rsidRPr="00C2699F" w:rsidRDefault="000F7102" w:rsidP="000F7102">
            <w:pPr>
              <w:keepNext/>
              <w:autoSpaceDE w:val="0"/>
              <w:autoSpaceDN w:val="0"/>
              <w:adjustRightInd w:val="0"/>
              <w:ind w:left="426" w:hanging="426"/>
              <w:jc w:val="center"/>
              <w:outlineLvl w:val="7"/>
            </w:pPr>
            <w:r w:rsidRPr="00C2699F">
              <w:t>.......................................</w:t>
            </w:r>
          </w:p>
        </w:tc>
      </w:tr>
      <w:tr w:rsidR="000F7102" w:rsidRPr="00C2699F" w:rsidTr="000F7102">
        <w:trPr>
          <w:jc w:val="center"/>
        </w:trPr>
        <w:tc>
          <w:tcPr>
            <w:tcW w:w="4562" w:type="dxa"/>
          </w:tcPr>
          <w:p w:rsidR="000F7102" w:rsidRPr="00C2699F" w:rsidRDefault="000F7102" w:rsidP="000F7102">
            <w:pPr>
              <w:keepNext/>
              <w:autoSpaceDE w:val="0"/>
              <w:autoSpaceDN w:val="0"/>
              <w:adjustRightInd w:val="0"/>
              <w:ind w:left="426" w:hanging="426"/>
              <w:jc w:val="center"/>
              <w:outlineLvl w:val="7"/>
            </w:pPr>
            <w:r w:rsidRPr="00C2699F">
              <w:t>- Megrendelő -</w:t>
            </w:r>
          </w:p>
        </w:tc>
        <w:tc>
          <w:tcPr>
            <w:tcW w:w="4726" w:type="dxa"/>
          </w:tcPr>
          <w:p w:rsidR="000F7102" w:rsidRPr="00C2699F" w:rsidRDefault="000F7102" w:rsidP="000F7102">
            <w:pPr>
              <w:keepNext/>
              <w:autoSpaceDE w:val="0"/>
              <w:autoSpaceDN w:val="0"/>
              <w:adjustRightInd w:val="0"/>
              <w:ind w:left="426" w:hanging="426"/>
              <w:jc w:val="center"/>
              <w:outlineLvl w:val="7"/>
            </w:pPr>
            <w:r w:rsidRPr="00C2699F">
              <w:t>- Vállalkozó -</w:t>
            </w:r>
          </w:p>
        </w:tc>
      </w:tr>
      <w:tr w:rsidR="000F7102" w:rsidRPr="00C2699F" w:rsidTr="000F7102">
        <w:trPr>
          <w:jc w:val="center"/>
        </w:trPr>
        <w:tc>
          <w:tcPr>
            <w:tcW w:w="9288" w:type="dxa"/>
            <w:gridSpan w:val="2"/>
          </w:tcPr>
          <w:p w:rsidR="000F7102" w:rsidRPr="00C2699F" w:rsidRDefault="000F7102" w:rsidP="000F7102">
            <w:pPr>
              <w:keepNext/>
              <w:autoSpaceDE w:val="0"/>
              <w:autoSpaceDN w:val="0"/>
              <w:adjustRightInd w:val="0"/>
              <w:ind w:left="426" w:hanging="426"/>
              <w:jc w:val="center"/>
              <w:outlineLvl w:val="7"/>
              <w:rPr>
                <w:i/>
              </w:rPr>
            </w:pPr>
          </w:p>
          <w:p w:rsidR="000F7102" w:rsidRPr="00C2699F" w:rsidRDefault="000F7102" w:rsidP="000F7102">
            <w:pPr>
              <w:keepNext/>
              <w:autoSpaceDE w:val="0"/>
              <w:autoSpaceDN w:val="0"/>
              <w:adjustRightInd w:val="0"/>
              <w:ind w:left="426" w:hanging="426"/>
              <w:jc w:val="center"/>
              <w:outlineLvl w:val="7"/>
              <w:rPr>
                <w:i/>
              </w:rPr>
            </w:pPr>
            <w:r w:rsidRPr="00C2699F">
              <w:rPr>
                <w:i/>
              </w:rPr>
              <w:t>Pénzügyi ellenjegyzés:</w:t>
            </w:r>
          </w:p>
          <w:p w:rsidR="000F7102" w:rsidRPr="00C2699F" w:rsidRDefault="000F7102" w:rsidP="000F7102">
            <w:pPr>
              <w:keepNext/>
              <w:autoSpaceDE w:val="0"/>
              <w:autoSpaceDN w:val="0"/>
              <w:adjustRightInd w:val="0"/>
              <w:ind w:left="426" w:hanging="426"/>
              <w:jc w:val="center"/>
              <w:outlineLvl w:val="7"/>
            </w:pPr>
          </w:p>
          <w:p w:rsidR="000F7102" w:rsidRPr="00C2699F" w:rsidRDefault="000F7102" w:rsidP="000F7102">
            <w:pPr>
              <w:keepNext/>
              <w:autoSpaceDE w:val="0"/>
              <w:autoSpaceDN w:val="0"/>
              <w:adjustRightInd w:val="0"/>
              <w:ind w:left="426" w:hanging="426"/>
              <w:jc w:val="center"/>
              <w:outlineLvl w:val="7"/>
            </w:pPr>
          </w:p>
          <w:p w:rsidR="000F7102" w:rsidRPr="00C2699F" w:rsidRDefault="000F7102" w:rsidP="000F7102">
            <w:pPr>
              <w:keepNext/>
              <w:autoSpaceDE w:val="0"/>
              <w:autoSpaceDN w:val="0"/>
              <w:adjustRightInd w:val="0"/>
              <w:ind w:left="426" w:hanging="426"/>
              <w:jc w:val="center"/>
              <w:outlineLvl w:val="7"/>
            </w:pPr>
            <w:r w:rsidRPr="00C2699F">
              <w:t>__________________________________</w:t>
            </w:r>
          </w:p>
          <w:p w:rsidR="000F7102" w:rsidRPr="00C2699F" w:rsidRDefault="000F7102" w:rsidP="000F7102">
            <w:pPr>
              <w:ind w:left="426" w:hanging="426"/>
              <w:jc w:val="center"/>
              <w:rPr>
                <w:szCs w:val="22"/>
              </w:rPr>
            </w:pPr>
            <w:r w:rsidRPr="00C2699F">
              <w:rPr>
                <w:szCs w:val="22"/>
              </w:rPr>
              <w:t>...............................................</w:t>
            </w:r>
          </w:p>
          <w:p w:rsidR="000F7102" w:rsidRPr="00C2699F" w:rsidRDefault="000F7102" w:rsidP="000F7102">
            <w:pPr>
              <w:ind w:left="426" w:hanging="426"/>
              <w:jc w:val="center"/>
              <w:rPr>
                <w:szCs w:val="22"/>
              </w:rPr>
            </w:pPr>
            <w:r w:rsidRPr="00C2699F">
              <w:rPr>
                <w:szCs w:val="22"/>
              </w:rPr>
              <w:t>..........................................</w:t>
            </w:r>
          </w:p>
        </w:tc>
      </w:tr>
    </w:tbl>
    <w:p w:rsidR="00A56842" w:rsidRPr="00C2699F" w:rsidRDefault="000F7102" w:rsidP="00A86395">
      <w:pPr>
        <w:jc w:val="center"/>
        <w:rPr>
          <w:b/>
        </w:rPr>
      </w:pPr>
      <w:r w:rsidRPr="00C2699F">
        <w:rPr>
          <w:b/>
          <w:caps/>
        </w:rPr>
        <w:br w:type="page"/>
      </w:r>
      <w:bookmarkStart w:id="8332" w:name="_Toc311413999"/>
      <w:bookmarkStart w:id="8333" w:name="_Toc393446136"/>
      <w:r w:rsidR="00A56842" w:rsidRPr="00C2699F">
        <w:rPr>
          <w:b/>
        </w:rPr>
        <w:lastRenderedPageBreak/>
        <w:t>V. Iratminták</w:t>
      </w:r>
      <w:bookmarkEnd w:id="8332"/>
      <w:bookmarkEnd w:id="8333"/>
    </w:p>
    <w:p w:rsidR="00D4422A" w:rsidRPr="00C2699F" w:rsidRDefault="00D4422A" w:rsidP="00D4422A">
      <w:pPr>
        <w:jc w:val="right"/>
        <w:rPr>
          <w:b/>
        </w:rPr>
      </w:pPr>
    </w:p>
    <w:p w:rsidR="00A56842" w:rsidRPr="002766CA" w:rsidRDefault="00A56842" w:rsidP="006C37C7">
      <w:pPr>
        <w:jc w:val="center"/>
        <w:rPr>
          <w:b/>
          <w:bCs/>
        </w:rPr>
      </w:pPr>
      <w:r w:rsidRPr="002766CA">
        <w:rPr>
          <w:b/>
          <w:bCs/>
        </w:rPr>
        <w:t>BORÍTÓLAP</w:t>
      </w:r>
    </w:p>
    <w:p w:rsidR="00A56842" w:rsidRPr="002766CA" w:rsidRDefault="00A56842" w:rsidP="00FB4C0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27"/>
        <w:gridCol w:w="4889"/>
      </w:tblGrid>
      <w:tr w:rsidR="00A56842" w:rsidRPr="002766CA" w:rsidTr="007E7132">
        <w:tc>
          <w:tcPr>
            <w:tcW w:w="3827" w:type="dxa"/>
          </w:tcPr>
          <w:p w:rsidR="00A56842" w:rsidRPr="002766CA" w:rsidRDefault="00A56842" w:rsidP="007E7132">
            <w:pPr>
              <w:jc w:val="both"/>
            </w:pPr>
            <w:r w:rsidRPr="002766CA">
              <w:t>Az eljárás száma és tárgya:</w:t>
            </w:r>
          </w:p>
          <w:p w:rsidR="00A56842" w:rsidRPr="002766CA" w:rsidRDefault="00A56842" w:rsidP="007E7132">
            <w:pPr>
              <w:jc w:val="both"/>
            </w:pPr>
          </w:p>
        </w:tc>
        <w:tc>
          <w:tcPr>
            <w:tcW w:w="4889" w:type="dxa"/>
          </w:tcPr>
          <w:p w:rsidR="004532E9" w:rsidRPr="002766CA" w:rsidRDefault="004532E9" w:rsidP="009F50DA">
            <w:pPr>
              <w:jc w:val="center"/>
              <w:rPr>
                <w:rFonts w:ascii="Arial Narrow" w:hAnsi="Arial Narrow" w:cs="Arial Narrow"/>
                <w:b/>
                <w:bCs/>
              </w:rPr>
            </w:pPr>
            <w:r w:rsidRPr="002766CA">
              <w:rPr>
                <w:rFonts w:ascii="Arial Narrow" w:hAnsi="Arial Narrow" w:cs="Arial Narrow"/>
                <w:b/>
                <w:bCs/>
              </w:rPr>
              <w:t>VP-02/2016.</w:t>
            </w:r>
          </w:p>
          <w:p w:rsidR="00A56842" w:rsidRPr="002766CA" w:rsidRDefault="00187258" w:rsidP="009F50DA">
            <w:pPr>
              <w:jc w:val="center"/>
              <w:rPr>
                <w:b/>
                <w:bCs/>
              </w:rPr>
            </w:pPr>
            <w:r w:rsidRPr="002766CA">
              <w:t>Vállalkozási szerződések építési munkák elvé</w:t>
            </w:r>
            <w:r w:rsidRPr="002766CA">
              <w:t>g</w:t>
            </w:r>
            <w:r w:rsidRPr="002766CA">
              <w:t>zésére az „Elefánt</w:t>
            </w:r>
            <w:r w:rsidR="00340766" w:rsidRPr="002766CA">
              <w:t>ot</w:t>
            </w:r>
            <w:r w:rsidRPr="002766CA">
              <w:t>- és ázsiai állatok</w:t>
            </w:r>
            <w:r w:rsidR="00340766" w:rsidRPr="002766CA">
              <w:t>at</w:t>
            </w:r>
            <w:r w:rsidRPr="002766CA">
              <w:t xml:space="preserve"> bemutató együttes építése” című és TOP -6.1.4.-15 -2016-00001 azonosítószámú projekt keretén belül (I-II. rész).</w:t>
            </w:r>
          </w:p>
        </w:tc>
      </w:tr>
      <w:tr w:rsidR="00A56842" w:rsidRPr="002766CA" w:rsidTr="007E7132">
        <w:tc>
          <w:tcPr>
            <w:tcW w:w="3827" w:type="dxa"/>
          </w:tcPr>
          <w:p w:rsidR="00A56842" w:rsidRPr="002766CA" w:rsidRDefault="00A56842" w:rsidP="007E7132">
            <w:pPr>
              <w:jc w:val="both"/>
            </w:pPr>
            <w:r w:rsidRPr="002766CA">
              <w:t>Az ajánlattevő megnevezése:</w:t>
            </w:r>
          </w:p>
          <w:p w:rsidR="00A56842" w:rsidRPr="002766CA" w:rsidRDefault="00A56842" w:rsidP="007E7132">
            <w:pPr>
              <w:jc w:val="both"/>
            </w:pPr>
          </w:p>
        </w:tc>
        <w:tc>
          <w:tcPr>
            <w:tcW w:w="4889" w:type="dxa"/>
          </w:tcPr>
          <w:p w:rsidR="00A56842" w:rsidRPr="002766CA" w:rsidRDefault="00A56842" w:rsidP="007E7132">
            <w:pPr>
              <w:pStyle w:val="Stlus1"/>
              <w:spacing w:line="240" w:lineRule="auto"/>
            </w:pPr>
          </w:p>
        </w:tc>
      </w:tr>
      <w:tr w:rsidR="00A56842" w:rsidRPr="002766CA" w:rsidTr="007E7132">
        <w:tc>
          <w:tcPr>
            <w:tcW w:w="3827" w:type="dxa"/>
          </w:tcPr>
          <w:p w:rsidR="00A56842" w:rsidRPr="002766CA" w:rsidRDefault="00A56842" w:rsidP="007E7132">
            <w:pPr>
              <w:jc w:val="both"/>
            </w:pPr>
            <w:r w:rsidRPr="002766CA">
              <w:t>Székhelye:</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Telefonszáma:</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Telefax száma:</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E-mail címe:</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Cégjegyzék száma:</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Nyilvántartó cégbírósága:</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Statisztikai számjele:</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Adószáma:</w:t>
            </w:r>
          </w:p>
          <w:p w:rsidR="00A56842" w:rsidRPr="002766CA" w:rsidRDefault="00A56842" w:rsidP="007E7132">
            <w:pPr>
              <w:jc w:val="both"/>
            </w:pP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pStyle w:val="Stlus1"/>
              <w:spacing w:line="240" w:lineRule="auto"/>
            </w:pPr>
            <w:r w:rsidRPr="002766CA">
              <w:t>A tárgyban érintett kapcsolattartó személy neve:</w:t>
            </w: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E55FA6">
            <w:r w:rsidRPr="002766CA">
              <w:t>A tárgyban érintett kapcsolattartó t</w:t>
            </w:r>
            <w:r w:rsidRPr="002766CA">
              <w:t>e</w:t>
            </w:r>
            <w:r w:rsidRPr="002766CA">
              <w:t>lefonszáma:</w:t>
            </w:r>
          </w:p>
        </w:tc>
        <w:tc>
          <w:tcPr>
            <w:tcW w:w="4889" w:type="dxa"/>
          </w:tcPr>
          <w:p w:rsidR="00A56842" w:rsidRPr="002766CA" w:rsidRDefault="00A56842" w:rsidP="007E7132">
            <w:pPr>
              <w:jc w:val="both"/>
            </w:pPr>
          </w:p>
        </w:tc>
      </w:tr>
      <w:tr w:rsidR="00A56842" w:rsidRPr="002766CA" w:rsidTr="007E7132">
        <w:tc>
          <w:tcPr>
            <w:tcW w:w="3827" w:type="dxa"/>
          </w:tcPr>
          <w:p w:rsidR="00A56842" w:rsidRPr="002766CA" w:rsidRDefault="00A56842" w:rsidP="007E7132">
            <w:pPr>
              <w:jc w:val="both"/>
            </w:pPr>
            <w:r w:rsidRPr="002766CA">
              <w:t>A tárgyban érintett kapcsolattartó t</w:t>
            </w:r>
            <w:r w:rsidRPr="002766CA">
              <w:t>e</w:t>
            </w:r>
            <w:r w:rsidRPr="002766CA">
              <w:t>lefax száma:</w:t>
            </w:r>
          </w:p>
        </w:tc>
        <w:tc>
          <w:tcPr>
            <w:tcW w:w="4889" w:type="dxa"/>
          </w:tcPr>
          <w:p w:rsidR="00A56842" w:rsidRPr="002766CA" w:rsidRDefault="00A56842" w:rsidP="007E7132">
            <w:pPr>
              <w:spacing w:line="360" w:lineRule="auto"/>
              <w:jc w:val="both"/>
            </w:pPr>
          </w:p>
        </w:tc>
      </w:tr>
      <w:tr w:rsidR="00A56842" w:rsidRPr="002766CA" w:rsidTr="007E7132">
        <w:tc>
          <w:tcPr>
            <w:tcW w:w="3827" w:type="dxa"/>
          </w:tcPr>
          <w:p w:rsidR="00A56842" w:rsidRPr="002766CA" w:rsidRDefault="00A56842" w:rsidP="007E7132">
            <w:pPr>
              <w:jc w:val="both"/>
            </w:pPr>
            <w:r w:rsidRPr="002766CA">
              <w:t>A tárgyban érintett kapcsolattartó e-mail címe:</w:t>
            </w:r>
          </w:p>
        </w:tc>
        <w:tc>
          <w:tcPr>
            <w:tcW w:w="4889" w:type="dxa"/>
          </w:tcPr>
          <w:p w:rsidR="00A56842" w:rsidRPr="002766CA" w:rsidRDefault="00A56842" w:rsidP="007E7132">
            <w:pPr>
              <w:spacing w:line="360" w:lineRule="auto"/>
              <w:jc w:val="both"/>
            </w:pPr>
          </w:p>
        </w:tc>
      </w:tr>
    </w:tbl>
    <w:p w:rsidR="00A56842" w:rsidRPr="002766CA" w:rsidRDefault="00A56842" w:rsidP="00E55FA6">
      <w:pPr>
        <w:jc w:val="both"/>
      </w:pPr>
    </w:p>
    <w:p w:rsidR="00A56842" w:rsidRPr="002766CA" w:rsidRDefault="00A56842" w:rsidP="006C37C7">
      <w:pPr>
        <w:jc w:val="center"/>
        <w:rPr>
          <w:b/>
          <w:bCs/>
        </w:rPr>
      </w:pPr>
      <w:r w:rsidRPr="002766CA">
        <w:br w:type="page"/>
      </w:r>
      <w:r w:rsidRPr="002766CA">
        <w:rPr>
          <w:b/>
          <w:bCs/>
        </w:rPr>
        <w:lastRenderedPageBreak/>
        <w:t>FELOLVASÓLAP</w:t>
      </w:r>
    </w:p>
    <w:p w:rsidR="009F50DA" w:rsidRPr="002766CA" w:rsidRDefault="009F50DA" w:rsidP="006C37C7">
      <w:pPr>
        <w:jc w:val="center"/>
        <w:rPr>
          <w:b/>
          <w:bCs/>
        </w:rPr>
      </w:pPr>
    </w:p>
    <w:p w:rsidR="009F50DA" w:rsidRPr="002766CA" w:rsidRDefault="009F50DA" w:rsidP="006C37C7">
      <w:pPr>
        <w:jc w:val="center"/>
        <w:rPr>
          <w:b/>
          <w:bCs/>
        </w:rPr>
      </w:pPr>
      <w:r w:rsidRPr="002766CA">
        <w:rPr>
          <w:b/>
          <w:bCs/>
        </w:rPr>
        <w:t>…….. Rész</w:t>
      </w:r>
    </w:p>
    <w:p w:rsidR="00FD5504" w:rsidRPr="00CD5321" w:rsidRDefault="00C31C8B" w:rsidP="00FD5504">
      <w:pPr>
        <w:jc w:val="center"/>
        <w:rPr>
          <w:bCs/>
          <w:sz w:val="18"/>
          <w:szCs w:val="18"/>
        </w:rPr>
      </w:pPr>
      <w:r w:rsidRPr="00C31C8B">
        <w:rPr>
          <w:bCs/>
          <w:sz w:val="18"/>
          <w:szCs w:val="18"/>
        </w:rPr>
        <w:t>(ajánlattételi határidőre kell benyújtani, részenként külön, közös ajánlattétel esetén a képviselő ajánlattevő írja alá, de a közös ajánlattevők képviseletében tett minden nyilatkozatnak egyértelműen tartalmaznia kell a közös ajánlattevők megjelölését)</w:t>
      </w:r>
    </w:p>
    <w:p w:rsidR="00A56842" w:rsidRPr="00C2699F" w:rsidRDefault="00A56842" w:rsidP="00467548">
      <w:pPr>
        <w:jc w:val="both"/>
        <w:rPr>
          <w:bCs/>
        </w:rPr>
      </w:pPr>
    </w:p>
    <w:p w:rsidR="00A56842" w:rsidRPr="00C2699F" w:rsidRDefault="00A56842" w:rsidP="00D4422A">
      <w:pPr>
        <w:rPr>
          <w:b/>
          <w:sz w:val="20"/>
          <w:szCs w:val="20"/>
        </w:rPr>
      </w:pPr>
      <w:r w:rsidRPr="00C2699F">
        <w:rPr>
          <w:sz w:val="20"/>
          <w:szCs w:val="20"/>
        </w:rPr>
        <w:t xml:space="preserve">Az eljárás száma: </w:t>
      </w:r>
      <w:r w:rsidR="00D4422A" w:rsidRPr="00C2699F">
        <w:rPr>
          <w:sz w:val="20"/>
          <w:szCs w:val="20"/>
        </w:rPr>
        <w:tab/>
      </w:r>
      <w:r w:rsidR="004532E9" w:rsidRPr="004532E9">
        <w:rPr>
          <w:b/>
          <w:bCs/>
          <w:sz w:val="20"/>
          <w:szCs w:val="20"/>
        </w:rPr>
        <w:t>VP-02/2016.</w:t>
      </w:r>
    </w:p>
    <w:p w:rsidR="00A56842" w:rsidRPr="00C2699F" w:rsidRDefault="00A56842" w:rsidP="009F50DA">
      <w:pPr>
        <w:ind w:left="1416" w:hanging="1410"/>
        <w:rPr>
          <w:b/>
          <w:sz w:val="20"/>
          <w:szCs w:val="20"/>
        </w:rPr>
      </w:pPr>
      <w:r w:rsidRPr="00C2699F">
        <w:rPr>
          <w:sz w:val="20"/>
          <w:szCs w:val="20"/>
        </w:rPr>
        <w:t xml:space="preserve">Az eljárás tárgya: </w:t>
      </w:r>
      <w:r w:rsidR="00D4422A" w:rsidRPr="00C2699F">
        <w:rPr>
          <w:sz w:val="20"/>
          <w:szCs w:val="20"/>
        </w:rPr>
        <w:tab/>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w:t>
      </w:r>
      <w:r w:rsidR="00187258" w:rsidRPr="00187258">
        <w:rPr>
          <w:b/>
          <w:bCs/>
          <w:sz w:val="20"/>
          <w:szCs w:val="20"/>
        </w:rPr>
        <w:t>a</w:t>
      </w:r>
      <w:r w:rsidR="00187258" w:rsidRPr="00187258">
        <w:rPr>
          <w:b/>
          <w:bCs/>
          <w:sz w:val="20"/>
          <w:szCs w:val="20"/>
        </w:rPr>
        <w:t>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A56842" w:rsidP="000C09A7">
      <w:pPr>
        <w:ind w:left="1418" w:hanging="1418"/>
        <w:rPr>
          <w:b/>
          <w:sz w:val="20"/>
          <w:szCs w:val="20"/>
        </w:rPr>
      </w:pPr>
      <w:r w:rsidRPr="00C2699F">
        <w:rPr>
          <w:sz w:val="20"/>
          <w:szCs w:val="20"/>
        </w:rPr>
        <w:t xml:space="preserve">Ajánlatkérő: </w:t>
      </w:r>
      <w:r w:rsidR="00D4422A"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tbl>
      <w:tblPr>
        <w:tblW w:w="9108" w:type="dxa"/>
        <w:tblInd w:w="-1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428"/>
        <w:gridCol w:w="4680"/>
      </w:tblGrid>
      <w:tr w:rsidR="00A56842" w:rsidRPr="00355ED9">
        <w:trPr>
          <w:trHeight w:val="477"/>
        </w:trPr>
        <w:tc>
          <w:tcPr>
            <w:tcW w:w="4428" w:type="dxa"/>
            <w:tcBorders>
              <w:top w:val="double" w:sz="4" w:space="0" w:color="auto"/>
            </w:tcBorders>
            <w:shd w:val="clear" w:color="auto" w:fill="E0E0E0"/>
            <w:vAlign w:val="center"/>
          </w:tcPr>
          <w:p w:rsidR="00A56842" w:rsidRPr="00355ED9" w:rsidRDefault="00A56842" w:rsidP="006539FF">
            <w:pPr>
              <w:jc w:val="both"/>
              <w:rPr>
                <w:b/>
                <w:bCs/>
                <w:sz w:val="20"/>
                <w:szCs w:val="20"/>
              </w:rPr>
            </w:pPr>
            <w:r w:rsidRPr="00355ED9">
              <w:rPr>
                <w:b/>
                <w:bCs/>
                <w:sz w:val="20"/>
                <w:szCs w:val="20"/>
              </w:rPr>
              <w:t>Ajánlattevő neve</w:t>
            </w:r>
            <w:r w:rsidRPr="00355ED9">
              <w:rPr>
                <w:rStyle w:val="Lbjegyzet-hivatkozs"/>
                <w:b/>
                <w:bCs/>
                <w:sz w:val="20"/>
                <w:szCs w:val="20"/>
              </w:rPr>
              <w:footnoteReference w:id="2"/>
            </w:r>
            <w:r w:rsidRPr="00355ED9">
              <w:rPr>
                <w:b/>
                <w:bCs/>
                <w:sz w:val="20"/>
                <w:szCs w:val="20"/>
              </w:rPr>
              <w:t>:</w:t>
            </w:r>
          </w:p>
        </w:tc>
        <w:tc>
          <w:tcPr>
            <w:tcW w:w="4680" w:type="dxa"/>
            <w:tcBorders>
              <w:top w:val="double" w:sz="4" w:space="0" w:color="auto"/>
            </w:tcBorders>
            <w:vAlign w:val="center"/>
          </w:tcPr>
          <w:p w:rsidR="00A56842" w:rsidRPr="00355ED9" w:rsidRDefault="00A56842" w:rsidP="006539FF">
            <w:pPr>
              <w:rPr>
                <w:sz w:val="20"/>
                <w:szCs w:val="20"/>
              </w:rPr>
            </w:pPr>
          </w:p>
        </w:tc>
      </w:tr>
      <w:tr w:rsidR="00A56842" w:rsidRPr="00355ED9">
        <w:trPr>
          <w:trHeight w:val="513"/>
        </w:trPr>
        <w:tc>
          <w:tcPr>
            <w:tcW w:w="4428" w:type="dxa"/>
            <w:tcBorders>
              <w:bottom w:val="double" w:sz="4" w:space="0" w:color="auto"/>
            </w:tcBorders>
            <w:shd w:val="clear" w:color="auto" w:fill="E0E0E0"/>
            <w:vAlign w:val="center"/>
          </w:tcPr>
          <w:p w:rsidR="00A56842" w:rsidRPr="00355ED9" w:rsidRDefault="00A56842" w:rsidP="006539FF">
            <w:pPr>
              <w:jc w:val="both"/>
              <w:rPr>
                <w:b/>
                <w:bCs/>
                <w:sz w:val="20"/>
                <w:szCs w:val="20"/>
              </w:rPr>
            </w:pPr>
            <w:r w:rsidRPr="00355ED9">
              <w:rPr>
                <w:b/>
                <w:bCs/>
                <w:sz w:val="20"/>
                <w:szCs w:val="20"/>
              </w:rPr>
              <w:t>Ajánlattevő székhelye:</w:t>
            </w:r>
          </w:p>
        </w:tc>
        <w:tc>
          <w:tcPr>
            <w:tcW w:w="4680" w:type="dxa"/>
            <w:tcBorders>
              <w:bottom w:val="double" w:sz="4" w:space="0" w:color="auto"/>
            </w:tcBorders>
            <w:vAlign w:val="center"/>
          </w:tcPr>
          <w:p w:rsidR="00A56842" w:rsidRPr="00355ED9" w:rsidRDefault="00A56842" w:rsidP="006539FF">
            <w:pPr>
              <w:rPr>
                <w:sz w:val="20"/>
                <w:szCs w:val="20"/>
              </w:rPr>
            </w:pPr>
          </w:p>
        </w:tc>
      </w:tr>
    </w:tbl>
    <w:p w:rsidR="00A56842" w:rsidRPr="00355ED9" w:rsidRDefault="00A56842" w:rsidP="006539FF">
      <w:pPr>
        <w:rPr>
          <w:bCs/>
          <w:sz w:val="20"/>
          <w:szCs w:val="20"/>
        </w:rPr>
      </w:pPr>
    </w:p>
    <w:p w:rsidR="00546B07" w:rsidRPr="00CD5321" w:rsidRDefault="00C31C8B" w:rsidP="00546B07">
      <w:pPr>
        <w:rPr>
          <w:bCs/>
          <w:sz w:val="20"/>
          <w:szCs w:val="20"/>
        </w:rPr>
      </w:pPr>
      <w:r w:rsidRPr="00C31C8B">
        <w:rPr>
          <w:bCs/>
          <w:sz w:val="20"/>
          <w:szCs w:val="20"/>
        </w:rPr>
        <w:t>1. Egyösszegű nettó ajánlati ár (HUF, előny a kevesebb)</w:t>
      </w:r>
    </w:p>
    <w:p w:rsidR="00D4422A" w:rsidRPr="00355ED9" w:rsidRDefault="00D4422A" w:rsidP="00546B07">
      <w:pPr>
        <w:rPr>
          <w:bCs/>
          <w:sz w:val="20"/>
          <w:szCs w:val="20"/>
        </w:rPr>
      </w:pPr>
    </w:p>
    <w:p w:rsidR="00546B07" w:rsidRPr="00355ED9" w:rsidRDefault="00546B07" w:rsidP="00D4422A">
      <w:pPr>
        <w:jc w:val="center"/>
        <w:rPr>
          <w:bCs/>
          <w:sz w:val="20"/>
          <w:szCs w:val="20"/>
        </w:rPr>
      </w:pPr>
      <w:r w:rsidRPr="00355ED9">
        <w:rPr>
          <w:bCs/>
          <w:sz w:val="20"/>
          <w:szCs w:val="20"/>
        </w:rPr>
        <w:t>nettó ……………………….. HUF</w:t>
      </w:r>
    </w:p>
    <w:p w:rsidR="00546B07" w:rsidRPr="00355ED9" w:rsidRDefault="00546B07" w:rsidP="00546B07">
      <w:pPr>
        <w:rPr>
          <w:bCs/>
          <w:sz w:val="20"/>
          <w:szCs w:val="20"/>
        </w:rPr>
      </w:pPr>
    </w:p>
    <w:p w:rsidR="00A56842" w:rsidRPr="00CD5321" w:rsidRDefault="00C31C8B" w:rsidP="006539FF">
      <w:pPr>
        <w:tabs>
          <w:tab w:val="center" w:pos="7020"/>
        </w:tabs>
        <w:jc w:val="both"/>
        <w:rPr>
          <w:sz w:val="20"/>
          <w:szCs w:val="20"/>
        </w:rPr>
      </w:pPr>
      <w:r w:rsidRPr="00C31C8B">
        <w:rPr>
          <w:sz w:val="20"/>
          <w:szCs w:val="20"/>
        </w:rPr>
        <w:t xml:space="preserve">2. </w:t>
      </w:r>
      <w:r w:rsidRPr="00C31C8B">
        <w:rPr>
          <w:bCs/>
          <w:sz w:val="20"/>
          <w:szCs w:val="20"/>
        </w:rPr>
        <w:t>Az ajánlati felhívás III.1.3) pontja M/2 alpontjának a) alpontja vonatkozásában megnevezett, az</w:t>
      </w:r>
      <w:r w:rsidRPr="00C31C8B">
        <w:rPr>
          <w:sz w:val="20"/>
          <w:szCs w:val="20"/>
        </w:rPr>
        <w:t xml:space="preserve"> alkalmasság körében bemutatott, </w:t>
      </w:r>
      <w:r w:rsidRPr="00C31C8B">
        <w:rPr>
          <w:bCs/>
          <w:sz w:val="20"/>
          <w:szCs w:val="20"/>
          <w:u w:val="single"/>
        </w:rPr>
        <w:t>(a 266/2013. (VII.11.) Korm. rendelet vonatkozó mellékletében meghatározott MV-É kódj</w:t>
      </w:r>
      <w:r w:rsidRPr="00C31C8B">
        <w:rPr>
          <w:bCs/>
          <w:sz w:val="20"/>
          <w:szCs w:val="20"/>
          <w:u w:val="single"/>
        </w:rPr>
        <w:t>e</w:t>
      </w:r>
      <w:r w:rsidRPr="00C31C8B">
        <w:rPr>
          <w:bCs/>
          <w:sz w:val="20"/>
          <w:szCs w:val="20"/>
          <w:u w:val="single"/>
        </w:rPr>
        <w:t>lű vagy azzal egyenértékű felelős műszaki vezetői jogosultság megszerzéséhez szükséges vagy azzal egyenért</w:t>
      </w:r>
      <w:r w:rsidRPr="00C31C8B">
        <w:rPr>
          <w:bCs/>
          <w:sz w:val="20"/>
          <w:szCs w:val="20"/>
          <w:u w:val="single"/>
        </w:rPr>
        <w:t>é</w:t>
      </w:r>
      <w:r w:rsidRPr="00C31C8B">
        <w:rPr>
          <w:bCs/>
          <w:sz w:val="20"/>
          <w:szCs w:val="20"/>
          <w:u w:val="single"/>
        </w:rPr>
        <w:t>kű végzettségek valamelyikével rendelkező szakember) valamely új építésű, monolit-vasbetonvázas épület vagy műtárgy létrehozására irányuló magasépítési kivitelezési tevékenység területén szerzett szakmai többlettapaszt</w:t>
      </w:r>
      <w:r w:rsidRPr="00C31C8B">
        <w:rPr>
          <w:bCs/>
          <w:sz w:val="20"/>
          <w:szCs w:val="20"/>
          <w:u w:val="single"/>
        </w:rPr>
        <w:t>a</w:t>
      </w:r>
      <w:r w:rsidRPr="00C31C8B">
        <w:rPr>
          <w:bCs/>
          <w:sz w:val="20"/>
          <w:szCs w:val="20"/>
          <w:u w:val="single"/>
        </w:rPr>
        <w:t>lata</w:t>
      </w:r>
      <w:r w:rsidR="001975A1" w:rsidRPr="00CD5321">
        <w:rPr>
          <w:rFonts w:eastAsia="Calibri"/>
          <w:sz w:val="20"/>
          <w:szCs w:val="20"/>
          <w:lang w:eastAsia="en-US"/>
        </w:rPr>
        <w:t xml:space="preserve"> </w:t>
      </w:r>
      <w:r w:rsidRPr="00C31C8B">
        <w:rPr>
          <w:sz w:val="20"/>
          <w:szCs w:val="20"/>
        </w:rPr>
        <w:t>(HÓNAP)</w:t>
      </w:r>
    </w:p>
    <w:p w:rsidR="002763D8" w:rsidRPr="00355ED9" w:rsidRDefault="002763D8" w:rsidP="006539FF">
      <w:pPr>
        <w:tabs>
          <w:tab w:val="center" w:pos="7020"/>
        </w:tabs>
        <w:jc w:val="both"/>
        <w:rPr>
          <w:b/>
          <w:sz w:val="20"/>
          <w:szCs w:val="20"/>
        </w:rPr>
      </w:pPr>
    </w:p>
    <w:p w:rsidR="002763D8" w:rsidRPr="00355ED9" w:rsidRDefault="002763D8" w:rsidP="002763D8">
      <w:pPr>
        <w:tabs>
          <w:tab w:val="center" w:pos="7020"/>
        </w:tabs>
        <w:jc w:val="center"/>
        <w:rPr>
          <w:sz w:val="20"/>
          <w:szCs w:val="20"/>
        </w:rPr>
      </w:pPr>
      <w:r w:rsidRPr="00355ED9">
        <w:rPr>
          <w:sz w:val="20"/>
          <w:szCs w:val="20"/>
        </w:rPr>
        <w:t xml:space="preserve">…………….. </w:t>
      </w:r>
      <w:r w:rsidR="001975A1" w:rsidRPr="00355ED9">
        <w:rPr>
          <w:sz w:val="20"/>
          <w:szCs w:val="20"/>
        </w:rPr>
        <w:t>hónap</w:t>
      </w:r>
    </w:p>
    <w:p w:rsidR="002763D8" w:rsidRPr="00355ED9" w:rsidRDefault="002763D8" w:rsidP="002763D8">
      <w:pPr>
        <w:tabs>
          <w:tab w:val="center" w:pos="7020"/>
        </w:tabs>
        <w:jc w:val="center"/>
        <w:rPr>
          <w:sz w:val="20"/>
          <w:szCs w:val="20"/>
        </w:rPr>
      </w:pPr>
    </w:p>
    <w:p w:rsidR="00C50CEF" w:rsidRDefault="00CD5321">
      <w:pPr>
        <w:tabs>
          <w:tab w:val="center" w:pos="7020"/>
        </w:tabs>
        <w:jc w:val="both"/>
        <w:rPr>
          <w:sz w:val="20"/>
          <w:szCs w:val="20"/>
        </w:rPr>
      </w:pPr>
      <w:r w:rsidRPr="00CD5321">
        <w:rPr>
          <w:sz w:val="20"/>
          <w:szCs w:val="20"/>
        </w:rPr>
        <w:t xml:space="preserve">3. </w:t>
      </w:r>
      <w:r w:rsidRPr="00CD5321">
        <w:rPr>
          <w:bCs/>
          <w:sz w:val="20"/>
          <w:szCs w:val="20"/>
        </w:rPr>
        <w:t xml:space="preserve">Az ajánlati felhívás III.1.3) pontja M/2 alpontjának b) alpontja vonatkozásában megnevezett </w:t>
      </w:r>
      <w:r w:rsidRPr="00CD5321">
        <w:rPr>
          <w:sz w:val="20"/>
          <w:szCs w:val="20"/>
        </w:rPr>
        <w:t xml:space="preserve"> szakember</w:t>
      </w:r>
      <w:r>
        <w:rPr>
          <w:sz w:val="20"/>
          <w:szCs w:val="20"/>
        </w:rPr>
        <w:t xml:space="preserve"> </w:t>
      </w:r>
      <w:r w:rsidR="00C31C8B" w:rsidRPr="00C31C8B">
        <w:rPr>
          <w:bCs/>
          <w:sz w:val="20"/>
          <w:szCs w:val="20"/>
          <w:u w:val="single"/>
        </w:rPr>
        <w:t>(a 266/2013. (VII.11.) Korm. rendelet vonatkozó mellékletében meghatározott MV-ÉG kódjelű vagy azzal egye</w:t>
      </w:r>
      <w:r w:rsidR="00C31C8B" w:rsidRPr="00C31C8B">
        <w:rPr>
          <w:bCs/>
          <w:sz w:val="20"/>
          <w:szCs w:val="20"/>
          <w:u w:val="single"/>
        </w:rPr>
        <w:t>n</w:t>
      </w:r>
      <w:r w:rsidR="00C31C8B" w:rsidRPr="00C31C8B">
        <w:rPr>
          <w:bCs/>
          <w:sz w:val="20"/>
          <w:szCs w:val="20"/>
          <w:u w:val="single"/>
        </w:rPr>
        <w:t>értékű felelős műszaki vezetői jogosultság megszerzéséhez szükséges vagy azzal egyenértékű végzettségek v</w:t>
      </w:r>
      <w:r w:rsidR="00C31C8B" w:rsidRPr="00C31C8B">
        <w:rPr>
          <w:bCs/>
          <w:sz w:val="20"/>
          <w:szCs w:val="20"/>
          <w:u w:val="single"/>
        </w:rPr>
        <w:t>a</w:t>
      </w:r>
      <w:r w:rsidR="00C31C8B" w:rsidRPr="00C31C8B">
        <w:rPr>
          <w:bCs/>
          <w:sz w:val="20"/>
          <w:szCs w:val="20"/>
          <w:u w:val="single"/>
        </w:rPr>
        <w:t>lamelyikével rendelkező szakember)</w:t>
      </w:r>
      <w:r w:rsidRPr="00CD5321">
        <w:rPr>
          <w:sz w:val="20"/>
          <w:szCs w:val="20"/>
        </w:rPr>
        <w:t xml:space="preserve"> valamely új építésű, épület vagy műtárgy létrehozására irányuló, épületg</w:t>
      </w:r>
      <w:r w:rsidRPr="00CD5321">
        <w:rPr>
          <w:sz w:val="20"/>
          <w:szCs w:val="20"/>
        </w:rPr>
        <w:t>é</w:t>
      </w:r>
      <w:r w:rsidRPr="00CD5321">
        <w:rPr>
          <w:sz w:val="20"/>
          <w:szCs w:val="20"/>
        </w:rPr>
        <w:t xml:space="preserve">pészeti tevékenység területén szerzett szakmai többlettapasztalata (HÓNAP) </w:t>
      </w:r>
    </w:p>
    <w:p w:rsidR="00CD5321" w:rsidRDefault="00CD5321" w:rsidP="00CD5321">
      <w:pPr>
        <w:tabs>
          <w:tab w:val="center" w:pos="7020"/>
        </w:tabs>
        <w:jc w:val="center"/>
        <w:rPr>
          <w:sz w:val="20"/>
          <w:szCs w:val="20"/>
        </w:rPr>
      </w:pPr>
    </w:p>
    <w:p w:rsidR="00CD5321" w:rsidRPr="00CD5321" w:rsidRDefault="00CD5321" w:rsidP="00CD5321">
      <w:pPr>
        <w:tabs>
          <w:tab w:val="center" w:pos="7020"/>
        </w:tabs>
        <w:jc w:val="center"/>
        <w:rPr>
          <w:sz w:val="20"/>
          <w:szCs w:val="20"/>
        </w:rPr>
      </w:pPr>
      <w:r w:rsidRPr="00CD5321">
        <w:rPr>
          <w:sz w:val="20"/>
          <w:szCs w:val="20"/>
        </w:rPr>
        <w:t>…………….. hónap</w:t>
      </w:r>
    </w:p>
    <w:p w:rsidR="00C50CEF" w:rsidRDefault="00C50CEF">
      <w:pPr>
        <w:tabs>
          <w:tab w:val="center" w:pos="7020"/>
        </w:tabs>
        <w:jc w:val="both"/>
        <w:rPr>
          <w:sz w:val="20"/>
          <w:szCs w:val="20"/>
        </w:rPr>
      </w:pPr>
    </w:p>
    <w:p w:rsidR="00C50CEF" w:rsidRDefault="00C31C8B">
      <w:pPr>
        <w:tabs>
          <w:tab w:val="center" w:pos="7020"/>
        </w:tabs>
        <w:rPr>
          <w:sz w:val="20"/>
          <w:szCs w:val="20"/>
        </w:rPr>
      </w:pPr>
      <w:r w:rsidRPr="00C31C8B">
        <w:rPr>
          <w:bCs/>
          <w:sz w:val="20"/>
          <w:szCs w:val="20"/>
        </w:rPr>
        <w:t xml:space="preserve">4. Az ajánlati felhívás III.1.3) pontja M/2 alpontjának c) alpontja vonatkozásában megnevezett </w:t>
      </w:r>
      <w:r w:rsidRPr="00C31C8B">
        <w:rPr>
          <w:sz w:val="20"/>
          <w:szCs w:val="20"/>
        </w:rPr>
        <w:t xml:space="preserve"> szakember </w:t>
      </w:r>
      <w:r w:rsidRPr="00C31C8B">
        <w:rPr>
          <w:bCs/>
          <w:sz w:val="20"/>
          <w:szCs w:val="20"/>
          <w:u w:val="single"/>
        </w:rPr>
        <w:t>(a 266/2013. (VII.11.) Korm. rendelet vonatkozó mellékletében meghatározott MV-ÉV kódjelű vagy azzal egye</w:t>
      </w:r>
      <w:r w:rsidRPr="00C31C8B">
        <w:rPr>
          <w:bCs/>
          <w:sz w:val="20"/>
          <w:szCs w:val="20"/>
          <w:u w:val="single"/>
        </w:rPr>
        <w:t>n</w:t>
      </w:r>
      <w:r w:rsidRPr="00C31C8B">
        <w:rPr>
          <w:bCs/>
          <w:sz w:val="20"/>
          <w:szCs w:val="20"/>
          <w:u w:val="single"/>
        </w:rPr>
        <w:t>értékű felelős műszaki vezetői jogosultság megszerzéséhez szükséges vagy azzal egyenértékű végzettségek v</w:t>
      </w:r>
      <w:r w:rsidRPr="00C31C8B">
        <w:rPr>
          <w:bCs/>
          <w:sz w:val="20"/>
          <w:szCs w:val="20"/>
          <w:u w:val="single"/>
        </w:rPr>
        <w:t>a</w:t>
      </w:r>
      <w:r w:rsidRPr="00C31C8B">
        <w:rPr>
          <w:bCs/>
          <w:sz w:val="20"/>
          <w:szCs w:val="20"/>
          <w:u w:val="single"/>
        </w:rPr>
        <w:t>lamelyikével rendelkező szakember)</w:t>
      </w:r>
      <w:r w:rsidR="00CD5321">
        <w:rPr>
          <w:bCs/>
          <w:sz w:val="20"/>
          <w:szCs w:val="20"/>
          <w:u w:val="single"/>
        </w:rPr>
        <w:t xml:space="preserve"> </w:t>
      </w:r>
      <w:r w:rsidRPr="00C31C8B">
        <w:rPr>
          <w:sz w:val="20"/>
          <w:szCs w:val="20"/>
        </w:rPr>
        <w:t>valamely új építésű, épület vagy műtárgy létrehozására irányuló, épületvi</w:t>
      </w:r>
      <w:r w:rsidRPr="00C31C8B">
        <w:rPr>
          <w:sz w:val="20"/>
          <w:szCs w:val="20"/>
        </w:rPr>
        <w:t>l</w:t>
      </w:r>
      <w:r w:rsidRPr="00C31C8B">
        <w:rPr>
          <w:sz w:val="20"/>
          <w:szCs w:val="20"/>
        </w:rPr>
        <w:t xml:space="preserve">lamossági tevékenység területén szerzett szakmai többlettapasztalata (HÓNAP) </w:t>
      </w:r>
    </w:p>
    <w:p w:rsidR="00C50CEF" w:rsidRDefault="00C50CEF">
      <w:pPr>
        <w:rPr>
          <w:sz w:val="20"/>
          <w:szCs w:val="20"/>
        </w:rPr>
      </w:pPr>
    </w:p>
    <w:p w:rsidR="00CD5321" w:rsidRPr="00CD5321" w:rsidRDefault="00CD5321" w:rsidP="00CD5321">
      <w:pPr>
        <w:tabs>
          <w:tab w:val="center" w:pos="7020"/>
        </w:tabs>
        <w:jc w:val="center"/>
        <w:rPr>
          <w:sz w:val="20"/>
          <w:szCs w:val="20"/>
        </w:rPr>
      </w:pPr>
      <w:r w:rsidRPr="00CD5321">
        <w:rPr>
          <w:sz w:val="20"/>
          <w:szCs w:val="20"/>
        </w:rPr>
        <w:t>…………….. hónap</w:t>
      </w:r>
    </w:p>
    <w:p w:rsidR="00C50CEF" w:rsidRDefault="00C50CEF">
      <w:pPr>
        <w:rPr>
          <w:sz w:val="20"/>
          <w:szCs w:val="20"/>
        </w:rPr>
      </w:pPr>
    </w:p>
    <w:p w:rsidR="00304C5F" w:rsidRPr="00355ED9" w:rsidRDefault="00304C5F" w:rsidP="00304C5F">
      <w:pPr>
        <w:tabs>
          <w:tab w:val="center" w:pos="7020"/>
        </w:tabs>
        <w:jc w:val="center"/>
        <w:rPr>
          <w:sz w:val="20"/>
          <w:szCs w:val="20"/>
        </w:rPr>
      </w:pPr>
    </w:p>
    <w:p w:rsidR="002763D8" w:rsidRPr="00CD5321" w:rsidRDefault="00C31C8B" w:rsidP="002763D8">
      <w:pPr>
        <w:tabs>
          <w:tab w:val="center" w:pos="7020"/>
        </w:tabs>
        <w:jc w:val="both"/>
        <w:rPr>
          <w:sz w:val="20"/>
          <w:szCs w:val="20"/>
        </w:rPr>
      </w:pPr>
      <w:r w:rsidRPr="00C31C8B">
        <w:rPr>
          <w:sz w:val="20"/>
          <w:szCs w:val="20"/>
        </w:rPr>
        <w:t>5.</w:t>
      </w:r>
      <w:r w:rsidRPr="00C31C8B">
        <w:rPr>
          <w:rFonts w:eastAsia="Calibri"/>
          <w:sz w:val="20"/>
          <w:szCs w:val="20"/>
          <w:lang w:eastAsia="en-US"/>
        </w:rPr>
        <w:t xml:space="preserve"> </w:t>
      </w:r>
      <w:r w:rsidRPr="00C31C8B">
        <w:rPr>
          <w:sz w:val="20"/>
          <w:szCs w:val="20"/>
        </w:rPr>
        <w:t>Jótállás időtartama (hónap, előny a több)</w:t>
      </w:r>
    </w:p>
    <w:p w:rsidR="002763D8" w:rsidRPr="00CD5321" w:rsidRDefault="002763D8" w:rsidP="002763D8">
      <w:pPr>
        <w:tabs>
          <w:tab w:val="center" w:pos="7020"/>
        </w:tabs>
        <w:jc w:val="both"/>
        <w:rPr>
          <w:sz w:val="20"/>
          <w:szCs w:val="20"/>
        </w:rPr>
      </w:pPr>
    </w:p>
    <w:p w:rsidR="002763D8" w:rsidRPr="00355ED9" w:rsidRDefault="002763D8" w:rsidP="002763D8">
      <w:pPr>
        <w:tabs>
          <w:tab w:val="center" w:pos="7020"/>
        </w:tabs>
        <w:jc w:val="center"/>
        <w:rPr>
          <w:sz w:val="20"/>
          <w:szCs w:val="20"/>
        </w:rPr>
      </w:pPr>
      <w:r w:rsidRPr="00355ED9">
        <w:rPr>
          <w:sz w:val="20"/>
          <w:szCs w:val="20"/>
        </w:rPr>
        <w:t>…………….. hónap</w:t>
      </w:r>
    </w:p>
    <w:p w:rsidR="00A56842" w:rsidRPr="00C2699F" w:rsidRDefault="00A56842" w:rsidP="00F66776">
      <w:pPr>
        <w:pStyle w:val="Szvegtrzs2"/>
        <w:spacing w:line="240" w:lineRule="auto"/>
      </w:pPr>
      <w:r w:rsidRPr="00C2699F">
        <w:t>........................................., ………. év ..................... hó ........ nap</w:t>
      </w:r>
    </w:p>
    <w:p w:rsidR="00A56842" w:rsidRPr="00C2699F" w:rsidRDefault="00A56842" w:rsidP="006539FF">
      <w:pPr>
        <w:tabs>
          <w:tab w:val="center" w:pos="7020"/>
        </w:tabs>
        <w:jc w:val="both"/>
      </w:pPr>
    </w:p>
    <w:p w:rsidR="00A56842" w:rsidRPr="00C2699F" w:rsidRDefault="00A56842" w:rsidP="006539FF">
      <w:pPr>
        <w:tabs>
          <w:tab w:val="center" w:pos="7020"/>
        </w:tabs>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p>
    <w:p w:rsidR="00A56842" w:rsidRPr="00C2699F" w:rsidRDefault="00A56842" w:rsidP="00415A0D">
      <w:pPr>
        <w:tabs>
          <w:tab w:val="center" w:pos="7020"/>
        </w:tabs>
        <w:jc w:val="center"/>
        <w:rPr>
          <w:b/>
        </w:rPr>
      </w:pPr>
      <w:r w:rsidRPr="00C2699F">
        <w:br w:type="page"/>
      </w:r>
      <w:r w:rsidRPr="00C2699F">
        <w:rPr>
          <w:b/>
        </w:rPr>
        <w:lastRenderedPageBreak/>
        <w:t>MEGHATALMAZÁS</w:t>
      </w:r>
    </w:p>
    <w:p w:rsidR="00A56842" w:rsidRPr="00C2699F" w:rsidRDefault="00A56842" w:rsidP="00B26DB1">
      <w:pPr>
        <w:tabs>
          <w:tab w:val="left" w:pos="1080"/>
          <w:tab w:val="center" w:pos="7200"/>
        </w:tabs>
        <w:jc w:val="both"/>
      </w:pPr>
    </w:p>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 / kapacitást rendelkezésre bocsátó</w:t>
      </w:r>
      <w:r w:rsidRPr="00C2699F" w:rsidDel="00F823EC">
        <w:t xml:space="preserve"> </w:t>
      </w:r>
      <w:r w:rsidRPr="00C2699F">
        <w:t>szervezet</w:t>
      </w:r>
    </w:p>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Alulírott ………………………………………, mint a nyilatkozattevő cég cégjegyzésre jog</w:t>
      </w:r>
      <w:r w:rsidRPr="00C2699F">
        <w:t>o</w:t>
      </w:r>
      <w:r w:rsidRPr="00C2699F">
        <w:t>sult képviselője meghatalmazom ………………………………………………………………………..…..-t az alábbiakra:</w:t>
      </w:r>
    </w:p>
    <w:p w:rsidR="00A56842" w:rsidRPr="00C2699F" w:rsidRDefault="00A56842" w:rsidP="00785471">
      <w:pPr>
        <w:numPr>
          <w:ilvl w:val="0"/>
          <w:numId w:val="4"/>
        </w:numPr>
        <w:tabs>
          <w:tab w:val="left" w:pos="1080"/>
          <w:tab w:val="center" w:pos="7200"/>
        </w:tabs>
        <w:jc w:val="both"/>
      </w:pPr>
      <w:r w:rsidRPr="00C2699F">
        <w:t>jelen közbeszerzési eljárásában való képviseletemre és az ajánlat részét képező iratok n</w:t>
      </w:r>
      <w:r w:rsidRPr="00C2699F">
        <w:t>e</w:t>
      </w:r>
      <w:r w:rsidRPr="00C2699F">
        <w:t>vemben történő aláírására</w:t>
      </w:r>
    </w:p>
    <w:p w:rsidR="00A56842" w:rsidRPr="00C2699F" w:rsidRDefault="00A56842" w:rsidP="00785471">
      <w:pPr>
        <w:numPr>
          <w:ilvl w:val="0"/>
          <w:numId w:val="4"/>
        </w:numPr>
        <w:tabs>
          <w:tab w:val="left" w:pos="1080"/>
          <w:tab w:val="center" w:pos="7200"/>
        </w:tabs>
        <w:jc w:val="both"/>
      </w:pPr>
      <w:r w:rsidRPr="00C2699F">
        <w:t>információk megadására, jognyilatkozat megtételére és kötelezettségek vállalására</w:t>
      </w:r>
    </w:p>
    <w:p w:rsidR="00A56842" w:rsidRPr="00C2699F" w:rsidRDefault="00A56842" w:rsidP="00785471">
      <w:pPr>
        <w:numPr>
          <w:ilvl w:val="0"/>
          <w:numId w:val="4"/>
        </w:numPr>
        <w:tabs>
          <w:tab w:val="left" w:pos="1080"/>
          <w:tab w:val="center" w:pos="7200"/>
        </w:tabs>
        <w:jc w:val="both"/>
      </w:pPr>
      <w:r w:rsidRPr="00C2699F">
        <w:t>a szerződés megkötésére, amelyet ajánlattevő jelen meghatalmazás aláírásával magára nézve kötelezőnek ismer el</w:t>
      </w:r>
    </w:p>
    <w:p w:rsidR="00A56842" w:rsidRPr="00C2699F" w:rsidRDefault="00A56842" w:rsidP="00785471">
      <w:pPr>
        <w:numPr>
          <w:ilvl w:val="0"/>
          <w:numId w:val="4"/>
        </w:numPr>
        <w:tabs>
          <w:tab w:val="left" w:pos="1080"/>
          <w:tab w:val="center" w:pos="7200"/>
        </w:tabs>
        <w:jc w:val="both"/>
      </w:pPr>
      <w:r w:rsidRPr="00C2699F">
        <w:t>……….</w:t>
      </w:r>
    </w:p>
    <w:p w:rsidR="00A56842" w:rsidRPr="00C2699F" w:rsidRDefault="00A56842" w:rsidP="006539FF">
      <w:pPr>
        <w:tabs>
          <w:tab w:val="left" w:pos="1080"/>
          <w:tab w:val="center" w:pos="7200"/>
        </w:tabs>
        <w:jc w:val="both"/>
      </w:pPr>
    </w:p>
    <w:p w:rsidR="00A56842" w:rsidRPr="001D2AF4" w:rsidRDefault="00A56842" w:rsidP="006539FF">
      <w:pPr>
        <w:tabs>
          <w:tab w:val="left" w:pos="1080"/>
          <w:tab w:val="center" w:pos="7200"/>
        </w:tabs>
        <w:jc w:val="both"/>
        <w:rPr>
          <w:i/>
          <w:sz w:val="20"/>
          <w:szCs w:val="20"/>
        </w:rPr>
      </w:pPr>
      <w:r w:rsidRPr="001D2AF4">
        <w:rPr>
          <w:i/>
          <w:sz w:val="20"/>
          <w:szCs w:val="20"/>
        </w:rPr>
        <w:t>(* a jogosultságok körét kérjük értelemszerűen kibővíteni / leszűkíteni / pontosítani)</w:t>
      </w:r>
    </w:p>
    <w:p w:rsidR="00A56842" w:rsidRPr="00C2699F" w:rsidRDefault="00A56842" w:rsidP="006539FF">
      <w:pPr>
        <w:tabs>
          <w:tab w:val="left" w:pos="1080"/>
          <w:tab w:val="center" w:pos="7200"/>
        </w:tabs>
        <w:jc w:val="both"/>
      </w:pPr>
    </w:p>
    <w:p w:rsidR="00A56842" w:rsidRPr="00C2699F" w:rsidRDefault="00A56842" w:rsidP="006539FF">
      <w:pPr>
        <w:pStyle w:val="Szvegtrzs2"/>
        <w:spacing w:line="240" w:lineRule="auto"/>
      </w:pPr>
      <w:r w:rsidRPr="00C2699F">
        <w:t>........................................., ………. év ..................... hó ........ nap</w:t>
      </w:r>
    </w:p>
    <w:p w:rsidR="00A56842" w:rsidRPr="00C2699F" w:rsidRDefault="00A56842" w:rsidP="006539FF">
      <w:pPr>
        <w:tabs>
          <w:tab w:val="left" w:pos="1080"/>
          <w:tab w:val="center" w:pos="7200"/>
        </w:tabs>
        <w:jc w:val="both"/>
      </w:pPr>
    </w:p>
    <w:p w:rsidR="00FD5504" w:rsidRDefault="00FD5504" w:rsidP="006539FF">
      <w:pPr>
        <w:tabs>
          <w:tab w:val="left" w:pos="1080"/>
          <w:tab w:val="center" w:pos="7200"/>
        </w:tabs>
        <w:jc w:val="both"/>
      </w:pPr>
    </w:p>
    <w:p w:rsidR="001D2AF4" w:rsidRPr="00C2699F" w:rsidRDefault="001D2AF4" w:rsidP="006539FF">
      <w:pPr>
        <w:tabs>
          <w:tab w:val="left" w:pos="1080"/>
          <w:tab w:val="center" w:pos="7200"/>
        </w:tabs>
        <w:jc w:val="both"/>
      </w:pPr>
    </w:p>
    <w:p w:rsidR="00FD5504" w:rsidRPr="00C2699F" w:rsidRDefault="00FD5504" w:rsidP="006539FF">
      <w:pPr>
        <w:tabs>
          <w:tab w:val="left" w:pos="1080"/>
          <w:tab w:val="center" w:pos="7200"/>
        </w:tabs>
        <w:jc w:val="both"/>
      </w:pPr>
    </w:p>
    <w:p w:rsidR="00FD5504" w:rsidRPr="00C2699F" w:rsidRDefault="00FD5504" w:rsidP="00FD5504">
      <w:pPr>
        <w:jc w:val="both"/>
        <w:rPr>
          <w:bCs/>
        </w:rPr>
      </w:pPr>
      <w:r w:rsidRPr="00C2699F">
        <w:rPr>
          <w:bCs/>
        </w:rPr>
        <w:t>……………………………….</w:t>
      </w:r>
      <w:r w:rsidRPr="00C2699F">
        <w:rPr>
          <w:bCs/>
        </w:rPr>
        <w:tab/>
      </w:r>
      <w:r w:rsidRPr="00C2699F">
        <w:rPr>
          <w:bCs/>
        </w:rPr>
        <w:tab/>
      </w:r>
      <w:r w:rsidRPr="00C2699F">
        <w:rPr>
          <w:bCs/>
        </w:rPr>
        <w:tab/>
      </w:r>
      <w:r w:rsidRPr="00C2699F">
        <w:rPr>
          <w:bCs/>
        </w:rPr>
        <w:tab/>
        <w:t>………………………………..</w:t>
      </w:r>
    </w:p>
    <w:p w:rsidR="00FD5504" w:rsidRPr="00C2699F" w:rsidRDefault="00FD5504" w:rsidP="00FD5504">
      <w:pPr>
        <w:jc w:val="both"/>
        <w:rPr>
          <w:bCs/>
        </w:rPr>
      </w:pPr>
      <w:r w:rsidRPr="00C2699F">
        <w:rPr>
          <w:bCs/>
        </w:rPr>
        <w:tab/>
        <w:t>Meghatalmazó</w:t>
      </w:r>
      <w:r w:rsidRPr="00C2699F">
        <w:rPr>
          <w:bCs/>
        </w:rPr>
        <w:tab/>
      </w:r>
      <w:r w:rsidRPr="00C2699F">
        <w:rPr>
          <w:bCs/>
        </w:rPr>
        <w:tab/>
        <w:t xml:space="preserve">  </w:t>
      </w:r>
      <w:r w:rsidRPr="00C2699F">
        <w:rPr>
          <w:bCs/>
        </w:rPr>
        <w:tab/>
      </w:r>
      <w:r w:rsidRPr="00C2699F">
        <w:rPr>
          <w:bCs/>
        </w:rPr>
        <w:tab/>
      </w:r>
      <w:r w:rsidRPr="00C2699F">
        <w:rPr>
          <w:bCs/>
        </w:rPr>
        <w:tab/>
      </w:r>
      <w:r w:rsidRPr="00C2699F">
        <w:rPr>
          <w:bCs/>
        </w:rPr>
        <w:tab/>
        <w:t xml:space="preserve">  Meghatalmazott</w:t>
      </w:r>
    </w:p>
    <w:p w:rsidR="00FD5504" w:rsidRPr="00C2699F" w:rsidRDefault="00FD5504" w:rsidP="00FD5504">
      <w:pPr>
        <w:jc w:val="both"/>
        <w:rPr>
          <w:bCs/>
        </w:rPr>
      </w:pPr>
    </w:p>
    <w:p w:rsidR="00FD5504" w:rsidRPr="00C2699F" w:rsidRDefault="00FD5504" w:rsidP="00FD5504">
      <w:pPr>
        <w:jc w:val="center"/>
        <w:rPr>
          <w:b/>
          <w:bCs/>
        </w:rPr>
      </w:pPr>
    </w:p>
    <w:p w:rsidR="00FD5504" w:rsidRPr="00C2699F" w:rsidRDefault="00FD5504" w:rsidP="00FD5504">
      <w:pPr>
        <w:jc w:val="center"/>
        <w:rPr>
          <w:b/>
          <w:bCs/>
        </w:rPr>
      </w:pPr>
    </w:p>
    <w:p w:rsidR="00FD5504" w:rsidRPr="00C2699F" w:rsidRDefault="00FD5504" w:rsidP="00FD5504">
      <w:pPr>
        <w:jc w:val="center"/>
        <w:rPr>
          <w:b/>
          <w:bCs/>
        </w:rPr>
      </w:pPr>
    </w:p>
    <w:p w:rsidR="001D2AF4" w:rsidRDefault="001D2AF4" w:rsidP="00FD5504">
      <w:pPr>
        <w:jc w:val="center"/>
        <w:rPr>
          <w:b/>
          <w:bCs/>
        </w:rPr>
      </w:pPr>
    </w:p>
    <w:p w:rsidR="00FD5504" w:rsidRPr="00C2699F" w:rsidRDefault="00FD5504" w:rsidP="00FD5504">
      <w:pPr>
        <w:jc w:val="center"/>
        <w:rPr>
          <w:b/>
          <w:bCs/>
        </w:rPr>
      </w:pPr>
      <w:r w:rsidRPr="00C2699F">
        <w:rPr>
          <w:b/>
          <w:bCs/>
        </w:rPr>
        <w:t>Előttünk mint tanúk előtt:</w:t>
      </w:r>
    </w:p>
    <w:p w:rsidR="00FD5504" w:rsidRPr="00C2699F" w:rsidRDefault="00FD5504" w:rsidP="00FD5504">
      <w:pPr>
        <w:jc w:val="center"/>
        <w:rPr>
          <w:b/>
          <w:bCs/>
        </w:rPr>
      </w:pPr>
    </w:p>
    <w:p w:rsidR="00FD5504" w:rsidRPr="00C2699F" w:rsidRDefault="00FD5504" w:rsidP="00FD5504">
      <w:pPr>
        <w:jc w:val="center"/>
        <w:rPr>
          <w:b/>
          <w:bCs/>
        </w:rPr>
      </w:pPr>
    </w:p>
    <w:p w:rsidR="00FD5504" w:rsidRDefault="00FD5504" w:rsidP="00FD5504">
      <w:pPr>
        <w:jc w:val="both"/>
        <w:rPr>
          <w:bCs/>
        </w:rPr>
      </w:pPr>
    </w:p>
    <w:p w:rsidR="001D2AF4" w:rsidRPr="00C2699F" w:rsidRDefault="001D2AF4" w:rsidP="00FD5504">
      <w:pPr>
        <w:jc w:val="both"/>
        <w:rPr>
          <w:bCs/>
        </w:rPr>
      </w:pPr>
    </w:p>
    <w:p w:rsidR="00FD5504" w:rsidRPr="00C2699F" w:rsidRDefault="00FD5504" w:rsidP="00FD5504">
      <w:pPr>
        <w:jc w:val="both"/>
        <w:rPr>
          <w:bCs/>
        </w:rPr>
      </w:pPr>
      <w:r w:rsidRPr="00C2699F">
        <w:rPr>
          <w:bCs/>
        </w:rPr>
        <w:t>1. név: …………………………………….</w:t>
      </w:r>
      <w:r w:rsidRPr="00C2699F">
        <w:rPr>
          <w:bCs/>
        </w:rPr>
        <w:tab/>
      </w:r>
      <w:r w:rsidR="00242783" w:rsidRPr="00C2699F">
        <w:rPr>
          <w:bCs/>
        </w:rPr>
        <w:tab/>
      </w:r>
      <w:r w:rsidRPr="00C2699F">
        <w:rPr>
          <w:bCs/>
        </w:rPr>
        <w:t>aláírás: …………………………………</w:t>
      </w:r>
    </w:p>
    <w:p w:rsidR="00FD5504" w:rsidRPr="00C2699F" w:rsidRDefault="00FD5504" w:rsidP="00FD5504">
      <w:pPr>
        <w:jc w:val="both"/>
        <w:rPr>
          <w:bCs/>
        </w:rPr>
      </w:pPr>
    </w:p>
    <w:p w:rsidR="00FD5504" w:rsidRPr="00C2699F" w:rsidRDefault="00FD5504" w:rsidP="00FD5504">
      <w:pPr>
        <w:jc w:val="both"/>
        <w:rPr>
          <w:bCs/>
        </w:rPr>
      </w:pPr>
      <w:r w:rsidRPr="00C2699F">
        <w:rPr>
          <w:bCs/>
        </w:rPr>
        <w:t xml:space="preserve">lakcím: ………………………………...… </w:t>
      </w:r>
      <w:r w:rsidRPr="00C2699F">
        <w:rPr>
          <w:bCs/>
        </w:rPr>
        <w:tab/>
      </w:r>
      <w:r w:rsidR="00242783" w:rsidRPr="00C2699F">
        <w:rPr>
          <w:bCs/>
        </w:rPr>
        <w:tab/>
      </w:r>
      <w:r w:rsidRPr="00C2699F">
        <w:rPr>
          <w:bCs/>
        </w:rPr>
        <w:t>személyi igazolványszám: .....................</w:t>
      </w:r>
    </w:p>
    <w:p w:rsidR="00FD5504" w:rsidRPr="00C2699F" w:rsidRDefault="00FD5504" w:rsidP="00FD5504">
      <w:pPr>
        <w:jc w:val="both"/>
        <w:rPr>
          <w:bCs/>
        </w:rPr>
      </w:pPr>
    </w:p>
    <w:p w:rsidR="00FD5504" w:rsidRDefault="00FD5504" w:rsidP="00FD5504">
      <w:pPr>
        <w:jc w:val="both"/>
        <w:rPr>
          <w:bCs/>
        </w:rPr>
      </w:pPr>
    </w:p>
    <w:p w:rsidR="001D2AF4" w:rsidRPr="00C2699F" w:rsidRDefault="001D2AF4" w:rsidP="00FD5504">
      <w:pPr>
        <w:jc w:val="both"/>
        <w:rPr>
          <w:bCs/>
        </w:rPr>
      </w:pPr>
    </w:p>
    <w:p w:rsidR="00FD5504" w:rsidRPr="00C2699F" w:rsidRDefault="00FD5504" w:rsidP="00FD5504">
      <w:pPr>
        <w:jc w:val="both"/>
        <w:rPr>
          <w:bCs/>
        </w:rPr>
      </w:pPr>
      <w:r w:rsidRPr="00C2699F">
        <w:rPr>
          <w:bCs/>
        </w:rPr>
        <w:t>2. név: …………………………………….</w:t>
      </w:r>
      <w:r w:rsidRPr="00C2699F">
        <w:rPr>
          <w:bCs/>
        </w:rPr>
        <w:tab/>
      </w:r>
      <w:r w:rsidR="00242783" w:rsidRPr="00C2699F">
        <w:rPr>
          <w:bCs/>
        </w:rPr>
        <w:tab/>
      </w:r>
      <w:r w:rsidRPr="00C2699F">
        <w:rPr>
          <w:bCs/>
        </w:rPr>
        <w:t>aláírás: …………………………………</w:t>
      </w:r>
    </w:p>
    <w:p w:rsidR="00FD5504" w:rsidRPr="00C2699F" w:rsidRDefault="00FD5504" w:rsidP="00FD5504">
      <w:pPr>
        <w:jc w:val="both"/>
        <w:rPr>
          <w:bCs/>
        </w:rPr>
      </w:pPr>
    </w:p>
    <w:p w:rsidR="00FD5504" w:rsidRPr="00C2699F" w:rsidRDefault="00FD5504" w:rsidP="00FD5504">
      <w:pPr>
        <w:jc w:val="both"/>
        <w:rPr>
          <w:bCs/>
        </w:rPr>
      </w:pPr>
      <w:r w:rsidRPr="00C2699F">
        <w:rPr>
          <w:bCs/>
        </w:rPr>
        <w:t>lakcím: ………………………………...…</w:t>
      </w:r>
      <w:r w:rsidRPr="00C2699F">
        <w:rPr>
          <w:bCs/>
        </w:rPr>
        <w:tab/>
      </w:r>
      <w:r w:rsidR="00242783" w:rsidRPr="00C2699F">
        <w:rPr>
          <w:bCs/>
        </w:rPr>
        <w:tab/>
      </w:r>
      <w:r w:rsidRPr="00C2699F">
        <w:rPr>
          <w:bCs/>
        </w:rPr>
        <w:t>személyi igazolványszám: ......................</w:t>
      </w:r>
    </w:p>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p>
    <w:p w:rsidR="002D2BD8" w:rsidRPr="00C2699F" w:rsidRDefault="00A56842" w:rsidP="006C37C7">
      <w:pPr>
        <w:tabs>
          <w:tab w:val="left" w:pos="1080"/>
        </w:tabs>
        <w:jc w:val="center"/>
        <w:rPr>
          <w:b/>
        </w:rPr>
      </w:pPr>
      <w:r w:rsidRPr="00C2699F">
        <w:br w:type="page"/>
      </w:r>
      <w:r w:rsidR="002D2BD8" w:rsidRPr="00C2699F">
        <w:rPr>
          <w:b/>
        </w:rPr>
        <w:lastRenderedPageBreak/>
        <w:t>Nyilatkozat a bankszámlaszámról, ame</w:t>
      </w:r>
      <w:r w:rsidR="000E553D" w:rsidRPr="00C2699F">
        <w:rPr>
          <w:b/>
        </w:rPr>
        <w:t>lyre az ajánlatkérőnek a Kbt. 54</w:t>
      </w:r>
      <w:r w:rsidR="002D2BD8" w:rsidRPr="00C2699F">
        <w:rPr>
          <w:b/>
        </w:rPr>
        <w:t>. § (5)-(7) beke</w:t>
      </w:r>
      <w:r w:rsidR="002D2BD8" w:rsidRPr="00C2699F">
        <w:rPr>
          <w:b/>
        </w:rPr>
        <w:t>z</w:t>
      </w:r>
      <w:r w:rsidR="002D2BD8" w:rsidRPr="00C2699F">
        <w:rPr>
          <w:b/>
        </w:rPr>
        <w:t>dése szerinti esetekben az ajánlati biztosíték összegét vissza kell utalni</w:t>
      </w:r>
    </w:p>
    <w:p w:rsidR="00304C5F" w:rsidRPr="00C2699F" w:rsidRDefault="00304C5F" w:rsidP="006C37C7">
      <w:pPr>
        <w:tabs>
          <w:tab w:val="left" w:pos="1080"/>
        </w:tabs>
        <w:jc w:val="center"/>
        <w:rPr>
          <w:b/>
        </w:rPr>
      </w:pPr>
    </w:p>
    <w:p w:rsidR="00304C5F" w:rsidRPr="001D2AF4" w:rsidRDefault="00304C5F" w:rsidP="006C37C7">
      <w:pPr>
        <w:tabs>
          <w:tab w:val="left" w:pos="1080"/>
        </w:tabs>
        <w:jc w:val="center"/>
        <w:rPr>
          <w:sz w:val="20"/>
          <w:szCs w:val="20"/>
        </w:rPr>
      </w:pPr>
      <w:r w:rsidRPr="001D2AF4">
        <w:rPr>
          <w:sz w:val="20"/>
          <w:szCs w:val="20"/>
        </w:rPr>
        <w:t>(CSAK a</w:t>
      </w:r>
      <w:ins w:id="8334" w:author="Szerző" w:date="2017-02-21T16:22:00Z">
        <w:r w:rsidR="000C415C">
          <w:rPr>
            <w:sz w:val="20"/>
            <w:szCs w:val="20"/>
          </w:rPr>
          <w:t>z</w:t>
        </w:r>
      </w:ins>
      <w:r w:rsidRPr="001D2AF4">
        <w:rPr>
          <w:sz w:val="20"/>
          <w:szCs w:val="20"/>
        </w:rPr>
        <w:t xml:space="preserve"> </w:t>
      </w:r>
      <w:del w:id="8335" w:author="Szerző" w:date="2017-02-21T16:22:00Z">
        <w:r w:rsidRPr="001D2AF4" w:rsidDel="000C415C">
          <w:rPr>
            <w:sz w:val="20"/>
            <w:szCs w:val="20"/>
          </w:rPr>
          <w:delText>I</w:delText>
        </w:r>
      </w:del>
      <w:r w:rsidRPr="001D2AF4">
        <w:rPr>
          <w:sz w:val="20"/>
          <w:szCs w:val="20"/>
        </w:rPr>
        <w:t>I. részre történő ajánlattétel esetében</w:t>
      </w:r>
      <w:r w:rsidR="001D2AF4">
        <w:rPr>
          <w:sz w:val="20"/>
          <w:szCs w:val="20"/>
        </w:rPr>
        <w:t xml:space="preserve"> és csak abban az esetben, ha az ajánlati biztosítékot banki átut</w:t>
      </w:r>
      <w:r w:rsidR="001D2AF4">
        <w:rPr>
          <w:sz w:val="20"/>
          <w:szCs w:val="20"/>
        </w:rPr>
        <w:t>a</w:t>
      </w:r>
      <w:r w:rsidR="001D2AF4">
        <w:rPr>
          <w:sz w:val="20"/>
          <w:szCs w:val="20"/>
        </w:rPr>
        <w:t xml:space="preserve">lással bocsátják rendelkezésre </w:t>
      </w:r>
      <w:r w:rsidRPr="001D2AF4">
        <w:rPr>
          <w:sz w:val="20"/>
          <w:szCs w:val="20"/>
        </w:rPr>
        <w:t>)</w:t>
      </w:r>
    </w:p>
    <w:p w:rsidR="002D2BD8" w:rsidRPr="00C2699F" w:rsidRDefault="002D2BD8" w:rsidP="002D2BD8">
      <w:pPr>
        <w:tabs>
          <w:tab w:val="left" w:pos="1080"/>
          <w:tab w:val="center" w:pos="7200"/>
        </w:tabs>
        <w:jc w:val="both"/>
      </w:pPr>
    </w:p>
    <w:p w:rsidR="00304C5F" w:rsidRPr="00C2699F" w:rsidRDefault="00304C5F" w:rsidP="00304C5F">
      <w:pPr>
        <w:rPr>
          <w:b/>
          <w:sz w:val="20"/>
          <w:szCs w:val="20"/>
        </w:rPr>
      </w:pPr>
      <w:r w:rsidRPr="00C2699F">
        <w:rPr>
          <w:sz w:val="20"/>
          <w:szCs w:val="20"/>
        </w:rPr>
        <w:t xml:space="preserve">Az eljárás száma: </w:t>
      </w:r>
      <w:r w:rsidR="004532E9" w:rsidRPr="004532E9">
        <w:rPr>
          <w:b/>
          <w:bCs/>
          <w:sz w:val="20"/>
          <w:szCs w:val="20"/>
        </w:rPr>
        <w:t>VP-02/2016.</w:t>
      </w:r>
    </w:p>
    <w:p w:rsidR="005D14E4" w:rsidRPr="00C2699F" w:rsidRDefault="00304C5F"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304C5F"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2D2BD8" w:rsidRPr="00C2699F" w:rsidRDefault="002D2BD8" w:rsidP="000C09A7"/>
    <w:p w:rsidR="00FD5504" w:rsidRPr="00C2699F" w:rsidRDefault="00FD5504" w:rsidP="002D2BD8">
      <w:pPr>
        <w:tabs>
          <w:tab w:val="left" w:pos="1080"/>
          <w:tab w:val="center" w:pos="7200"/>
        </w:tabs>
        <w:jc w:val="both"/>
      </w:pPr>
    </w:p>
    <w:p w:rsidR="002D2BD8" w:rsidRPr="00C2699F" w:rsidRDefault="002D2BD8" w:rsidP="002D2BD8">
      <w:pPr>
        <w:tabs>
          <w:tab w:val="left" w:pos="1080"/>
          <w:tab w:val="center" w:pos="7200"/>
        </w:tabs>
        <w:jc w:val="both"/>
      </w:pPr>
      <w:r w:rsidRPr="00C2699F">
        <w:t>A nyilatkozattevő cég</w:t>
      </w:r>
    </w:p>
    <w:p w:rsidR="002D2BD8" w:rsidRPr="00C2699F" w:rsidRDefault="002D2BD8" w:rsidP="00785471">
      <w:pPr>
        <w:numPr>
          <w:ilvl w:val="0"/>
          <w:numId w:val="3"/>
        </w:numPr>
        <w:tabs>
          <w:tab w:val="left" w:pos="1080"/>
          <w:tab w:val="center" w:pos="7200"/>
        </w:tabs>
        <w:jc w:val="both"/>
      </w:pPr>
      <w:r w:rsidRPr="00C2699F">
        <w:t>neve: …………………………………..</w:t>
      </w:r>
    </w:p>
    <w:p w:rsidR="002D2BD8" w:rsidRPr="00C2699F" w:rsidRDefault="002D2BD8" w:rsidP="00785471">
      <w:pPr>
        <w:numPr>
          <w:ilvl w:val="0"/>
          <w:numId w:val="3"/>
        </w:numPr>
        <w:tabs>
          <w:tab w:val="left" w:pos="1080"/>
          <w:tab w:val="center" w:pos="7200"/>
        </w:tabs>
        <w:jc w:val="both"/>
      </w:pPr>
      <w:r w:rsidRPr="00C2699F">
        <w:t>székhelye: …………………………….</w:t>
      </w:r>
    </w:p>
    <w:p w:rsidR="002D2BD8" w:rsidRPr="00C2699F" w:rsidRDefault="002D2BD8"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2D2BD8" w:rsidRPr="00C2699F" w:rsidRDefault="002D2BD8" w:rsidP="002D2BD8">
      <w:pPr>
        <w:tabs>
          <w:tab w:val="left" w:pos="1080"/>
        </w:tabs>
        <w:jc w:val="both"/>
      </w:pPr>
    </w:p>
    <w:p w:rsidR="002D2BD8" w:rsidRPr="00C2699F" w:rsidRDefault="002D2BD8" w:rsidP="002D2BD8">
      <w:pPr>
        <w:tabs>
          <w:tab w:val="left" w:pos="1080"/>
        </w:tabs>
        <w:jc w:val="both"/>
      </w:pPr>
      <w:r w:rsidRPr="00C2699F">
        <w:t>Alulírott ………………………………………, mint a nyilatkozattevő cég cégjegyzésre jog</w:t>
      </w:r>
      <w:r w:rsidRPr="00C2699F">
        <w:t>o</w:t>
      </w:r>
      <w:r w:rsidRPr="00C2699F">
        <w:t xml:space="preserve">sult képviselője a fenti közbeszerzési eljárás során kijelentem, hogy </w:t>
      </w:r>
      <w:r w:rsidR="006C37C7" w:rsidRPr="00C2699F">
        <w:t>a Kbt. 54</w:t>
      </w:r>
      <w:r w:rsidRPr="00C2699F">
        <w:t>. § (5)-(7) b</w:t>
      </w:r>
      <w:r w:rsidRPr="00C2699F">
        <w:t>e</w:t>
      </w:r>
      <w:r w:rsidRPr="00C2699F">
        <w:t>kezdése szerinti esetekben az ajánlati biztosíték összegét az alábbiakban megjelölt bankszá</w:t>
      </w:r>
      <w:r w:rsidRPr="00C2699F">
        <w:t>m</w:t>
      </w:r>
      <w:r w:rsidRPr="00C2699F">
        <w:t>laszámra kérem visszautalni:</w:t>
      </w:r>
    </w:p>
    <w:p w:rsidR="002D2BD8" w:rsidRPr="00C2699F" w:rsidRDefault="002D2BD8" w:rsidP="002D2BD8">
      <w:pPr>
        <w:tabs>
          <w:tab w:val="left" w:pos="1080"/>
        </w:tabs>
        <w:jc w:val="both"/>
      </w:pPr>
    </w:p>
    <w:p w:rsidR="002D2BD8" w:rsidRPr="00C2699F" w:rsidRDefault="002D2BD8" w:rsidP="002D2BD8">
      <w:pPr>
        <w:tabs>
          <w:tab w:val="left" w:pos="1080"/>
        </w:tabs>
        <w:jc w:val="both"/>
      </w:pPr>
      <w:r w:rsidRPr="00C2699F">
        <w:t>………………………………………</w:t>
      </w:r>
    </w:p>
    <w:p w:rsidR="002D2BD8" w:rsidRPr="00C2699F" w:rsidRDefault="002D2BD8" w:rsidP="002D2BD8">
      <w:pPr>
        <w:tabs>
          <w:tab w:val="left" w:pos="1080"/>
        </w:tabs>
        <w:jc w:val="both"/>
      </w:pPr>
    </w:p>
    <w:p w:rsidR="002D2BD8" w:rsidRDefault="002D2BD8" w:rsidP="002D2BD8">
      <w:pPr>
        <w:tabs>
          <w:tab w:val="left" w:pos="1080"/>
        </w:tabs>
        <w:jc w:val="both"/>
      </w:pPr>
    </w:p>
    <w:p w:rsidR="001D2F76" w:rsidRPr="00C2699F" w:rsidRDefault="001D2F76" w:rsidP="002D2BD8">
      <w:pPr>
        <w:tabs>
          <w:tab w:val="left" w:pos="1080"/>
        </w:tabs>
        <w:jc w:val="both"/>
      </w:pPr>
    </w:p>
    <w:p w:rsidR="006C37C7" w:rsidRPr="00C2699F" w:rsidRDefault="006C37C7" w:rsidP="002D2BD8">
      <w:pPr>
        <w:tabs>
          <w:tab w:val="left" w:pos="1080"/>
        </w:tabs>
        <w:jc w:val="both"/>
      </w:pPr>
    </w:p>
    <w:p w:rsidR="002D2BD8" w:rsidRPr="00C2699F" w:rsidRDefault="002D2BD8" w:rsidP="002D2BD8">
      <w:pPr>
        <w:pStyle w:val="Szvegtrzs2"/>
        <w:spacing w:after="0" w:line="240" w:lineRule="auto"/>
      </w:pPr>
      <w:r w:rsidRPr="00C2699F">
        <w:t>........................................., ………. év ..................... hó ........ nap</w:t>
      </w:r>
    </w:p>
    <w:p w:rsidR="002D2BD8" w:rsidRPr="00C2699F" w:rsidRDefault="002D2BD8" w:rsidP="002D2BD8">
      <w:pPr>
        <w:tabs>
          <w:tab w:val="left" w:pos="360"/>
          <w:tab w:val="left" w:pos="720"/>
        </w:tabs>
        <w:jc w:val="both"/>
      </w:pPr>
    </w:p>
    <w:p w:rsidR="002D2BD8" w:rsidRPr="00C2699F" w:rsidRDefault="002D2BD8" w:rsidP="002D2BD8">
      <w:pPr>
        <w:tabs>
          <w:tab w:val="left" w:pos="360"/>
          <w:tab w:val="left" w:pos="720"/>
        </w:tabs>
        <w:jc w:val="both"/>
      </w:pPr>
    </w:p>
    <w:p w:rsidR="002D2BD8" w:rsidRPr="00C2699F" w:rsidRDefault="002D2BD8" w:rsidP="002D2BD8">
      <w:pPr>
        <w:tabs>
          <w:tab w:val="center" w:pos="7020"/>
        </w:tabs>
        <w:jc w:val="both"/>
      </w:pPr>
      <w:r w:rsidRPr="00C2699F">
        <w:tab/>
        <w:t>……………………………………….</w:t>
      </w:r>
    </w:p>
    <w:p w:rsidR="002D2BD8" w:rsidRPr="00C2699F" w:rsidRDefault="002D2BD8" w:rsidP="002D2BD8">
      <w:pPr>
        <w:tabs>
          <w:tab w:val="center" w:pos="7020"/>
        </w:tabs>
        <w:jc w:val="both"/>
      </w:pPr>
      <w:r w:rsidRPr="00C2699F">
        <w:tab/>
        <w:t>cégszerű aláírás</w:t>
      </w:r>
    </w:p>
    <w:p w:rsidR="00A56842" w:rsidRPr="00C2699F" w:rsidRDefault="002D2BD8" w:rsidP="006C37C7">
      <w:pPr>
        <w:tabs>
          <w:tab w:val="center" w:pos="7020"/>
        </w:tabs>
        <w:jc w:val="center"/>
        <w:rPr>
          <w:b/>
        </w:rPr>
      </w:pPr>
      <w:r w:rsidRPr="00C2699F">
        <w:br w:type="page"/>
      </w:r>
      <w:r w:rsidR="00A56842" w:rsidRPr="00C2699F">
        <w:rPr>
          <w:b/>
        </w:rPr>
        <w:lastRenderedPageBreak/>
        <w:t>Nyilatkozat a Kbt. 66. § (2) bekezdés alapján</w:t>
      </w:r>
    </w:p>
    <w:p w:rsidR="00304C5F" w:rsidRPr="00C2699F" w:rsidRDefault="00304C5F" w:rsidP="006C37C7">
      <w:pPr>
        <w:tabs>
          <w:tab w:val="center" w:pos="7020"/>
        </w:tabs>
        <w:jc w:val="center"/>
        <w:rPr>
          <w:b/>
        </w:rPr>
      </w:pPr>
    </w:p>
    <w:p w:rsidR="00242783" w:rsidRPr="00C2699F" w:rsidRDefault="00242783" w:rsidP="00242783">
      <w:pPr>
        <w:jc w:val="center"/>
        <w:rPr>
          <w:bCs/>
          <w:sz w:val="20"/>
          <w:szCs w:val="20"/>
        </w:rPr>
      </w:pPr>
    </w:p>
    <w:p w:rsidR="00242783" w:rsidRPr="00C2699F" w:rsidRDefault="00242783" w:rsidP="00242783">
      <w:pPr>
        <w:jc w:val="center"/>
        <w:rPr>
          <w:bCs/>
          <w:sz w:val="20"/>
          <w:szCs w:val="20"/>
        </w:rPr>
      </w:pPr>
      <w:r w:rsidRPr="00C2699F">
        <w:rPr>
          <w:bCs/>
          <w:sz w:val="20"/>
          <w:szCs w:val="20"/>
        </w:rPr>
        <w:t xml:space="preserve">(ajánlattételi határidőre kell benyújtani, </w:t>
      </w:r>
      <w:r w:rsidR="00EE6619" w:rsidRPr="00C2699F">
        <w:rPr>
          <w:bCs/>
          <w:sz w:val="20"/>
          <w:szCs w:val="20"/>
        </w:rPr>
        <w:t xml:space="preserve">nem szükséges részenként külön kitölteni, de </w:t>
      </w:r>
      <w:r w:rsidRPr="00C2699F">
        <w:rPr>
          <w:bCs/>
          <w:sz w:val="20"/>
          <w:szCs w:val="20"/>
        </w:rPr>
        <w:t>közös ajánlattétel esetén valamennyi ajánlattevőnek külön-külön nyilatkoznia szükséges)</w:t>
      </w:r>
    </w:p>
    <w:p w:rsidR="00A56842" w:rsidRPr="00C2699F" w:rsidRDefault="00A56842" w:rsidP="00B26DB1">
      <w:pPr>
        <w:jc w:val="both"/>
        <w:rPr>
          <w:bCs/>
        </w:rPr>
      </w:pPr>
    </w:p>
    <w:p w:rsidR="00242783" w:rsidRPr="00C2699F" w:rsidRDefault="00242783" w:rsidP="00242783">
      <w:pPr>
        <w:rPr>
          <w:sz w:val="20"/>
          <w:szCs w:val="20"/>
        </w:rPr>
      </w:pPr>
    </w:p>
    <w:p w:rsidR="00EE6619" w:rsidRPr="00C2699F" w:rsidRDefault="00EE6619" w:rsidP="00EE6619">
      <w:pPr>
        <w:rPr>
          <w:b/>
          <w:sz w:val="20"/>
          <w:szCs w:val="20"/>
        </w:rPr>
      </w:pPr>
      <w:r w:rsidRPr="00C2699F">
        <w:rPr>
          <w:sz w:val="20"/>
          <w:szCs w:val="20"/>
        </w:rPr>
        <w:t xml:space="preserve">Az eljárás száma: </w:t>
      </w:r>
      <w:r w:rsidR="004532E9" w:rsidRPr="004532E9">
        <w:rPr>
          <w:b/>
          <w:bCs/>
          <w:sz w:val="20"/>
          <w:szCs w:val="20"/>
        </w:rPr>
        <w:t>VP-02/2016.</w:t>
      </w:r>
    </w:p>
    <w:p w:rsidR="005D14E4" w:rsidRPr="00C2699F" w:rsidRDefault="00EE6619"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EE6619"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EE6619" w:rsidRPr="00C2699F" w:rsidRDefault="00EE6619"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1080"/>
          <w:tab w:val="center" w:pos="7200"/>
        </w:tabs>
        <w:jc w:val="both"/>
      </w:pPr>
    </w:p>
    <w:p w:rsidR="00A56842" w:rsidRPr="00C2699F" w:rsidRDefault="00A56842" w:rsidP="004B6CFB">
      <w:pPr>
        <w:tabs>
          <w:tab w:val="left" w:pos="1080"/>
          <w:tab w:val="center" w:pos="7200"/>
        </w:tabs>
        <w:jc w:val="both"/>
      </w:pPr>
    </w:p>
    <w:p w:rsidR="00A56842" w:rsidRPr="00C2699F" w:rsidRDefault="00A56842" w:rsidP="004B6CFB">
      <w:pPr>
        <w:jc w:val="both"/>
      </w:pPr>
      <w:r w:rsidRPr="00C2699F">
        <w:t>Alulírott ………………………………………, mint a nyilatkozattevő cég cégjegyzésre jog</w:t>
      </w:r>
      <w:r w:rsidRPr="00C2699F">
        <w:t>o</w:t>
      </w:r>
      <w:r w:rsidRPr="00C2699F">
        <w:t>sult képviselője a fenti közbeszerzési eljárás során kijelentem, hogy az eljárást megindító fe</w:t>
      </w:r>
      <w:r w:rsidRPr="00C2699F">
        <w:t>l</w:t>
      </w:r>
      <w:r w:rsidRPr="00C2699F">
        <w:t>hívásban és a közbeszerzési dokumentációban foglalt valamennyi feltételt megismertük, me</w:t>
      </w:r>
      <w:r w:rsidRPr="00C2699F">
        <w:t>g</w:t>
      </w:r>
      <w:r w:rsidRPr="00C2699F">
        <w:t>értettük és azokat a jelen nyilatkozattal elfogadjuk.</w:t>
      </w:r>
    </w:p>
    <w:p w:rsidR="00A56842" w:rsidRPr="00C2699F" w:rsidRDefault="00A56842" w:rsidP="004B6CFB">
      <w:pPr>
        <w:jc w:val="both"/>
      </w:pPr>
    </w:p>
    <w:p w:rsidR="00A56842" w:rsidRPr="00C2699F" w:rsidRDefault="00A56842" w:rsidP="004B6CFB">
      <w:pPr>
        <w:jc w:val="both"/>
      </w:pPr>
      <w:r w:rsidRPr="00C2699F">
        <w:t>Nyertességünk esetén kötelezettséget vállalunk a szerződés megkötésére és teljesítésére az ajánlat részét képező felolvasólapon szereplő ajánlati áron.</w:t>
      </w:r>
    </w:p>
    <w:p w:rsidR="00A56842" w:rsidRPr="00C2699F" w:rsidRDefault="00A56842" w:rsidP="006539FF">
      <w:pPr>
        <w:jc w:val="both"/>
      </w:pPr>
    </w:p>
    <w:p w:rsidR="00A56842" w:rsidRPr="00C2699F" w:rsidRDefault="00A56842" w:rsidP="006539FF">
      <w:pPr>
        <w:jc w:val="both"/>
      </w:pPr>
    </w:p>
    <w:p w:rsidR="00A56842" w:rsidRPr="00C2699F" w:rsidRDefault="00A56842" w:rsidP="006539FF">
      <w:pPr>
        <w:jc w:val="both"/>
      </w:pPr>
    </w:p>
    <w:p w:rsidR="00A56842" w:rsidRPr="00C2699F" w:rsidRDefault="00A56842" w:rsidP="006539FF">
      <w:pPr>
        <w:pStyle w:val="Szvegtrzs2"/>
        <w:spacing w:after="0" w:line="240" w:lineRule="auto"/>
      </w:pPr>
      <w:r w:rsidRPr="00C2699F">
        <w:t>........................................., ………. év ..................... hó ........ nap</w:t>
      </w:r>
    </w:p>
    <w:p w:rsidR="00A56842" w:rsidRPr="00C2699F" w:rsidRDefault="00A56842" w:rsidP="006539FF">
      <w:pPr>
        <w:jc w:val="both"/>
      </w:pPr>
    </w:p>
    <w:p w:rsidR="00A56842" w:rsidRPr="00C2699F" w:rsidRDefault="00A56842" w:rsidP="006539FF">
      <w:pPr>
        <w:jc w:val="both"/>
      </w:pPr>
    </w:p>
    <w:p w:rsidR="00A56842" w:rsidRPr="00C2699F" w:rsidRDefault="00A56842" w:rsidP="006539FF">
      <w:pPr>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r w:rsidRPr="00C2699F">
        <w:rPr>
          <w:rStyle w:val="Lbjegyzet-hivatkozs"/>
        </w:rPr>
        <w:footnoteReference w:id="3"/>
      </w:r>
    </w:p>
    <w:p w:rsidR="00A56842" w:rsidRPr="00C2699F" w:rsidRDefault="00A56842" w:rsidP="00B26DB1">
      <w:pPr>
        <w:ind w:left="284"/>
        <w:jc w:val="center"/>
        <w:rPr>
          <w:b/>
        </w:rPr>
      </w:pPr>
      <w:r w:rsidRPr="00C2699F">
        <w:rPr>
          <w:b/>
        </w:rPr>
        <w:br w:type="page"/>
      </w:r>
      <w:r w:rsidRPr="00C2699F">
        <w:rPr>
          <w:b/>
        </w:rPr>
        <w:lastRenderedPageBreak/>
        <w:t>Nyilatkozat a Kbt. 66. § (6) bekezdés a)-b) pontja alapján*</w:t>
      </w:r>
    </w:p>
    <w:p w:rsidR="00EE6619" w:rsidRPr="00C2699F" w:rsidRDefault="00EE6619" w:rsidP="00B26DB1">
      <w:pPr>
        <w:ind w:left="284"/>
        <w:jc w:val="center"/>
        <w:rPr>
          <w:b/>
        </w:rPr>
      </w:pPr>
    </w:p>
    <w:p w:rsidR="00EE6619" w:rsidRPr="00C2699F" w:rsidRDefault="00EE6619" w:rsidP="00B26DB1">
      <w:pPr>
        <w:ind w:left="284"/>
        <w:jc w:val="center"/>
        <w:rPr>
          <w:b/>
        </w:rPr>
      </w:pPr>
      <w:r w:rsidRPr="00C2699F">
        <w:rPr>
          <w:b/>
        </w:rPr>
        <w:t>……… Rész</w:t>
      </w:r>
    </w:p>
    <w:p w:rsidR="00242783" w:rsidRPr="00C2699F" w:rsidRDefault="00242783" w:rsidP="00242783">
      <w:pPr>
        <w:tabs>
          <w:tab w:val="left" w:pos="1080"/>
          <w:tab w:val="center" w:pos="7200"/>
        </w:tabs>
        <w:jc w:val="center"/>
        <w:rPr>
          <w:bCs/>
          <w:sz w:val="20"/>
          <w:szCs w:val="20"/>
        </w:rPr>
      </w:pPr>
    </w:p>
    <w:p w:rsidR="00242783" w:rsidRPr="00C2699F" w:rsidRDefault="00242783" w:rsidP="00242783">
      <w:pPr>
        <w:tabs>
          <w:tab w:val="left" w:pos="1080"/>
          <w:tab w:val="center" w:pos="7200"/>
        </w:tabs>
        <w:jc w:val="center"/>
        <w:rPr>
          <w:bCs/>
          <w:sz w:val="20"/>
          <w:szCs w:val="20"/>
        </w:rPr>
      </w:pPr>
      <w:r w:rsidRPr="00C2699F">
        <w:rPr>
          <w:bCs/>
          <w:sz w:val="20"/>
          <w:szCs w:val="20"/>
        </w:rPr>
        <w:t xml:space="preserve">(ajánlattételi határidőre, </w:t>
      </w:r>
      <w:r w:rsidR="00EE6619" w:rsidRPr="00C2699F">
        <w:rPr>
          <w:bCs/>
          <w:sz w:val="20"/>
          <w:szCs w:val="20"/>
        </w:rPr>
        <w:t xml:space="preserve">részenként külön kell kitölteni, </w:t>
      </w:r>
      <w:r w:rsidRPr="00C2699F">
        <w:rPr>
          <w:bCs/>
          <w:sz w:val="20"/>
          <w:szCs w:val="20"/>
        </w:rPr>
        <w:t>közös ajánlattétel esetén valamennyi ajánlattevőnek k</w:t>
      </w:r>
      <w:r w:rsidRPr="00C2699F">
        <w:rPr>
          <w:bCs/>
          <w:sz w:val="20"/>
          <w:szCs w:val="20"/>
        </w:rPr>
        <w:t>ü</w:t>
      </w:r>
      <w:r w:rsidRPr="00C2699F">
        <w:rPr>
          <w:bCs/>
          <w:sz w:val="20"/>
          <w:szCs w:val="20"/>
        </w:rPr>
        <w:t>lön-külön nyilatkoznia szükséges)</w:t>
      </w:r>
    </w:p>
    <w:p w:rsidR="005B12A7" w:rsidRPr="00C2699F" w:rsidRDefault="005B12A7" w:rsidP="002C0AFB">
      <w:pPr>
        <w:tabs>
          <w:tab w:val="left" w:pos="1080"/>
          <w:tab w:val="center" w:pos="7200"/>
        </w:tabs>
        <w:jc w:val="both"/>
      </w:pPr>
    </w:p>
    <w:p w:rsidR="00EE6619" w:rsidRPr="00C2699F" w:rsidRDefault="00EE6619" w:rsidP="00EE6619">
      <w:pPr>
        <w:rPr>
          <w:b/>
          <w:sz w:val="20"/>
          <w:szCs w:val="20"/>
        </w:rPr>
      </w:pPr>
      <w:r w:rsidRPr="00C2699F">
        <w:rPr>
          <w:sz w:val="20"/>
          <w:szCs w:val="20"/>
        </w:rPr>
        <w:t xml:space="preserve">Az eljárás száma: </w:t>
      </w:r>
      <w:r w:rsidR="004532E9" w:rsidRPr="004532E9">
        <w:rPr>
          <w:b/>
          <w:bCs/>
          <w:sz w:val="20"/>
          <w:szCs w:val="20"/>
        </w:rPr>
        <w:t>VP-02/2016.</w:t>
      </w:r>
    </w:p>
    <w:p w:rsidR="005D14E4" w:rsidRPr="00C2699F" w:rsidRDefault="00EE6619"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EE6619"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EE6619" w:rsidRPr="00C2699F" w:rsidRDefault="00EE6619" w:rsidP="00EE6619">
      <w:pPr>
        <w:rPr>
          <w:b/>
          <w:sz w:val="20"/>
          <w:szCs w:val="20"/>
        </w:rPr>
      </w:pPr>
    </w:p>
    <w:p w:rsidR="00A56842" w:rsidRPr="00C2699F" w:rsidRDefault="00A56842" w:rsidP="00B26DB1">
      <w:pPr>
        <w:jc w:val="both"/>
        <w:rPr>
          <w:bCs/>
        </w:rPr>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jc w:val="both"/>
      </w:pPr>
    </w:p>
    <w:p w:rsidR="00A56842" w:rsidRPr="00C2699F" w:rsidRDefault="00A56842" w:rsidP="00B85B09">
      <w:pPr>
        <w:jc w:val="both"/>
      </w:pPr>
      <w:r w:rsidRPr="00C2699F">
        <w:t>1.) Alulírott ………………………………………, mint a nyilatkozattevő cég cégjegyzésre jogosult képviselője a fenti közbeszerzési eljárás során kijelentem, hogy társaságunk a me</w:t>
      </w:r>
      <w:r w:rsidRPr="00C2699F">
        <w:t>g</w:t>
      </w:r>
      <w:r w:rsidRPr="00C2699F">
        <w:t>kötendő szerződés teljesítéséhez az alábbi munkarészek, tevékenységek elvégzésére kíván a</w:t>
      </w:r>
      <w:r w:rsidRPr="00C2699F">
        <w:t>l</w:t>
      </w:r>
      <w:r w:rsidRPr="00C2699F">
        <w:t>vállalkozót igénybe venni:</w:t>
      </w:r>
    </w:p>
    <w:p w:rsidR="00A56842" w:rsidRPr="00C2699F" w:rsidRDefault="00A56842" w:rsidP="00B85B09">
      <w:pPr>
        <w:jc w:val="both"/>
      </w:pPr>
    </w:p>
    <w:p w:rsidR="00A56842" w:rsidRPr="00C2699F" w:rsidRDefault="00A56842" w:rsidP="00B85B09">
      <w:pPr>
        <w:jc w:val="both"/>
      </w:pPr>
      <w:r w:rsidRPr="00C2699F">
        <w:t>a) a közbeszerzés részei:</w:t>
      </w:r>
    </w:p>
    <w:p w:rsidR="00A56842" w:rsidRPr="00C2699F" w:rsidRDefault="00A56842" w:rsidP="00B85B09">
      <w:pPr>
        <w:jc w:val="both"/>
      </w:pPr>
    </w:p>
    <w:p w:rsidR="00A56842" w:rsidRPr="00C2699F" w:rsidRDefault="00A56842" w:rsidP="00B85B09">
      <w:pPr>
        <w:jc w:val="both"/>
      </w:pPr>
      <w:r w:rsidRPr="00C2699F">
        <w:t>1. …….</w:t>
      </w:r>
    </w:p>
    <w:p w:rsidR="00A56842" w:rsidRPr="00C2699F" w:rsidRDefault="00A56842" w:rsidP="00B85B09">
      <w:pPr>
        <w:jc w:val="both"/>
      </w:pPr>
      <w:r w:rsidRPr="00C2699F">
        <w:t>2. …….</w:t>
      </w:r>
    </w:p>
    <w:p w:rsidR="00A56842" w:rsidRPr="00C2699F" w:rsidRDefault="00A56842" w:rsidP="00B85B09">
      <w:pPr>
        <w:jc w:val="both"/>
      </w:pPr>
    </w:p>
    <w:p w:rsidR="00A56842" w:rsidRPr="00C2699F" w:rsidRDefault="00A56842" w:rsidP="008D6D4E">
      <w:pPr>
        <w:pStyle w:val="Default"/>
        <w:jc w:val="both"/>
        <w:rPr>
          <w:rFonts w:ascii="Times New Roman" w:hAnsi="Times New Roman" w:cs="Times New Roman"/>
          <w:color w:val="auto"/>
        </w:rPr>
      </w:pPr>
      <w:r w:rsidRPr="00C2699F">
        <w:rPr>
          <w:rFonts w:ascii="Times New Roman" w:hAnsi="Times New Roman" w:cs="Times New Roman"/>
          <w:color w:val="auto"/>
        </w:rPr>
        <w:t>b) az a) pontban megjelölt részek tekintetében igénybe venni kívánt és az ajánlat benyújtás</w:t>
      </w:r>
      <w:r w:rsidRPr="00C2699F">
        <w:rPr>
          <w:rFonts w:ascii="Times New Roman" w:hAnsi="Times New Roman" w:cs="Times New Roman"/>
          <w:color w:val="auto"/>
        </w:rPr>
        <w:t>a</w:t>
      </w:r>
      <w:r w:rsidRPr="00C2699F">
        <w:rPr>
          <w:rFonts w:ascii="Times New Roman" w:hAnsi="Times New Roman" w:cs="Times New Roman"/>
          <w:color w:val="auto"/>
        </w:rPr>
        <w:t>kor már ismert alvállalkozók:</w:t>
      </w:r>
    </w:p>
    <w:p w:rsidR="00A56842" w:rsidRPr="00C2699F" w:rsidRDefault="00A56842" w:rsidP="00B85B09">
      <w:pPr>
        <w:jc w:val="both"/>
      </w:pPr>
    </w:p>
    <w:p w:rsidR="00A56842" w:rsidRPr="00C2699F" w:rsidRDefault="00A56842" w:rsidP="00B85B09">
      <w:pPr>
        <w:jc w:val="both"/>
      </w:pPr>
      <w:r w:rsidRPr="00C2699F">
        <w:t>1. ……. (megnevezés; székhely)</w:t>
      </w:r>
    </w:p>
    <w:p w:rsidR="00A56842" w:rsidRPr="00C2699F" w:rsidRDefault="00A56842" w:rsidP="00B85B09">
      <w:pPr>
        <w:jc w:val="both"/>
      </w:pPr>
      <w:r w:rsidRPr="00C2699F">
        <w:t>az alvállalkozó igénybe vételével érintett munkarész (tevékenység): ……………………</w:t>
      </w:r>
    </w:p>
    <w:p w:rsidR="00A56842" w:rsidRPr="00C2699F" w:rsidRDefault="00A56842" w:rsidP="00F10721">
      <w:pPr>
        <w:jc w:val="both"/>
      </w:pPr>
      <w:r w:rsidRPr="00C2699F">
        <w:t>2. ……. (megnevezés; székhely)</w:t>
      </w:r>
    </w:p>
    <w:p w:rsidR="00A56842" w:rsidRPr="00C2699F" w:rsidRDefault="00A56842" w:rsidP="00F10721">
      <w:pPr>
        <w:jc w:val="both"/>
      </w:pPr>
      <w:r w:rsidRPr="00C2699F">
        <w:t>az alvállalkozó igénybe vételével érintett munkarész (tevékenység): ……………………</w:t>
      </w:r>
    </w:p>
    <w:p w:rsidR="00A56842" w:rsidRPr="00C2699F" w:rsidRDefault="00A56842" w:rsidP="00F10721">
      <w:pPr>
        <w:jc w:val="both"/>
      </w:pPr>
      <w:r w:rsidRPr="00C2699F">
        <w:t>3. ……. (megnevezés; székhely)</w:t>
      </w:r>
    </w:p>
    <w:p w:rsidR="00A56842" w:rsidRPr="00C2699F" w:rsidRDefault="00A56842" w:rsidP="00F10721">
      <w:pPr>
        <w:jc w:val="both"/>
      </w:pPr>
      <w:r w:rsidRPr="00C2699F">
        <w:t>az alvállalkozó igénybe vételével érintett munkarész (tevékenység): ……………………</w:t>
      </w:r>
    </w:p>
    <w:p w:rsidR="00A56842" w:rsidRPr="00C2699F" w:rsidRDefault="00A56842" w:rsidP="00B85B09">
      <w:pPr>
        <w:jc w:val="both"/>
      </w:pPr>
    </w:p>
    <w:p w:rsidR="00A56842" w:rsidRPr="00C2699F" w:rsidRDefault="00A56842" w:rsidP="00B85B09">
      <w:pPr>
        <w:jc w:val="both"/>
      </w:pPr>
      <w:r w:rsidRPr="00C2699F">
        <w:t>2.) Alulírott ………………………………………, mint a nyilatkozattevő cég cégjegyzésre jogosult képviselője a fenti közbeszerzési eljárás során kijelentem, hogy társaságunk a me</w:t>
      </w:r>
      <w:r w:rsidRPr="00C2699F">
        <w:t>g</w:t>
      </w:r>
      <w:r w:rsidRPr="00C2699F">
        <w:t>kötendő szerződés teljesítéséhez nem kíván alvállalkozót igénybe venni.</w:t>
      </w:r>
    </w:p>
    <w:p w:rsidR="00A56842" w:rsidRPr="00C2699F" w:rsidRDefault="00A56842" w:rsidP="00B85B09">
      <w:pPr>
        <w:jc w:val="both"/>
      </w:pPr>
    </w:p>
    <w:p w:rsidR="00A56842" w:rsidRPr="001D2AF4" w:rsidRDefault="00A56842" w:rsidP="00B85B09">
      <w:pPr>
        <w:jc w:val="both"/>
        <w:rPr>
          <w:i/>
          <w:sz w:val="20"/>
          <w:szCs w:val="20"/>
        </w:rPr>
      </w:pPr>
      <w:r w:rsidRPr="001D2AF4">
        <w:rPr>
          <w:i/>
          <w:sz w:val="20"/>
          <w:szCs w:val="20"/>
        </w:rPr>
        <w:t>(*Kérjük a megfelelő rész 1.) vagy 2.) kitöltését.</w:t>
      </w:r>
      <w:r w:rsidR="001D2AF4">
        <w:rPr>
          <w:i/>
          <w:sz w:val="20"/>
          <w:szCs w:val="20"/>
        </w:rPr>
        <w:t xml:space="preserve"> A sorok száma tetszőlegesen bővíthető</w:t>
      </w:r>
      <w:r w:rsidRPr="001D2AF4">
        <w:rPr>
          <w:i/>
          <w:sz w:val="20"/>
          <w:szCs w:val="20"/>
        </w:rPr>
        <w:t>)</w:t>
      </w:r>
    </w:p>
    <w:p w:rsidR="00A56842" w:rsidRPr="00C2699F" w:rsidRDefault="00A56842" w:rsidP="00B85B09">
      <w:pPr>
        <w:jc w:val="both"/>
      </w:pPr>
    </w:p>
    <w:p w:rsidR="00A56842" w:rsidRPr="00C2699F" w:rsidRDefault="00A56842" w:rsidP="00B85B09">
      <w:r w:rsidRPr="00C2699F">
        <w:t>........................................., ………. év ..................... hó ........ nap</w:t>
      </w:r>
    </w:p>
    <w:p w:rsidR="00A56842" w:rsidRPr="00C2699F" w:rsidRDefault="00A56842" w:rsidP="00B85B09">
      <w:pPr>
        <w:tabs>
          <w:tab w:val="left" w:pos="360"/>
          <w:tab w:val="left" w:pos="720"/>
        </w:tabs>
        <w:jc w:val="both"/>
      </w:pPr>
    </w:p>
    <w:p w:rsidR="00EE6619" w:rsidRPr="00C2699F" w:rsidRDefault="00EE6619" w:rsidP="00B85B09">
      <w:pPr>
        <w:tabs>
          <w:tab w:val="left" w:pos="360"/>
          <w:tab w:val="left" w:pos="720"/>
        </w:tabs>
        <w:jc w:val="both"/>
      </w:pPr>
    </w:p>
    <w:p w:rsidR="00A56842" w:rsidRPr="00C2699F" w:rsidRDefault="00A56842" w:rsidP="00B85B09">
      <w:pPr>
        <w:tabs>
          <w:tab w:val="center" w:pos="7020"/>
        </w:tabs>
        <w:jc w:val="both"/>
      </w:pPr>
      <w:r w:rsidRPr="00C2699F">
        <w:tab/>
        <w:t>……………………………………….</w:t>
      </w:r>
    </w:p>
    <w:p w:rsidR="00A56842" w:rsidRPr="00C2699F" w:rsidRDefault="00A56842" w:rsidP="00B85B09">
      <w:pPr>
        <w:tabs>
          <w:tab w:val="center" w:pos="7020"/>
        </w:tabs>
        <w:jc w:val="both"/>
      </w:pPr>
      <w:r w:rsidRPr="00C2699F">
        <w:tab/>
        <w:t>cégszerű aláírás</w:t>
      </w:r>
    </w:p>
    <w:p w:rsidR="00A56842" w:rsidRPr="00C2699F" w:rsidRDefault="00A56842" w:rsidP="006C37C7">
      <w:pPr>
        <w:jc w:val="center"/>
        <w:rPr>
          <w:b/>
        </w:rPr>
      </w:pPr>
      <w:r w:rsidRPr="00C2699F">
        <w:br w:type="page"/>
      </w:r>
      <w:r w:rsidRPr="00C2699F">
        <w:rPr>
          <w:b/>
        </w:rPr>
        <w:lastRenderedPageBreak/>
        <w:t>Nyilatkozat a Kbt. 65. § (7) bekezdései alapján*</w:t>
      </w:r>
    </w:p>
    <w:p w:rsidR="00EE6619" w:rsidRPr="00C2699F" w:rsidRDefault="00EE6619" w:rsidP="006C37C7">
      <w:pPr>
        <w:jc w:val="center"/>
        <w:rPr>
          <w:b/>
        </w:rPr>
      </w:pPr>
    </w:p>
    <w:p w:rsidR="00EE6619" w:rsidRPr="00C2699F" w:rsidRDefault="00EE6619" w:rsidP="006C37C7">
      <w:pPr>
        <w:jc w:val="center"/>
        <w:rPr>
          <w:b/>
        </w:rPr>
      </w:pPr>
      <w:r w:rsidRPr="00C2699F">
        <w:rPr>
          <w:b/>
        </w:rPr>
        <w:t>……….. Rész</w:t>
      </w:r>
    </w:p>
    <w:p w:rsidR="00242783" w:rsidRPr="00C2699F" w:rsidRDefault="00242783" w:rsidP="00242783">
      <w:pPr>
        <w:jc w:val="center"/>
        <w:rPr>
          <w:bCs/>
          <w:sz w:val="20"/>
          <w:szCs w:val="20"/>
        </w:rPr>
      </w:pPr>
    </w:p>
    <w:p w:rsidR="00242783" w:rsidRPr="00C2699F" w:rsidRDefault="00242783" w:rsidP="00242783">
      <w:pPr>
        <w:jc w:val="center"/>
        <w:rPr>
          <w:bCs/>
          <w:sz w:val="20"/>
          <w:szCs w:val="20"/>
        </w:rPr>
      </w:pPr>
      <w:r w:rsidRPr="00C2699F">
        <w:rPr>
          <w:bCs/>
          <w:sz w:val="20"/>
          <w:szCs w:val="20"/>
        </w:rPr>
        <w:t>(ajánlattételi határidőre kell benyújtani,</w:t>
      </w:r>
      <w:r w:rsidR="00EE6619" w:rsidRPr="00C2699F">
        <w:rPr>
          <w:bCs/>
          <w:sz w:val="20"/>
          <w:szCs w:val="20"/>
        </w:rPr>
        <w:t xml:space="preserve"> részenként külön kell kitölteni,</w:t>
      </w:r>
      <w:r w:rsidRPr="00C2699F">
        <w:rPr>
          <w:bCs/>
          <w:sz w:val="20"/>
          <w:szCs w:val="20"/>
        </w:rPr>
        <w:t xml:space="preserve"> közös ajánlattétel esetén valamennyi ajánlattevőnek külön-külön nyilatkoznia szükséges)</w:t>
      </w:r>
    </w:p>
    <w:p w:rsidR="006C37C7" w:rsidRPr="00C2699F" w:rsidRDefault="006C37C7" w:rsidP="006C37C7">
      <w:pPr>
        <w:jc w:val="both"/>
        <w:rPr>
          <w:bCs/>
        </w:rPr>
      </w:pPr>
    </w:p>
    <w:p w:rsidR="00242783" w:rsidRPr="00C2699F" w:rsidRDefault="00242783" w:rsidP="00242783">
      <w:pPr>
        <w:rPr>
          <w:sz w:val="20"/>
          <w:szCs w:val="20"/>
        </w:rPr>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A56842" w:rsidRPr="00C2699F" w:rsidRDefault="00A56842" w:rsidP="0000063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 /</w:t>
      </w:r>
    </w:p>
    <w:p w:rsidR="00A56842" w:rsidRPr="00C2699F" w:rsidRDefault="00A56842" w:rsidP="0000063F">
      <w:pPr>
        <w:jc w:val="both"/>
      </w:pPr>
    </w:p>
    <w:p w:rsidR="00A56842" w:rsidRPr="00C2699F" w:rsidRDefault="00A56842" w:rsidP="0000063F">
      <w:pPr>
        <w:jc w:val="both"/>
      </w:pPr>
      <w:r w:rsidRPr="00C2699F">
        <w:t>1.) Alulírott ………………………………………, mint a nyilatkozattevő cég cégjegyzésre jogosult képviselője a fenti közbeszerzési eljárás során kijelentem, hogy társaságunk az előírt alkalmassági követelményeknek az alábbi szervezet kapacitására (is) támaszkodva kíván me</w:t>
      </w:r>
      <w:r w:rsidRPr="00C2699F">
        <w:t>g</w:t>
      </w:r>
      <w:r w:rsidRPr="00C2699F">
        <w:t>felelni</w:t>
      </w:r>
      <w:r w:rsidRPr="00C2699F">
        <w:rPr>
          <w:rStyle w:val="Lbjegyzet-hivatkozs"/>
        </w:rPr>
        <w:footnoteReference w:id="4"/>
      </w:r>
      <w:r w:rsidRPr="00C2699F">
        <w:t>:</w:t>
      </w:r>
    </w:p>
    <w:p w:rsidR="00A56842" w:rsidRPr="00C2699F" w:rsidRDefault="00A56842" w:rsidP="0000063F">
      <w:pPr>
        <w:jc w:val="both"/>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tblPr>
      <w:tblGrid>
        <w:gridCol w:w="3138"/>
        <w:gridCol w:w="6004"/>
      </w:tblGrid>
      <w:tr w:rsidR="00A56842" w:rsidRPr="00C2699F" w:rsidTr="002F6407">
        <w:tc>
          <w:tcPr>
            <w:tcW w:w="1716" w:type="pct"/>
          </w:tcPr>
          <w:p w:rsidR="00A56842" w:rsidRPr="00C2699F" w:rsidRDefault="00A56842" w:rsidP="007973CA">
            <w:pPr>
              <w:jc w:val="center"/>
            </w:pPr>
            <w:r w:rsidRPr="00C2699F">
              <w:t>Kapacitásait rendelkezésre b</w:t>
            </w:r>
            <w:r w:rsidRPr="00C2699F">
              <w:t>o</w:t>
            </w:r>
            <w:r w:rsidRPr="00C2699F">
              <w:t>csátó szervezet megnevezése:</w:t>
            </w:r>
          </w:p>
        </w:tc>
        <w:tc>
          <w:tcPr>
            <w:tcW w:w="3284" w:type="pct"/>
          </w:tcPr>
          <w:p w:rsidR="00A56842" w:rsidRPr="00C2699F" w:rsidRDefault="00A56842" w:rsidP="007973CA">
            <w:pPr>
              <w:jc w:val="center"/>
            </w:pPr>
            <w:r w:rsidRPr="00C2699F">
              <w:t>Vonatkozó alkalmassági feltétel megjelölése az eljárást megindító felhívás adott pontjára hivatkozással:</w:t>
            </w:r>
          </w:p>
        </w:tc>
      </w:tr>
      <w:tr w:rsidR="00A56842" w:rsidRPr="00C2699F" w:rsidTr="002F6407">
        <w:tc>
          <w:tcPr>
            <w:tcW w:w="1716" w:type="pct"/>
          </w:tcPr>
          <w:p w:rsidR="00A56842" w:rsidRPr="00C2699F" w:rsidRDefault="00A56842" w:rsidP="005C5C21">
            <w:pPr>
              <w:jc w:val="both"/>
            </w:pPr>
          </w:p>
        </w:tc>
        <w:tc>
          <w:tcPr>
            <w:tcW w:w="3284" w:type="pct"/>
          </w:tcPr>
          <w:p w:rsidR="00A56842" w:rsidRPr="00C2699F" w:rsidRDefault="00A56842" w:rsidP="005C5C21">
            <w:pPr>
              <w:jc w:val="both"/>
            </w:pPr>
          </w:p>
        </w:tc>
      </w:tr>
      <w:tr w:rsidR="00A56842" w:rsidRPr="00C2699F" w:rsidTr="002F6407">
        <w:tc>
          <w:tcPr>
            <w:tcW w:w="1716" w:type="pct"/>
          </w:tcPr>
          <w:p w:rsidR="00A56842" w:rsidRPr="00C2699F" w:rsidRDefault="00A56842" w:rsidP="005C5C21">
            <w:pPr>
              <w:jc w:val="both"/>
            </w:pPr>
          </w:p>
        </w:tc>
        <w:tc>
          <w:tcPr>
            <w:tcW w:w="3284" w:type="pct"/>
          </w:tcPr>
          <w:p w:rsidR="00A56842" w:rsidRPr="00C2699F" w:rsidRDefault="00A56842" w:rsidP="005C5C21">
            <w:pPr>
              <w:jc w:val="both"/>
            </w:pPr>
          </w:p>
        </w:tc>
      </w:tr>
    </w:tbl>
    <w:p w:rsidR="00A56842" w:rsidRPr="00C2699F" w:rsidRDefault="00A56842" w:rsidP="00682D4C">
      <w:pPr>
        <w:pStyle w:val="Szvegtrzs2"/>
        <w:spacing w:after="0" w:line="240" w:lineRule="auto"/>
      </w:pPr>
    </w:p>
    <w:p w:rsidR="00A56842" w:rsidRPr="00C2699F" w:rsidRDefault="00A56842" w:rsidP="0000063F">
      <w:pPr>
        <w:jc w:val="both"/>
      </w:pPr>
      <w:r w:rsidRPr="00C2699F">
        <w:t>2.) Alulírott ………………………………………, mint a nyilatkozattevő cég cégjegyzésre jogosult képviselője a fenti közbeszerzési eljárás során kijelentem, hogy társaságunk az előírt alkalmassági követelményeknek való megfelelés érdekében nem kívánja más szervezet kap</w:t>
      </w:r>
      <w:r w:rsidRPr="00C2699F">
        <w:t>a</w:t>
      </w:r>
      <w:r w:rsidRPr="00C2699F">
        <w:t>citásait (is) igénybe venni.</w:t>
      </w:r>
    </w:p>
    <w:p w:rsidR="00A56842" w:rsidRPr="00C2699F" w:rsidRDefault="00A56842" w:rsidP="0000063F">
      <w:pPr>
        <w:jc w:val="both"/>
      </w:pPr>
    </w:p>
    <w:p w:rsidR="00A56842" w:rsidRPr="00C2699F" w:rsidRDefault="00A56842" w:rsidP="0000063F">
      <w:pPr>
        <w:jc w:val="both"/>
      </w:pPr>
    </w:p>
    <w:p w:rsidR="00A56842" w:rsidRPr="00C2699F" w:rsidRDefault="00A56842" w:rsidP="0000063F">
      <w:pPr>
        <w:jc w:val="both"/>
        <w:rPr>
          <w:i/>
          <w:sz w:val="20"/>
          <w:szCs w:val="20"/>
        </w:rPr>
      </w:pPr>
      <w:r w:rsidRPr="00C2699F">
        <w:rPr>
          <w:i/>
          <w:sz w:val="20"/>
          <w:szCs w:val="20"/>
        </w:rPr>
        <w:t>(*Kérjük a megfelelő rész 1.) vagy 2.) kitöltését.)</w:t>
      </w:r>
    </w:p>
    <w:p w:rsidR="00EE6619" w:rsidRPr="00C2699F" w:rsidRDefault="00EE6619" w:rsidP="0000063F">
      <w:pPr>
        <w:jc w:val="both"/>
        <w:rPr>
          <w:i/>
          <w:sz w:val="20"/>
          <w:szCs w:val="20"/>
        </w:rPr>
      </w:pPr>
    </w:p>
    <w:p w:rsidR="00A56842" w:rsidRPr="00C2699F" w:rsidRDefault="00A56842" w:rsidP="0000063F">
      <w:pPr>
        <w:jc w:val="both"/>
      </w:pPr>
    </w:p>
    <w:p w:rsidR="00A56842" w:rsidRPr="00C2699F" w:rsidRDefault="00A56842" w:rsidP="0000063F">
      <w:pPr>
        <w:pStyle w:val="Szvegtrzs2"/>
        <w:spacing w:after="0" w:line="240" w:lineRule="auto"/>
      </w:pPr>
      <w:r w:rsidRPr="00C2699F">
        <w:t>........................................., ………. év ..................... hó ........ nap</w:t>
      </w:r>
    </w:p>
    <w:p w:rsidR="00A56842" w:rsidRPr="00C2699F" w:rsidRDefault="00A56842" w:rsidP="0000063F">
      <w:pPr>
        <w:tabs>
          <w:tab w:val="left" w:pos="360"/>
          <w:tab w:val="left" w:pos="720"/>
        </w:tabs>
        <w:jc w:val="both"/>
      </w:pPr>
    </w:p>
    <w:p w:rsidR="00A56842" w:rsidRPr="00C2699F" w:rsidRDefault="00A56842" w:rsidP="0000063F">
      <w:pPr>
        <w:tabs>
          <w:tab w:val="left" w:pos="360"/>
          <w:tab w:val="left" w:pos="720"/>
        </w:tabs>
        <w:jc w:val="both"/>
      </w:pPr>
    </w:p>
    <w:p w:rsidR="00A56842" w:rsidRPr="00C2699F" w:rsidRDefault="00A56842" w:rsidP="0000063F">
      <w:pPr>
        <w:tabs>
          <w:tab w:val="center" w:pos="7020"/>
        </w:tabs>
        <w:jc w:val="both"/>
      </w:pPr>
      <w:r w:rsidRPr="00C2699F">
        <w:tab/>
        <w:t>……………………………………….</w:t>
      </w:r>
    </w:p>
    <w:p w:rsidR="00A56842" w:rsidRPr="00C2699F" w:rsidRDefault="00A56842" w:rsidP="0000063F">
      <w:pPr>
        <w:tabs>
          <w:tab w:val="center" w:pos="7020"/>
        </w:tabs>
        <w:jc w:val="both"/>
      </w:pPr>
      <w:r w:rsidRPr="00C2699F">
        <w:tab/>
        <w:t>cégszerű aláírás</w:t>
      </w:r>
    </w:p>
    <w:p w:rsidR="00242783" w:rsidRPr="00C2699F" w:rsidRDefault="00A56842" w:rsidP="00DA5DAF">
      <w:pPr>
        <w:jc w:val="center"/>
        <w:rPr>
          <w:b/>
        </w:rPr>
      </w:pPr>
      <w:r w:rsidRPr="00C2699F">
        <w:rPr>
          <w:b/>
        </w:rPr>
        <w:br w:type="page"/>
      </w:r>
      <w:r w:rsidR="00242783" w:rsidRPr="00C2699F">
        <w:rPr>
          <w:b/>
        </w:rPr>
        <w:lastRenderedPageBreak/>
        <w:t>Kapacitásait rendelkezésre bocsátó szervezet kötelezettségvállaló</w:t>
      </w:r>
    </w:p>
    <w:p w:rsidR="00242783" w:rsidRPr="00C2699F" w:rsidRDefault="00242783" w:rsidP="00DA5DAF">
      <w:pPr>
        <w:jc w:val="center"/>
        <w:rPr>
          <w:b/>
        </w:rPr>
      </w:pPr>
      <w:r w:rsidRPr="00C2699F">
        <w:rPr>
          <w:b/>
        </w:rPr>
        <w:t>nyilatkozatát tartalmazó megállapodás</w:t>
      </w:r>
    </w:p>
    <w:p w:rsidR="00242783" w:rsidRPr="00C2699F" w:rsidRDefault="00242783" w:rsidP="00242783">
      <w:pPr>
        <w:jc w:val="both"/>
        <w:rPr>
          <w:b/>
          <w:iCs/>
        </w:rPr>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5D14E4" w:rsidRPr="00C2699F" w:rsidRDefault="005D14E4" w:rsidP="005D14E4">
      <w:pPr>
        <w:rPr>
          <w:b/>
          <w:sz w:val="20"/>
          <w:szCs w:val="20"/>
        </w:rPr>
      </w:pPr>
    </w:p>
    <w:p w:rsidR="00242783" w:rsidRPr="001655EF" w:rsidRDefault="00242783" w:rsidP="00242783">
      <w:pPr>
        <w:jc w:val="both"/>
        <w:rPr>
          <w:b/>
          <w:sz w:val="20"/>
          <w:szCs w:val="20"/>
        </w:rPr>
      </w:pPr>
    </w:p>
    <w:p w:rsidR="00242783" w:rsidRPr="001655EF" w:rsidRDefault="00242783" w:rsidP="00242783">
      <w:pPr>
        <w:jc w:val="both"/>
        <w:rPr>
          <w:iCs/>
          <w:sz w:val="20"/>
          <w:szCs w:val="20"/>
        </w:rPr>
      </w:pPr>
      <w:r w:rsidRPr="001655EF">
        <w:rPr>
          <w:sz w:val="20"/>
          <w:szCs w:val="20"/>
        </w:rPr>
        <w:t>amely létrejött egyrészről:</w:t>
      </w:r>
    </w:p>
    <w:p w:rsidR="00242783" w:rsidRPr="001655EF" w:rsidRDefault="00242783" w:rsidP="00242783">
      <w:pPr>
        <w:jc w:val="both"/>
        <w:rPr>
          <w:bCs/>
          <w:sz w:val="20"/>
          <w:szCs w:val="20"/>
        </w:rPr>
      </w:pPr>
    </w:p>
    <w:p w:rsidR="00242783" w:rsidRPr="001655EF" w:rsidRDefault="00242783" w:rsidP="00242783">
      <w:pPr>
        <w:jc w:val="both"/>
        <w:rPr>
          <w:bCs/>
          <w:sz w:val="20"/>
          <w:szCs w:val="20"/>
        </w:rPr>
      </w:pPr>
      <w:r w:rsidRPr="001655EF">
        <w:rPr>
          <w:bCs/>
          <w:sz w:val="20"/>
          <w:szCs w:val="20"/>
        </w:rPr>
        <w:t>………………………………….</w:t>
      </w:r>
    </w:p>
    <w:p w:rsidR="00242783" w:rsidRPr="001655EF" w:rsidRDefault="00242783" w:rsidP="00242783">
      <w:pPr>
        <w:jc w:val="both"/>
        <w:rPr>
          <w:sz w:val="20"/>
          <w:szCs w:val="20"/>
        </w:rPr>
      </w:pPr>
      <w:r w:rsidRPr="001655EF">
        <w:rPr>
          <w:sz w:val="20"/>
          <w:szCs w:val="20"/>
        </w:rPr>
        <w:t>székhely:</w:t>
      </w:r>
      <w:r w:rsidRPr="001655EF">
        <w:rPr>
          <w:sz w:val="20"/>
          <w:szCs w:val="20"/>
        </w:rPr>
        <w:tab/>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adószám: </w:t>
      </w:r>
      <w:r w:rsidRPr="001655EF">
        <w:rPr>
          <w:sz w:val="20"/>
          <w:szCs w:val="20"/>
        </w:rPr>
        <w:tab/>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cégjegyzékszám: </w:t>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képviselő neve: </w:t>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mint ajánlattevő (közös ajánlattevő), másrészről</w:t>
      </w:r>
    </w:p>
    <w:p w:rsidR="00242783" w:rsidRPr="001655EF" w:rsidRDefault="00242783" w:rsidP="00242783">
      <w:pPr>
        <w:jc w:val="both"/>
        <w:rPr>
          <w:bCs/>
          <w:sz w:val="20"/>
          <w:szCs w:val="20"/>
        </w:rPr>
      </w:pPr>
    </w:p>
    <w:p w:rsidR="00242783" w:rsidRPr="001655EF" w:rsidRDefault="00242783" w:rsidP="00242783">
      <w:pPr>
        <w:jc w:val="both"/>
        <w:rPr>
          <w:bCs/>
          <w:sz w:val="20"/>
          <w:szCs w:val="20"/>
        </w:rPr>
      </w:pPr>
      <w:r w:rsidRPr="001655EF">
        <w:rPr>
          <w:bCs/>
          <w:sz w:val="20"/>
          <w:szCs w:val="20"/>
        </w:rPr>
        <w:t>………………………………….</w:t>
      </w:r>
    </w:p>
    <w:p w:rsidR="00242783" w:rsidRPr="001655EF" w:rsidRDefault="00242783" w:rsidP="00242783">
      <w:pPr>
        <w:jc w:val="both"/>
        <w:rPr>
          <w:sz w:val="20"/>
          <w:szCs w:val="20"/>
        </w:rPr>
      </w:pPr>
      <w:r w:rsidRPr="001655EF">
        <w:rPr>
          <w:sz w:val="20"/>
          <w:szCs w:val="20"/>
        </w:rPr>
        <w:t>székhely/cím:</w:t>
      </w:r>
      <w:r w:rsidRPr="001655EF">
        <w:rPr>
          <w:sz w:val="20"/>
          <w:szCs w:val="20"/>
        </w:rPr>
        <w:tab/>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adószám: </w:t>
      </w:r>
      <w:r w:rsidRPr="001655EF">
        <w:rPr>
          <w:sz w:val="20"/>
          <w:szCs w:val="20"/>
        </w:rPr>
        <w:tab/>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cégjegyzékszám: </w:t>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r w:rsidRPr="001655EF">
        <w:rPr>
          <w:sz w:val="20"/>
          <w:szCs w:val="20"/>
        </w:rPr>
        <w:t xml:space="preserve">képviselő neve: </w:t>
      </w:r>
      <w:r w:rsidRPr="001655EF">
        <w:rPr>
          <w:sz w:val="20"/>
          <w:szCs w:val="20"/>
        </w:rPr>
        <w:tab/>
      </w:r>
      <w:r w:rsidRPr="001655EF">
        <w:rPr>
          <w:sz w:val="20"/>
          <w:szCs w:val="20"/>
        </w:rPr>
        <w:tab/>
      </w:r>
      <w:r w:rsidRPr="001655EF">
        <w:rPr>
          <w:sz w:val="20"/>
          <w:szCs w:val="20"/>
        </w:rPr>
        <w:tab/>
        <w: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 xml:space="preserve">mint kapacitást nyújtó szervezet, a továbbiakban, mint </w:t>
      </w:r>
      <w:r w:rsidRPr="001655EF">
        <w:rPr>
          <w:bCs/>
          <w:sz w:val="20"/>
          <w:szCs w:val="20"/>
        </w:rPr>
        <w:t xml:space="preserve">Felek </w:t>
      </w:r>
      <w:r w:rsidRPr="001655EF">
        <w:rPr>
          <w:sz w:val="20"/>
          <w:szCs w:val="20"/>
        </w:rPr>
        <w:t>között alulírott helyen és időben, az alábbi feltét</w:t>
      </w:r>
      <w:r w:rsidRPr="001655EF">
        <w:rPr>
          <w:sz w:val="20"/>
          <w:szCs w:val="20"/>
        </w:rPr>
        <w:t>e</w:t>
      </w:r>
      <w:r w:rsidRPr="001655EF">
        <w:rPr>
          <w:sz w:val="20"/>
          <w:szCs w:val="20"/>
        </w:rPr>
        <w:t>lek szerint: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1. Ajánlattevő (közös ajánlattevő) ajánlatot kíván tenni a fenti közbeszerzési eljárás</w:t>
      </w:r>
      <w:r w:rsidR="00EE6619" w:rsidRPr="001655EF">
        <w:rPr>
          <w:sz w:val="20"/>
          <w:szCs w:val="20"/>
        </w:rPr>
        <w:t xml:space="preserve"> ….. Részében</w:t>
      </w:r>
      <w:r w:rsidRPr="001655EF">
        <w:rPr>
          <w:sz w:val="20"/>
          <w:szCs w:val="20"/>
        </w:rPr>
        <w: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 xml:space="preserve">2. Kapacitást nyújtó szervezet a fenti közbeszerzési eljárás felhívásának </w:t>
      </w:r>
      <w:r w:rsidR="00DA5DAF" w:rsidRPr="001655EF">
        <w:rPr>
          <w:sz w:val="20"/>
          <w:szCs w:val="20"/>
        </w:rPr>
        <w:t>SZ.1/P.1/P.2/P.3/</w:t>
      </w:r>
      <w:r w:rsidRPr="001655EF">
        <w:rPr>
          <w:sz w:val="20"/>
          <w:szCs w:val="20"/>
        </w:rPr>
        <w:t>M.1</w:t>
      </w:r>
      <w:r w:rsidR="00DA5DAF" w:rsidRPr="001655EF">
        <w:rPr>
          <w:sz w:val="20"/>
          <w:szCs w:val="20"/>
        </w:rPr>
        <w:t>/M.2</w:t>
      </w:r>
      <w:r w:rsidR="00307164" w:rsidRPr="001655EF">
        <w:rPr>
          <w:sz w:val="20"/>
          <w:szCs w:val="20"/>
        </w:rPr>
        <w:t>)a)</w:t>
      </w:r>
      <w:r w:rsidR="00181094" w:rsidRPr="001655EF">
        <w:rPr>
          <w:sz w:val="20"/>
          <w:szCs w:val="20"/>
        </w:rPr>
        <w:t>/</w:t>
      </w:r>
      <w:r w:rsidR="00307164" w:rsidRPr="001655EF">
        <w:rPr>
          <w:sz w:val="20"/>
          <w:szCs w:val="20"/>
        </w:rPr>
        <w:t>M.2) b)</w:t>
      </w:r>
      <w:r w:rsidR="00181094" w:rsidRPr="001655EF">
        <w:rPr>
          <w:sz w:val="20"/>
          <w:szCs w:val="20"/>
        </w:rPr>
        <w:t>/</w:t>
      </w:r>
      <w:r w:rsidR="00307164" w:rsidRPr="001655EF">
        <w:rPr>
          <w:sz w:val="20"/>
          <w:szCs w:val="20"/>
        </w:rPr>
        <w:t>M.2) c)</w:t>
      </w:r>
      <w:r w:rsidR="00181094" w:rsidRPr="001655EF">
        <w:rPr>
          <w:sz w:val="20"/>
          <w:szCs w:val="20"/>
        </w:rPr>
        <w:t>/</w:t>
      </w:r>
      <w:r w:rsidR="00DA5DAF" w:rsidRPr="001655EF">
        <w:rPr>
          <w:sz w:val="20"/>
          <w:szCs w:val="20"/>
        </w:rPr>
        <w:t xml:space="preserve"> </w:t>
      </w:r>
      <w:r w:rsidRPr="001655EF">
        <w:rPr>
          <w:i/>
          <w:sz w:val="20"/>
          <w:szCs w:val="20"/>
        </w:rPr>
        <w:t>(törölje a feleslegeset)</w:t>
      </w:r>
      <w:r w:rsidRPr="001655EF">
        <w:rPr>
          <w:sz w:val="20"/>
          <w:szCs w:val="20"/>
        </w:rPr>
        <w:t xml:space="preserve"> pontja szerinti alkalmassági követelmény(ek) igazolásában részt vesz, ahhoz kapacitást nyújt.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3. Kapacitást nyújtó szervezet vállalja, hogy az alkalmassági követelmény(ek)nek való megfelelést a felhívásban előírt módon igazolja. Kapacitást nyújtó szervezet kötelezettséget vállal továbbá arra, hogy ajánlattevő (közös ajánlattevő) nyertessége esetén a szerződés teljesítéséhez szükséges erőforrásokat rendelkezésre bocsátja, a szo</w:t>
      </w:r>
      <w:r w:rsidRPr="001655EF">
        <w:rPr>
          <w:sz w:val="20"/>
          <w:szCs w:val="20"/>
        </w:rPr>
        <w:t>l</w:t>
      </w:r>
      <w:r w:rsidRPr="001655EF">
        <w:rPr>
          <w:sz w:val="20"/>
          <w:szCs w:val="20"/>
        </w:rPr>
        <w:t>gáltatás ezen részét megvalósítja.</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4. A 3. pontban rögzített rendelkezésre bocsátás módja</w:t>
      </w:r>
      <w:r w:rsidRPr="001655EF">
        <w:rPr>
          <w:sz w:val="20"/>
          <w:szCs w:val="20"/>
          <w:vertAlign w:val="superscript"/>
        </w:rPr>
        <w:footnoteReference w:id="5"/>
      </w:r>
      <w:r w:rsidRPr="001655EF">
        <w:rPr>
          <w:sz w:val="20"/>
          <w:szCs w:val="20"/>
        </w:rPr>
        <w:t>: ……………………………………..</w:t>
      </w:r>
    </w:p>
    <w:p w:rsidR="00242783" w:rsidRPr="001655EF" w:rsidRDefault="00242783" w:rsidP="00242783">
      <w:pPr>
        <w:jc w:val="both"/>
        <w:rPr>
          <w:sz w:val="20"/>
          <w:szCs w:val="20"/>
        </w:rPr>
      </w:pPr>
      <w:r w:rsidRPr="001655EF">
        <w:rPr>
          <w:sz w:val="20"/>
          <w:szCs w:val="20"/>
        </w:rPr>
        <w:t>………………………………………………………………………………..……..…………..</w:t>
      </w:r>
    </w:p>
    <w:p w:rsidR="00242783" w:rsidRPr="001655EF" w:rsidRDefault="00242783" w:rsidP="00242783">
      <w:pPr>
        <w:jc w:val="both"/>
        <w:rPr>
          <w:sz w:val="20"/>
          <w:szCs w:val="20"/>
        </w:rPr>
      </w:pPr>
    </w:p>
    <w:p w:rsidR="00242783" w:rsidRPr="001655EF" w:rsidRDefault="00242783" w:rsidP="00242783">
      <w:pPr>
        <w:jc w:val="both"/>
        <w:rPr>
          <w:sz w:val="20"/>
          <w:szCs w:val="20"/>
        </w:rPr>
      </w:pPr>
      <w:r w:rsidRPr="001655EF">
        <w:rPr>
          <w:sz w:val="20"/>
          <w:szCs w:val="20"/>
        </w:rPr>
        <w:t>…..........................., ………. év ….................. hó …..... nap</w:t>
      </w:r>
    </w:p>
    <w:p w:rsidR="00242783" w:rsidRPr="001655EF" w:rsidRDefault="00242783" w:rsidP="00242783">
      <w:pPr>
        <w:jc w:val="both"/>
        <w:rPr>
          <w:sz w:val="20"/>
          <w:szCs w:val="20"/>
        </w:rPr>
      </w:pPr>
    </w:p>
    <w:p w:rsidR="00181094" w:rsidRPr="001655EF" w:rsidRDefault="00181094" w:rsidP="00242783">
      <w:pPr>
        <w:jc w:val="both"/>
        <w:rPr>
          <w:sz w:val="20"/>
          <w:szCs w:val="20"/>
        </w:rPr>
      </w:pPr>
    </w:p>
    <w:tbl>
      <w:tblPr>
        <w:tblW w:w="8064" w:type="dxa"/>
        <w:jc w:val="center"/>
        <w:tblLayout w:type="fixed"/>
        <w:tblLook w:val="01E0"/>
      </w:tblPr>
      <w:tblGrid>
        <w:gridCol w:w="4032"/>
        <w:gridCol w:w="4032"/>
      </w:tblGrid>
      <w:tr w:rsidR="00242783" w:rsidRPr="001655EF" w:rsidTr="00813B2C">
        <w:trPr>
          <w:jc w:val="center"/>
        </w:trPr>
        <w:tc>
          <w:tcPr>
            <w:tcW w:w="4032" w:type="dxa"/>
          </w:tcPr>
          <w:p w:rsidR="00242783" w:rsidRPr="001655EF" w:rsidRDefault="00242783" w:rsidP="00DA5DAF">
            <w:pPr>
              <w:jc w:val="center"/>
              <w:rPr>
                <w:sz w:val="20"/>
                <w:szCs w:val="20"/>
              </w:rPr>
            </w:pPr>
            <w:r w:rsidRPr="001655EF">
              <w:rPr>
                <w:sz w:val="20"/>
                <w:szCs w:val="20"/>
              </w:rPr>
              <w:t>………………………………………</w:t>
            </w:r>
          </w:p>
          <w:p w:rsidR="00242783" w:rsidRPr="001655EF" w:rsidRDefault="00242783" w:rsidP="00DA5DAF">
            <w:pPr>
              <w:jc w:val="center"/>
              <w:rPr>
                <w:sz w:val="20"/>
                <w:szCs w:val="20"/>
              </w:rPr>
            </w:pPr>
            <w:r w:rsidRPr="001655EF">
              <w:rPr>
                <w:sz w:val="20"/>
                <w:szCs w:val="20"/>
              </w:rPr>
              <w:t>- ajánlattevő -</w:t>
            </w:r>
          </w:p>
        </w:tc>
        <w:tc>
          <w:tcPr>
            <w:tcW w:w="4032" w:type="dxa"/>
          </w:tcPr>
          <w:p w:rsidR="00242783" w:rsidRPr="001655EF" w:rsidRDefault="00242783" w:rsidP="00DA5DAF">
            <w:pPr>
              <w:jc w:val="center"/>
              <w:rPr>
                <w:sz w:val="20"/>
                <w:szCs w:val="20"/>
              </w:rPr>
            </w:pPr>
            <w:r w:rsidRPr="001655EF">
              <w:rPr>
                <w:sz w:val="20"/>
                <w:szCs w:val="20"/>
              </w:rPr>
              <w:t>……………………………………</w:t>
            </w:r>
          </w:p>
          <w:p w:rsidR="00242783" w:rsidRPr="001655EF" w:rsidRDefault="00242783" w:rsidP="00DA5DAF">
            <w:pPr>
              <w:jc w:val="center"/>
              <w:rPr>
                <w:sz w:val="20"/>
                <w:szCs w:val="20"/>
              </w:rPr>
            </w:pPr>
            <w:r w:rsidRPr="001655EF">
              <w:rPr>
                <w:bCs/>
                <w:sz w:val="20"/>
                <w:szCs w:val="20"/>
              </w:rPr>
              <w:t>- kapacitást nyújtó szervezet -</w:t>
            </w:r>
          </w:p>
        </w:tc>
      </w:tr>
    </w:tbl>
    <w:p w:rsidR="00F87436" w:rsidRDefault="00F87436" w:rsidP="000325B4">
      <w:pPr>
        <w:jc w:val="center"/>
        <w:rPr>
          <w:b/>
        </w:rPr>
      </w:pPr>
    </w:p>
    <w:p w:rsidR="00F87436" w:rsidRDefault="00F87436">
      <w:pPr>
        <w:rPr>
          <w:b/>
        </w:rPr>
      </w:pPr>
      <w:r>
        <w:rPr>
          <w:b/>
        </w:rPr>
        <w:br w:type="page"/>
      </w:r>
    </w:p>
    <w:p w:rsidR="00F87436" w:rsidRPr="00F87436" w:rsidRDefault="00F87436" w:rsidP="00F87436">
      <w:pPr>
        <w:jc w:val="center"/>
        <w:rPr>
          <w:rFonts w:eastAsia="Calibri"/>
          <w:b/>
          <w:sz w:val="20"/>
          <w:szCs w:val="20"/>
          <w:lang w:eastAsia="en-US"/>
        </w:rPr>
      </w:pPr>
      <w:r w:rsidRPr="00F87436">
        <w:rPr>
          <w:rFonts w:ascii="Arial Narrow" w:eastAsia="Calibri" w:hAnsi="Arial Narrow"/>
          <w:b/>
          <w:sz w:val="20"/>
          <w:szCs w:val="20"/>
          <w:lang w:eastAsia="en-US"/>
        </w:rPr>
        <w:lastRenderedPageBreak/>
        <w:t xml:space="preserve">Nyilatkozat a szerződés teljesítésében részt vevő szakember - az ajánlati felhívás II.2.5) </w:t>
      </w:r>
      <w:r w:rsidRPr="00F87436">
        <w:rPr>
          <w:rFonts w:eastAsia="Calibri"/>
          <w:b/>
          <w:sz w:val="20"/>
          <w:szCs w:val="20"/>
          <w:lang w:eastAsia="en-US"/>
        </w:rPr>
        <w:t xml:space="preserve">pontjának </w:t>
      </w:r>
      <w:r w:rsidRPr="00F87436">
        <w:rPr>
          <w:rFonts w:eastAsia="Calibri"/>
          <w:b/>
          <w:sz w:val="20"/>
          <w:szCs w:val="20"/>
          <w:u w:val="single"/>
          <w:lang w:eastAsia="en-US"/>
        </w:rPr>
        <w:t>2. értékelési szempontja</w:t>
      </w:r>
      <w:r w:rsidRPr="00F87436">
        <w:rPr>
          <w:rFonts w:eastAsia="Calibri"/>
          <w:b/>
          <w:sz w:val="20"/>
          <w:szCs w:val="20"/>
          <w:lang w:eastAsia="en-US"/>
        </w:rPr>
        <w:t xml:space="preserve"> tekintetében releváns - szakmai tapasztalata vonatkozásában</w:t>
      </w:r>
    </w:p>
    <w:p w:rsidR="00F87436" w:rsidRPr="00F87436" w:rsidRDefault="00F87436" w:rsidP="00F87436">
      <w:pPr>
        <w:jc w:val="both"/>
        <w:rPr>
          <w:sz w:val="20"/>
          <w:szCs w:val="20"/>
        </w:rPr>
      </w:pPr>
    </w:p>
    <w:p w:rsidR="00F87436" w:rsidRPr="00C2699F" w:rsidRDefault="00F87436" w:rsidP="00F87436">
      <w:pPr>
        <w:rPr>
          <w:b/>
          <w:sz w:val="20"/>
          <w:szCs w:val="20"/>
        </w:rPr>
      </w:pPr>
      <w:r w:rsidRPr="00C2699F">
        <w:rPr>
          <w:sz w:val="20"/>
          <w:szCs w:val="20"/>
        </w:rPr>
        <w:t xml:space="preserve">Az eljárás száma: </w:t>
      </w:r>
      <w:r>
        <w:rPr>
          <w:b/>
          <w:sz w:val="20"/>
          <w:szCs w:val="20"/>
        </w:rPr>
        <w:t>VP-02/2016.</w:t>
      </w:r>
    </w:p>
    <w:p w:rsidR="00F87436" w:rsidRPr="00C2699F" w:rsidRDefault="00F87436" w:rsidP="00F87436">
      <w:pPr>
        <w:ind w:left="1416" w:hanging="1410"/>
        <w:rPr>
          <w:b/>
          <w:sz w:val="20"/>
          <w:szCs w:val="20"/>
        </w:rPr>
      </w:pPr>
      <w:r w:rsidRPr="00C2699F">
        <w:rPr>
          <w:sz w:val="20"/>
          <w:szCs w:val="20"/>
        </w:rPr>
        <w:t xml:space="preserve">Az eljárás tárgya: </w:t>
      </w:r>
      <w:r w:rsidRPr="00187258">
        <w:rPr>
          <w:b/>
          <w:bCs/>
          <w:sz w:val="20"/>
          <w:szCs w:val="20"/>
        </w:rPr>
        <w:t>Vállalkozási szerződések építési munkák elvégzésére az „Elefánt</w:t>
      </w:r>
      <w:r w:rsidR="00340766">
        <w:rPr>
          <w:b/>
          <w:bCs/>
          <w:sz w:val="20"/>
          <w:szCs w:val="20"/>
        </w:rPr>
        <w:t>ot</w:t>
      </w:r>
      <w:r w:rsidRPr="00187258">
        <w:rPr>
          <w:b/>
          <w:bCs/>
          <w:sz w:val="20"/>
          <w:szCs w:val="20"/>
        </w:rPr>
        <w:t>- és ázsiai állatok</w:t>
      </w:r>
      <w:r w:rsidR="00340766">
        <w:rPr>
          <w:b/>
          <w:bCs/>
          <w:sz w:val="20"/>
          <w:szCs w:val="20"/>
        </w:rPr>
        <w:t>at</w:t>
      </w:r>
      <w:r w:rsidRPr="00187258">
        <w:rPr>
          <w:b/>
          <w:bCs/>
          <w:sz w:val="20"/>
          <w:szCs w:val="20"/>
        </w:rPr>
        <w:t xml:space="preserve"> bemutató együttes építése” című és TOP -6.1.4.-15 -2016-00001 azonosítószámú projekt keretén belül (I-</w:t>
      </w:r>
      <w:r>
        <w:rPr>
          <w:b/>
          <w:bCs/>
          <w:sz w:val="20"/>
          <w:szCs w:val="20"/>
        </w:rPr>
        <w:t>II. rész)</w:t>
      </w:r>
    </w:p>
    <w:p w:rsidR="00F87436" w:rsidRPr="00C2699F" w:rsidRDefault="00F87436" w:rsidP="00F87436">
      <w:pPr>
        <w:ind w:left="1418" w:hanging="1418"/>
        <w:rPr>
          <w:b/>
          <w:sz w:val="20"/>
          <w:szCs w:val="20"/>
        </w:rPr>
      </w:pPr>
      <w:r w:rsidRPr="00C2699F">
        <w:rPr>
          <w:sz w:val="20"/>
          <w:szCs w:val="20"/>
        </w:rPr>
        <w:t xml:space="preserve">Ajánlatkérő: </w:t>
      </w:r>
      <w:r w:rsidRPr="00C2699F">
        <w:rPr>
          <w:sz w:val="20"/>
          <w:szCs w:val="20"/>
        </w:rPr>
        <w:tab/>
      </w:r>
      <w:r w:rsidRPr="004173FA">
        <w:rPr>
          <w:b/>
          <w:bCs/>
          <w:sz w:val="20"/>
          <w:szCs w:val="20"/>
        </w:rPr>
        <w:t>Szegedi Vadaspark és Programszervező Közhasznú Nonprofit Korlátolt Felelősségű Tá</w:t>
      </w:r>
      <w:r w:rsidRPr="004173FA">
        <w:rPr>
          <w:b/>
          <w:bCs/>
          <w:sz w:val="20"/>
          <w:szCs w:val="20"/>
        </w:rPr>
        <w:t>r</w:t>
      </w:r>
      <w:r w:rsidRPr="004173FA">
        <w:rPr>
          <w:b/>
          <w:bCs/>
          <w:sz w:val="20"/>
          <w:szCs w:val="20"/>
        </w:rPr>
        <w:t>saság (6725 Szeged, Cserepes sor 47.)</w:t>
      </w:r>
    </w:p>
    <w:p w:rsidR="00F87436" w:rsidRPr="00F87436" w:rsidRDefault="00F87436" w:rsidP="00F87436">
      <w:pPr>
        <w:tabs>
          <w:tab w:val="left" w:pos="567"/>
        </w:tabs>
        <w:jc w:val="both"/>
        <w:rPr>
          <w:rFonts w:eastAsia="Calibri"/>
          <w:sz w:val="20"/>
          <w:szCs w:val="20"/>
          <w:lang w:eastAsia="en-US"/>
        </w:rPr>
      </w:pPr>
    </w:p>
    <w:p w:rsidR="00F87436" w:rsidRPr="00F87436" w:rsidRDefault="00F87436" w:rsidP="00F87436">
      <w:pPr>
        <w:tabs>
          <w:tab w:val="left" w:pos="1080"/>
          <w:tab w:val="center" w:pos="7200"/>
        </w:tabs>
        <w:jc w:val="both"/>
        <w:rPr>
          <w:sz w:val="20"/>
          <w:szCs w:val="20"/>
        </w:rPr>
      </w:pPr>
      <w:r w:rsidRPr="00F87436">
        <w:rPr>
          <w:sz w:val="20"/>
          <w:szCs w:val="20"/>
        </w:rPr>
        <w:t>Alulírott ……………………… (név) ……………………. (lakcím) mint a fenti közbeszerzési eljárás ….. R</w:t>
      </w:r>
      <w:r w:rsidRPr="00F87436">
        <w:rPr>
          <w:sz w:val="20"/>
          <w:szCs w:val="20"/>
        </w:rPr>
        <w:t>é</w:t>
      </w:r>
      <w:r>
        <w:rPr>
          <w:sz w:val="20"/>
          <w:szCs w:val="20"/>
        </w:rPr>
        <w:t xml:space="preserve">szében bemutatott, </w:t>
      </w:r>
      <w:r w:rsidRPr="00F87436">
        <w:rPr>
          <w:sz w:val="20"/>
          <w:szCs w:val="20"/>
        </w:rPr>
        <w:t>a szerződés teljesítésében részt vevő szakember a fenti közbeszerzési eljárás során nyilatk</w:t>
      </w:r>
      <w:r w:rsidRPr="00F87436">
        <w:rPr>
          <w:sz w:val="20"/>
          <w:szCs w:val="20"/>
        </w:rPr>
        <w:t>o</w:t>
      </w:r>
      <w:r w:rsidRPr="00F87436">
        <w:rPr>
          <w:sz w:val="20"/>
          <w:szCs w:val="20"/>
        </w:rPr>
        <w:t xml:space="preserve">zom, hogy az ajánlatkérő által az ajánlati felhívás II.2.5) pontjának </w:t>
      </w:r>
      <w:r>
        <w:rPr>
          <w:sz w:val="20"/>
          <w:szCs w:val="20"/>
        </w:rPr>
        <w:t>2</w:t>
      </w:r>
      <w:r w:rsidRPr="00F87436">
        <w:rPr>
          <w:sz w:val="20"/>
          <w:szCs w:val="20"/>
        </w:rPr>
        <w:t>. értékelési szempontja tekintetében vizsgált szakmai gyakorlat vonatkozásomban a következőekben részletezett információk szerint alakult:</w:t>
      </w:r>
      <w:r w:rsidRPr="00F87436">
        <w:rPr>
          <w:rStyle w:val="Lbjegyzet-hivatkozs"/>
          <w:sz w:val="20"/>
          <w:szCs w:val="20"/>
        </w:rPr>
        <w:footnoteReference w:id="6"/>
      </w:r>
    </w:p>
    <w:p w:rsidR="00F87436" w:rsidRPr="00F87436" w:rsidRDefault="00F87436" w:rsidP="00F87436">
      <w:pPr>
        <w:tabs>
          <w:tab w:val="left" w:pos="1080"/>
          <w:tab w:val="center" w:pos="7200"/>
        </w:tabs>
        <w:jc w:val="both"/>
        <w:rPr>
          <w:sz w:val="20"/>
          <w:szCs w:val="20"/>
        </w:rPr>
      </w:pPr>
    </w:p>
    <w:tbl>
      <w:tblPr>
        <w:tblW w:w="8791"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695"/>
        <w:gridCol w:w="2552"/>
        <w:gridCol w:w="1559"/>
        <w:gridCol w:w="1985"/>
      </w:tblGrid>
      <w:tr w:rsidR="00F87436" w:rsidRPr="00F87436" w:rsidTr="00AE41FF">
        <w:trPr>
          <w:cantSplit/>
          <w:trHeight w:val="635"/>
          <w:tblHeader/>
        </w:trPr>
        <w:tc>
          <w:tcPr>
            <w:tcW w:w="2695" w:type="dxa"/>
            <w:shd w:val="clear" w:color="auto" w:fill="CCCCCC"/>
            <w:vAlign w:val="center"/>
          </w:tcPr>
          <w:p w:rsidR="00F87436" w:rsidRPr="00F87436" w:rsidRDefault="00F87436" w:rsidP="00AE41FF">
            <w:pPr>
              <w:jc w:val="center"/>
              <w:rPr>
                <w:b/>
                <w:bCs/>
                <w:sz w:val="20"/>
                <w:szCs w:val="20"/>
              </w:rPr>
            </w:pPr>
            <w:r w:rsidRPr="00F87436">
              <w:rPr>
                <w:b/>
                <w:bCs/>
                <w:sz w:val="20"/>
                <w:szCs w:val="20"/>
              </w:rPr>
              <w:t>A</w:t>
            </w:r>
            <w:r w:rsidR="00DA4961">
              <w:rPr>
                <w:b/>
                <w:bCs/>
                <w:sz w:val="20"/>
                <w:szCs w:val="20"/>
              </w:rPr>
              <w:t>z</w:t>
            </w:r>
            <w:r w:rsidRPr="00F87436">
              <w:rPr>
                <w:b/>
                <w:bCs/>
                <w:sz w:val="20"/>
                <w:szCs w:val="20"/>
              </w:rPr>
              <w:t xml:space="preserve"> </w:t>
            </w:r>
            <w:r w:rsidR="00DA4961" w:rsidRPr="00DA4961">
              <w:rPr>
                <w:b/>
                <w:bCs/>
                <w:sz w:val="20"/>
                <w:szCs w:val="20"/>
              </w:rPr>
              <w:t>új építésű, monolit-vasbetonvázas épület vagy műtárgy létrehozására ir</w:t>
            </w:r>
            <w:r w:rsidR="00DA4961" w:rsidRPr="00DA4961">
              <w:rPr>
                <w:b/>
                <w:bCs/>
                <w:sz w:val="20"/>
                <w:szCs w:val="20"/>
              </w:rPr>
              <w:t>á</w:t>
            </w:r>
            <w:r w:rsidR="00DA4961" w:rsidRPr="00DA4961">
              <w:rPr>
                <w:b/>
                <w:bCs/>
                <w:sz w:val="20"/>
                <w:szCs w:val="20"/>
              </w:rPr>
              <w:t>nyuló magasépítési kivitel</w:t>
            </w:r>
            <w:r w:rsidR="00DA4961" w:rsidRPr="00DA4961">
              <w:rPr>
                <w:b/>
                <w:bCs/>
                <w:sz w:val="20"/>
                <w:szCs w:val="20"/>
              </w:rPr>
              <w:t>e</w:t>
            </w:r>
            <w:r w:rsidR="00DA4961" w:rsidRPr="00DA4961">
              <w:rPr>
                <w:b/>
                <w:bCs/>
                <w:sz w:val="20"/>
                <w:szCs w:val="20"/>
              </w:rPr>
              <w:t>zési tevékenység</w:t>
            </w:r>
            <w:r w:rsidRPr="00F87436">
              <w:rPr>
                <w:b/>
                <w:bCs/>
                <w:sz w:val="20"/>
                <w:szCs w:val="20"/>
              </w:rPr>
              <w:t xml:space="preserve"> megnevez</w:t>
            </w:r>
            <w:r w:rsidRPr="00F87436">
              <w:rPr>
                <w:b/>
                <w:bCs/>
                <w:sz w:val="20"/>
                <w:szCs w:val="20"/>
              </w:rPr>
              <w:t>é</w:t>
            </w:r>
            <w:r w:rsidRPr="00F87436">
              <w:rPr>
                <w:b/>
                <w:bCs/>
                <w:sz w:val="20"/>
                <w:szCs w:val="20"/>
              </w:rPr>
              <w:t>se, helye</w:t>
            </w:r>
          </w:p>
        </w:tc>
        <w:tc>
          <w:tcPr>
            <w:tcW w:w="2552" w:type="dxa"/>
            <w:shd w:val="clear" w:color="auto" w:fill="CCCCCC"/>
            <w:vAlign w:val="center"/>
          </w:tcPr>
          <w:p w:rsidR="00F87436" w:rsidRPr="00F87436" w:rsidRDefault="00DA4961" w:rsidP="00AE41FF">
            <w:pPr>
              <w:jc w:val="center"/>
              <w:rPr>
                <w:b/>
                <w:bCs/>
                <w:sz w:val="20"/>
                <w:szCs w:val="20"/>
              </w:rPr>
            </w:pPr>
            <w:r w:rsidRPr="00F87436">
              <w:rPr>
                <w:b/>
                <w:bCs/>
                <w:sz w:val="20"/>
                <w:szCs w:val="20"/>
              </w:rPr>
              <w:t>A</w:t>
            </w:r>
            <w:r>
              <w:rPr>
                <w:b/>
                <w:bCs/>
                <w:sz w:val="20"/>
                <w:szCs w:val="20"/>
              </w:rPr>
              <w:t>z</w:t>
            </w:r>
            <w:r w:rsidRPr="00F87436">
              <w:rPr>
                <w:b/>
                <w:bCs/>
                <w:sz w:val="20"/>
                <w:szCs w:val="20"/>
              </w:rPr>
              <w:t xml:space="preserve"> </w:t>
            </w:r>
            <w:r w:rsidRPr="00DA4961">
              <w:rPr>
                <w:b/>
                <w:bCs/>
                <w:sz w:val="20"/>
                <w:szCs w:val="20"/>
              </w:rPr>
              <w:t>új építésű, monolit-vasbetonvázas épület vagy műtárgy létrehozására irányuló magasépítési kiv</w:t>
            </w:r>
            <w:r w:rsidRPr="00DA4961">
              <w:rPr>
                <w:b/>
                <w:bCs/>
                <w:sz w:val="20"/>
                <w:szCs w:val="20"/>
              </w:rPr>
              <w:t>i</w:t>
            </w:r>
            <w:r w:rsidRPr="00DA4961">
              <w:rPr>
                <w:b/>
                <w:bCs/>
                <w:sz w:val="20"/>
                <w:szCs w:val="20"/>
              </w:rPr>
              <w:t>telezési tevékenység</w:t>
            </w:r>
            <w:r w:rsidRPr="00F87436">
              <w:rPr>
                <w:b/>
                <w:bCs/>
                <w:sz w:val="20"/>
                <w:szCs w:val="20"/>
              </w:rPr>
              <w:t xml:space="preserve"> </w:t>
            </w:r>
            <w:r w:rsidR="00F87436" w:rsidRPr="00F87436">
              <w:rPr>
                <w:b/>
                <w:bCs/>
                <w:sz w:val="20"/>
                <w:szCs w:val="20"/>
              </w:rPr>
              <w:t>kezdő és befejező időpontja (év/hónap bontásban)</w:t>
            </w:r>
          </w:p>
        </w:tc>
        <w:tc>
          <w:tcPr>
            <w:tcW w:w="1559" w:type="dxa"/>
            <w:shd w:val="clear" w:color="auto" w:fill="CCCCCC"/>
            <w:vAlign w:val="center"/>
          </w:tcPr>
          <w:p w:rsidR="00F87436" w:rsidRPr="00F87436" w:rsidRDefault="00F87436" w:rsidP="00AE41FF">
            <w:pPr>
              <w:jc w:val="center"/>
              <w:rPr>
                <w:b/>
                <w:bCs/>
                <w:sz w:val="20"/>
                <w:szCs w:val="20"/>
              </w:rPr>
            </w:pPr>
            <w:r w:rsidRPr="00F87436">
              <w:rPr>
                <w:b/>
                <w:bCs/>
                <w:sz w:val="20"/>
                <w:szCs w:val="20"/>
              </w:rPr>
              <w:t>Az elvégzett feladat ismert</w:t>
            </w:r>
            <w:r w:rsidRPr="00F87436">
              <w:rPr>
                <w:b/>
                <w:bCs/>
                <w:sz w:val="20"/>
                <w:szCs w:val="20"/>
              </w:rPr>
              <w:t>e</w:t>
            </w:r>
            <w:r w:rsidRPr="00F87436">
              <w:rPr>
                <w:b/>
                <w:bCs/>
                <w:sz w:val="20"/>
                <w:szCs w:val="20"/>
              </w:rPr>
              <w:t>tése</w:t>
            </w:r>
          </w:p>
        </w:tc>
        <w:tc>
          <w:tcPr>
            <w:tcW w:w="1985" w:type="dxa"/>
            <w:shd w:val="clear" w:color="auto" w:fill="CCCCCC"/>
            <w:vAlign w:val="center"/>
          </w:tcPr>
          <w:p w:rsidR="00F87436" w:rsidRPr="00F87436" w:rsidRDefault="00F87436" w:rsidP="00AE41FF">
            <w:pPr>
              <w:jc w:val="center"/>
              <w:rPr>
                <w:b/>
                <w:bCs/>
                <w:sz w:val="20"/>
                <w:szCs w:val="20"/>
              </w:rPr>
            </w:pPr>
            <w:r w:rsidRPr="00F87436">
              <w:rPr>
                <w:b/>
                <w:bCs/>
                <w:sz w:val="20"/>
                <w:szCs w:val="20"/>
              </w:rPr>
              <w:t>A munkában betö</w:t>
            </w:r>
            <w:r w:rsidRPr="00F87436">
              <w:rPr>
                <w:b/>
                <w:bCs/>
                <w:sz w:val="20"/>
                <w:szCs w:val="20"/>
              </w:rPr>
              <w:t>l</w:t>
            </w:r>
            <w:r w:rsidRPr="00F87436">
              <w:rPr>
                <w:b/>
                <w:bCs/>
                <w:sz w:val="20"/>
                <w:szCs w:val="20"/>
              </w:rPr>
              <w:t>tött fun</w:t>
            </w:r>
            <w:r w:rsidRPr="00F87436">
              <w:rPr>
                <w:b/>
                <w:bCs/>
                <w:sz w:val="20"/>
                <w:szCs w:val="20"/>
              </w:rPr>
              <w:t>k</w:t>
            </w:r>
            <w:r w:rsidRPr="00F87436">
              <w:rPr>
                <w:b/>
                <w:bCs/>
                <w:sz w:val="20"/>
                <w:szCs w:val="20"/>
              </w:rPr>
              <w:t>ció/beosztás/munkaszervezeti pozíció i</w:t>
            </w:r>
            <w:r w:rsidRPr="00F87436">
              <w:rPr>
                <w:b/>
                <w:bCs/>
                <w:sz w:val="20"/>
                <w:szCs w:val="20"/>
              </w:rPr>
              <w:t>s</w:t>
            </w:r>
            <w:r w:rsidRPr="00F87436">
              <w:rPr>
                <w:b/>
                <w:bCs/>
                <w:sz w:val="20"/>
                <w:szCs w:val="20"/>
              </w:rPr>
              <w:t>mertetése</w:t>
            </w:r>
          </w:p>
        </w:tc>
      </w:tr>
      <w:tr w:rsidR="00F87436" w:rsidRPr="00F87436" w:rsidTr="00AE41FF">
        <w:trPr>
          <w:cantSplit/>
          <w:trHeight w:val="20"/>
        </w:trPr>
        <w:tc>
          <w:tcPr>
            <w:tcW w:w="2695" w:type="dxa"/>
          </w:tcPr>
          <w:p w:rsidR="00F87436" w:rsidRPr="00F87436" w:rsidRDefault="00F87436" w:rsidP="00AE41FF">
            <w:pPr>
              <w:rPr>
                <w:bCs/>
                <w:sz w:val="20"/>
                <w:szCs w:val="20"/>
              </w:rPr>
            </w:pPr>
          </w:p>
        </w:tc>
        <w:tc>
          <w:tcPr>
            <w:tcW w:w="2552" w:type="dxa"/>
          </w:tcPr>
          <w:p w:rsidR="00F87436" w:rsidRPr="00F87436" w:rsidRDefault="00F87436" w:rsidP="00AE41FF">
            <w:pPr>
              <w:rPr>
                <w:bCs/>
                <w:sz w:val="20"/>
                <w:szCs w:val="20"/>
              </w:rPr>
            </w:pPr>
          </w:p>
        </w:tc>
        <w:tc>
          <w:tcPr>
            <w:tcW w:w="1559" w:type="dxa"/>
          </w:tcPr>
          <w:p w:rsidR="00F87436" w:rsidRPr="00F87436" w:rsidRDefault="00F87436" w:rsidP="00AE41FF">
            <w:pPr>
              <w:rPr>
                <w:bCs/>
                <w:sz w:val="20"/>
                <w:szCs w:val="20"/>
              </w:rPr>
            </w:pPr>
          </w:p>
        </w:tc>
        <w:tc>
          <w:tcPr>
            <w:tcW w:w="1985" w:type="dxa"/>
          </w:tcPr>
          <w:p w:rsidR="00F87436" w:rsidRPr="00F87436" w:rsidRDefault="00F87436" w:rsidP="00AE41FF">
            <w:pPr>
              <w:rPr>
                <w:bCs/>
                <w:sz w:val="20"/>
                <w:szCs w:val="20"/>
              </w:rPr>
            </w:pPr>
          </w:p>
        </w:tc>
      </w:tr>
      <w:tr w:rsidR="00F87436" w:rsidRPr="00F87436" w:rsidTr="00AE41FF">
        <w:trPr>
          <w:cantSplit/>
          <w:trHeight w:val="20"/>
        </w:trPr>
        <w:tc>
          <w:tcPr>
            <w:tcW w:w="2695" w:type="dxa"/>
            <w:vAlign w:val="center"/>
          </w:tcPr>
          <w:p w:rsidR="00F87436" w:rsidRPr="00F87436" w:rsidRDefault="00F87436" w:rsidP="00AE41FF">
            <w:pPr>
              <w:rPr>
                <w:sz w:val="20"/>
                <w:szCs w:val="20"/>
              </w:rPr>
            </w:pPr>
          </w:p>
        </w:tc>
        <w:tc>
          <w:tcPr>
            <w:tcW w:w="2552" w:type="dxa"/>
          </w:tcPr>
          <w:p w:rsidR="00F87436" w:rsidRPr="00F87436" w:rsidRDefault="00F87436" w:rsidP="00AE41FF">
            <w:pPr>
              <w:rPr>
                <w:sz w:val="20"/>
                <w:szCs w:val="20"/>
              </w:rPr>
            </w:pPr>
          </w:p>
        </w:tc>
        <w:tc>
          <w:tcPr>
            <w:tcW w:w="1559" w:type="dxa"/>
          </w:tcPr>
          <w:p w:rsidR="00F87436" w:rsidRPr="00F87436" w:rsidRDefault="00F87436" w:rsidP="00AE41FF">
            <w:pPr>
              <w:rPr>
                <w:sz w:val="20"/>
                <w:szCs w:val="20"/>
              </w:rPr>
            </w:pPr>
          </w:p>
        </w:tc>
        <w:tc>
          <w:tcPr>
            <w:tcW w:w="1985" w:type="dxa"/>
          </w:tcPr>
          <w:p w:rsidR="00F87436" w:rsidRPr="00F87436" w:rsidRDefault="00F87436" w:rsidP="00AE41FF">
            <w:pPr>
              <w:rPr>
                <w:sz w:val="20"/>
                <w:szCs w:val="20"/>
              </w:rPr>
            </w:pPr>
          </w:p>
        </w:tc>
      </w:tr>
      <w:tr w:rsidR="00F87436" w:rsidRPr="00F87436" w:rsidTr="00AE41FF">
        <w:trPr>
          <w:cantSplit/>
          <w:trHeight w:val="20"/>
        </w:trPr>
        <w:tc>
          <w:tcPr>
            <w:tcW w:w="2695" w:type="dxa"/>
            <w:vAlign w:val="center"/>
          </w:tcPr>
          <w:p w:rsidR="00F87436" w:rsidRPr="00F87436" w:rsidRDefault="00F87436" w:rsidP="00AE41FF">
            <w:pPr>
              <w:rPr>
                <w:sz w:val="20"/>
                <w:szCs w:val="20"/>
              </w:rPr>
            </w:pPr>
          </w:p>
        </w:tc>
        <w:tc>
          <w:tcPr>
            <w:tcW w:w="2552" w:type="dxa"/>
          </w:tcPr>
          <w:p w:rsidR="00F87436" w:rsidRPr="00F87436" w:rsidRDefault="00F87436" w:rsidP="00AE41FF">
            <w:pPr>
              <w:rPr>
                <w:sz w:val="20"/>
                <w:szCs w:val="20"/>
              </w:rPr>
            </w:pPr>
          </w:p>
        </w:tc>
        <w:tc>
          <w:tcPr>
            <w:tcW w:w="1559" w:type="dxa"/>
          </w:tcPr>
          <w:p w:rsidR="00F87436" w:rsidRPr="00F87436" w:rsidRDefault="00F87436" w:rsidP="00AE41FF">
            <w:pPr>
              <w:rPr>
                <w:sz w:val="20"/>
                <w:szCs w:val="20"/>
              </w:rPr>
            </w:pPr>
          </w:p>
        </w:tc>
        <w:tc>
          <w:tcPr>
            <w:tcW w:w="1985" w:type="dxa"/>
          </w:tcPr>
          <w:p w:rsidR="00F87436" w:rsidRPr="00F87436" w:rsidRDefault="00F87436" w:rsidP="00AE41FF">
            <w:pPr>
              <w:rPr>
                <w:sz w:val="20"/>
                <w:szCs w:val="20"/>
              </w:rPr>
            </w:pPr>
          </w:p>
        </w:tc>
      </w:tr>
      <w:tr w:rsidR="00F87436" w:rsidRPr="00F87436" w:rsidTr="00AE41FF">
        <w:trPr>
          <w:cantSplit/>
          <w:trHeight w:val="20"/>
        </w:trPr>
        <w:tc>
          <w:tcPr>
            <w:tcW w:w="2695" w:type="dxa"/>
            <w:vAlign w:val="center"/>
          </w:tcPr>
          <w:p w:rsidR="00F87436" w:rsidRPr="00F87436" w:rsidRDefault="00F87436" w:rsidP="00AE41FF">
            <w:pPr>
              <w:rPr>
                <w:sz w:val="20"/>
                <w:szCs w:val="20"/>
              </w:rPr>
            </w:pPr>
          </w:p>
        </w:tc>
        <w:tc>
          <w:tcPr>
            <w:tcW w:w="2552" w:type="dxa"/>
          </w:tcPr>
          <w:p w:rsidR="00F87436" w:rsidRPr="00F87436" w:rsidRDefault="00F87436" w:rsidP="00AE41FF">
            <w:pPr>
              <w:rPr>
                <w:sz w:val="20"/>
                <w:szCs w:val="20"/>
              </w:rPr>
            </w:pPr>
          </w:p>
        </w:tc>
        <w:tc>
          <w:tcPr>
            <w:tcW w:w="1559" w:type="dxa"/>
          </w:tcPr>
          <w:p w:rsidR="00F87436" w:rsidRPr="00F87436" w:rsidRDefault="00F87436" w:rsidP="00AE41FF">
            <w:pPr>
              <w:rPr>
                <w:sz w:val="20"/>
                <w:szCs w:val="20"/>
              </w:rPr>
            </w:pPr>
          </w:p>
        </w:tc>
        <w:tc>
          <w:tcPr>
            <w:tcW w:w="1985" w:type="dxa"/>
          </w:tcPr>
          <w:p w:rsidR="00F87436" w:rsidRPr="00F87436" w:rsidRDefault="00F87436" w:rsidP="00AE41FF">
            <w:pPr>
              <w:rPr>
                <w:sz w:val="20"/>
                <w:szCs w:val="20"/>
              </w:rPr>
            </w:pPr>
          </w:p>
        </w:tc>
      </w:tr>
      <w:tr w:rsidR="00F87436" w:rsidRPr="00F87436" w:rsidTr="00AE41FF">
        <w:trPr>
          <w:cantSplit/>
          <w:trHeight w:val="20"/>
        </w:trPr>
        <w:tc>
          <w:tcPr>
            <w:tcW w:w="2695" w:type="dxa"/>
            <w:tcBorders>
              <w:bottom w:val="single" w:sz="4" w:space="0" w:color="auto"/>
            </w:tcBorders>
            <w:vAlign w:val="center"/>
          </w:tcPr>
          <w:p w:rsidR="00F87436" w:rsidRPr="00F87436" w:rsidRDefault="00DA4961" w:rsidP="00AE41FF">
            <w:pPr>
              <w:rPr>
                <w:b/>
                <w:sz w:val="20"/>
                <w:szCs w:val="20"/>
              </w:rPr>
            </w:pPr>
            <w:r w:rsidRPr="00F87436">
              <w:rPr>
                <w:b/>
                <w:bCs/>
                <w:sz w:val="20"/>
                <w:szCs w:val="20"/>
              </w:rPr>
              <w:t>A</w:t>
            </w:r>
            <w:r>
              <w:rPr>
                <w:b/>
                <w:bCs/>
                <w:sz w:val="20"/>
                <w:szCs w:val="20"/>
              </w:rPr>
              <w:t>z</w:t>
            </w:r>
            <w:r w:rsidRPr="00F87436">
              <w:rPr>
                <w:b/>
                <w:bCs/>
                <w:sz w:val="20"/>
                <w:szCs w:val="20"/>
              </w:rPr>
              <w:t xml:space="preserve"> </w:t>
            </w:r>
            <w:r w:rsidRPr="00DA4961">
              <w:rPr>
                <w:b/>
                <w:bCs/>
                <w:sz w:val="20"/>
                <w:szCs w:val="20"/>
              </w:rPr>
              <w:t>új építésű, monolit-vasbetonvázas épület vagy műtárgy létrehozására ir</w:t>
            </w:r>
            <w:r w:rsidRPr="00DA4961">
              <w:rPr>
                <w:b/>
                <w:bCs/>
                <w:sz w:val="20"/>
                <w:szCs w:val="20"/>
              </w:rPr>
              <w:t>á</w:t>
            </w:r>
            <w:r w:rsidRPr="00DA4961">
              <w:rPr>
                <w:b/>
                <w:bCs/>
                <w:sz w:val="20"/>
                <w:szCs w:val="20"/>
              </w:rPr>
              <w:t>nyuló magasépítési kivitel</w:t>
            </w:r>
            <w:r w:rsidRPr="00DA4961">
              <w:rPr>
                <w:b/>
                <w:bCs/>
                <w:sz w:val="20"/>
                <w:szCs w:val="20"/>
              </w:rPr>
              <w:t>e</w:t>
            </w:r>
            <w:r w:rsidRPr="00DA4961">
              <w:rPr>
                <w:b/>
                <w:bCs/>
                <w:sz w:val="20"/>
                <w:szCs w:val="20"/>
              </w:rPr>
              <w:t>zési tevékenység</w:t>
            </w:r>
            <w:r w:rsidRPr="00F87436">
              <w:rPr>
                <w:b/>
                <w:bCs/>
                <w:sz w:val="20"/>
                <w:szCs w:val="20"/>
              </w:rPr>
              <w:t xml:space="preserve"> </w:t>
            </w:r>
            <w:r w:rsidR="00F87436" w:rsidRPr="00F87436">
              <w:rPr>
                <w:b/>
                <w:sz w:val="20"/>
                <w:szCs w:val="20"/>
              </w:rPr>
              <w:t>összesen:</w:t>
            </w:r>
          </w:p>
        </w:tc>
        <w:tc>
          <w:tcPr>
            <w:tcW w:w="2552" w:type="dxa"/>
            <w:vAlign w:val="center"/>
          </w:tcPr>
          <w:p w:rsidR="00F87436" w:rsidRPr="00F87436" w:rsidRDefault="00F87436" w:rsidP="00AE41FF">
            <w:pPr>
              <w:rPr>
                <w:b/>
                <w:sz w:val="20"/>
                <w:szCs w:val="20"/>
              </w:rPr>
            </w:pPr>
            <w:r w:rsidRPr="00F87436">
              <w:rPr>
                <w:b/>
                <w:sz w:val="20"/>
                <w:szCs w:val="20"/>
              </w:rPr>
              <w:t>………. hónap</w:t>
            </w:r>
          </w:p>
        </w:tc>
        <w:tc>
          <w:tcPr>
            <w:tcW w:w="1559" w:type="dxa"/>
            <w:vAlign w:val="center"/>
          </w:tcPr>
          <w:p w:rsidR="00F87436" w:rsidRPr="00F87436" w:rsidRDefault="00F87436" w:rsidP="00AE41FF">
            <w:pPr>
              <w:rPr>
                <w:b/>
                <w:sz w:val="20"/>
                <w:szCs w:val="20"/>
              </w:rPr>
            </w:pPr>
          </w:p>
        </w:tc>
        <w:tc>
          <w:tcPr>
            <w:tcW w:w="1985" w:type="dxa"/>
            <w:vAlign w:val="center"/>
          </w:tcPr>
          <w:p w:rsidR="00F87436" w:rsidRPr="00F87436" w:rsidRDefault="00F87436" w:rsidP="00AE41FF">
            <w:pPr>
              <w:rPr>
                <w:b/>
                <w:sz w:val="20"/>
                <w:szCs w:val="20"/>
              </w:rPr>
            </w:pPr>
          </w:p>
        </w:tc>
      </w:tr>
    </w:tbl>
    <w:p w:rsidR="00F87436" w:rsidRPr="00F87436" w:rsidRDefault="00F87436" w:rsidP="00F87436">
      <w:pPr>
        <w:jc w:val="both"/>
        <w:rPr>
          <w:sz w:val="20"/>
          <w:szCs w:val="20"/>
        </w:rPr>
      </w:pPr>
    </w:p>
    <w:p w:rsidR="00F87436" w:rsidRPr="00F87436" w:rsidRDefault="00F87436" w:rsidP="00F87436">
      <w:pPr>
        <w:jc w:val="both"/>
        <w:rPr>
          <w:sz w:val="20"/>
          <w:szCs w:val="20"/>
        </w:rPr>
      </w:pPr>
      <w:r w:rsidRPr="00F87436">
        <w:rPr>
          <w:sz w:val="20"/>
          <w:szCs w:val="20"/>
        </w:rPr>
        <w:t>Fenti nyilatkozatommal kijelentem, hogy a szerződés teljesítésének időtartama alatt nincsen más olyan kötel</w:t>
      </w:r>
      <w:r w:rsidRPr="00F87436">
        <w:rPr>
          <w:sz w:val="20"/>
          <w:szCs w:val="20"/>
        </w:rPr>
        <w:t>e</w:t>
      </w:r>
      <w:r w:rsidRPr="00F87436">
        <w:rPr>
          <w:sz w:val="20"/>
          <w:szCs w:val="20"/>
        </w:rPr>
        <w:t>zettségem, amely a munkavégzésemet bármilyen szempontból akadályozná, a szerződés teljesítésének teljes id</w:t>
      </w:r>
      <w:r w:rsidRPr="00F87436">
        <w:rPr>
          <w:sz w:val="20"/>
          <w:szCs w:val="20"/>
        </w:rPr>
        <w:t>ő</w:t>
      </w:r>
      <w:r w:rsidRPr="00F87436">
        <w:rPr>
          <w:sz w:val="20"/>
          <w:szCs w:val="20"/>
        </w:rPr>
        <w:t>tartama alatt rendelkezésre állok.</w:t>
      </w:r>
    </w:p>
    <w:p w:rsidR="00F87436" w:rsidRPr="00F87436" w:rsidRDefault="00F87436" w:rsidP="00F87436">
      <w:pPr>
        <w:jc w:val="both"/>
        <w:rPr>
          <w:sz w:val="20"/>
          <w:szCs w:val="20"/>
        </w:rPr>
      </w:pPr>
    </w:p>
    <w:p w:rsidR="00F87436" w:rsidRPr="00F87436" w:rsidRDefault="00F87436" w:rsidP="00F87436">
      <w:pPr>
        <w:jc w:val="both"/>
        <w:rPr>
          <w:sz w:val="20"/>
          <w:szCs w:val="20"/>
        </w:rPr>
      </w:pPr>
      <w:r w:rsidRPr="00F87436">
        <w:rPr>
          <w:sz w:val="20"/>
          <w:szCs w:val="20"/>
        </w:rPr>
        <w:t>Büntetőjogi felelősségem tudatában kijelentem, hogy a fenti adatok a valóságnak megfelelnek.</w:t>
      </w:r>
    </w:p>
    <w:p w:rsidR="00F87436" w:rsidRPr="00F87436" w:rsidRDefault="00F87436" w:rsidP="00F87436">
      <w:pPr>
        <w:jc w:val="both"/>
        <w:rPr>
          <w:sz w:val="20"/>
          <w:szCs w:val="20"/>
        </w:rPr>
      </w:pPr>
    </w:p>
    <w:p w:rsidR="00F87436" w:rsidRPr="00F87436" w:rsidRDefault="00F87436" w:rsidP="00F87436">
      <w:pPr>
        <w:jc w:val="both"/>
        <w:rPr>
          <w:sz w:val="20"/>
          <w:szCs w:val="20"/>
        </w:rPr>
      </w:pPr>
    </w:p>
    <w:p w:rsidR="00F87436" w:rsidRPr="00F87436" w:rsidRDefault="00F87436" w:rsidP="00F87436">
      <w:pPr>
        <w:jc w:val="both"/>
        <w:rPr>
          <w:sz w:val="20"/>
          <w:szCs w:val="20"/>
        </w:rPr>
      </w:pPr>
    </w:p>
    <w:p w:rsidR="00F87436" w:rsidRPr="00F87436" w:rsidRDefault="00F87436" w:rsidP="00F87436">
      <w:pPr>
        <w:pStyle w:val="Szvegtrzs2"/>
        <w:spacing w:after="0" w:line="240" w:lineRule="auto"/>
        <w:jc w:val="both"/>
        <w:rPr>
          <w:sz w:val="20"/>
        </w:rPr>
      </w:pPr>
      <w:r w:rsidRPr="00F87436">
        <w:rPr>
          <w:sz w:val="20"/>
        </w:rPr>
        <w:t>........................................., ………. év ..................... hó ........ nap</w:t>
      </w:r>
    </w:p>
    <w:p w:rsidR="00F87436" w:rsidRPr="00F87436" w:rsidRDefault="00F87436" w:rsidP="00F87436">
      <w:pPr>
        <w:jc w:val="both"/>
        <w:rPr>
          <w:sz w:val="20"/>
          <w:szCs w:val="20"/>
        </w:rPr>
      </w:pPr>
    </w:p>
    <w:p w:rsidR="00F87436" w:rsidRPr="00F87436" w:rsidRDefault="00F87436" w:rsidP="00F87436">
      <w:pPr>
        <w:jc w:val="both"/>
        <w:rPr>
          <w:sz w:val="20"/>
          <w:szCs w:val="20"/>
        </w:rPr>
      </w:pPr>
    </w:p>
    <w:tbl>
      <w:tblPr>
        <w:tblW w:w="9212" w:type="dxa"/>
        <w:tblLayout w:type="fixed"/>
        <w:tblCellMar>
          <w:left w:w="70" w:type="dxa"/>
          <w:right w:w="70" w:type="dxa"/>
        </w:tblCellMar>
        <w:tblLook w:val="0000"/>
      </w:tblPr>
      <w:tblGrid>
        <w:gridCol w:w="4606"/>
        <w:gridCol w:w="4606"/>
      </w:tblGrid>
      <w:tr w:rsidR="00F87436" w:rsidRPr="00F87436" w:rsidTr="00AE41FF">
        <w:tc>
          <w:tcPr>
            <w:tcW w:w="4606" w:type="dxa"/>
          </w:tcPr>
          <w:p w:rsidR="00F87436" w:rsidRPr="00F87436" w:rsidRDefault="00F87436" w:rsidP="00AE41FF">
            <w:pPr>
              <w:jc w:val="both"/>
              <w:rPr>
                <w:sz w:val="20"/>
                <w:szCs w:val="20"/>
              </w:rPr>
            </w:pPr>
          </w:p>
        </w:tc>
        <w:tc>
          <w:tcPr>
            <w:tcW w:w="4606" w:type="dxa"/>
          </w:tcPr>
          <w:p w:rsidR="00F87436" w:rsidRPr="00F87436" w:rsidRDefault="00F87436" w:rsidP="00AE41FF">
            <w:pPr>
              <w:jc w:val="center"/>
              <w:rPr>
                <w:sz w:val="20"/>
                <w:szCs w:val="20"/>
              </w:rPr>
            </w:pPr>
            <w:r w:rsidRPr="00F87436">
              <w:rPr>
                <w:sz w:val="20"/>
                <w:szCs w:val="20"/>
              </w:rPr>
              <w:t>………………………………</w:t>
            </w:r>
          </w:p>
        </w:tc>
      </w:tr>
      <w:tr w:rsidR="00F87436" w:rsidRPr="00F87436" w:rsidTr="00AE41FF">
        <w:tc>
          <w:tcPr>
            <w:tcW w:w="4606" w:type="dxa"/>
          </w:tcPr>
          <w:p w:rsidR="00F87436" w:rsidRPr="00F87436" w:rsidRDefault="00F87436" w:rsidP="00AE41FF">
            <w:pPr>
              <w:jc w:val="both"/>
              <w:rPr>
                <w:sz w:val="20"/>
                <w:szCs w:val="20"/>
              </w:rPr>
            </w:pPr>
          </w:p>
        </w:tc>
        <w:tc>
          <w:tcPr>
            <w:tcW w:w="4606" w:type="dxa"/>
          </w:tcPr>
          <w:p w:rsidR="00F87436" w:rsidRPr="00F87436" w:rsidRDefault="00F87436" w:rsidP="00AE41FF">
            <w:pPr>
              <w:jc w:val="center"/>
              <w:rPr>
                <w:sz w:val="20"/>
                <w:szCs w:val="20"/>
              </w:rPr>
            </w:pPr>
            <w:r w:rsidRPr="00F87436">
              <w:rPr>
                <w:sz w:val="20"/>
                <w:szCs w:val="20"/>
              </w:rPr>
              <w:t>szakember saját kezű aláírása</w:t>
            </w:r>
          </w:p>
        </w:tc>
      </w:tr>
    </w:tbl>
    <w:p w:rsidR="00F87436" w:rsidRDefault="00F87436" w:rsidP="00F87436">
      <w:pPr>
        <w:rPr>
          <w:rFonts w:ascii="Arial Narrow" w:hAnsi="Arial Narrow"/>
          <w:b/>
        </w:rPr>
      </w:pPr>
      <w:r w:rsidRPr="00A1251E">
        <w:rPr>
          <w:rFonts w:ascii="Arial Narrow" w:hAnsi="Arial Narrow"/>
          <w:b/>
        </w:rPr>
        <w:br w:type="page"/>
      </w:r>
    </w:p>
    <w:p w:rsidR="003B33F3" w:rsidRPr="00F87436" w:rsidRDefault="003B33F3" w:rsidP="003B33F3">
      <w:pPr>
        <w:jc w:val="center"/>
        <w:rPr>
          <w:rFonts w:eastAsia="Calibri"/>
          <w:b/>
          <w:sz w:val="20"/>
          <w:szCs w:val="20"/>
          <w:lang w:eastAsia="en-US"/>
        </w:rPr>
      </w:pPr>
      <w:r w:rsidRPr="00F87436">
        <w:rPr>
          <w:rFonts w:ascii="Arial Narrow" w:eastAsia="Calibri" w:hAnsi="Arial Narrow"/>
          <w:b/>
          <w:sz w:val="20"/>
          <w:szCs w:val="20"/>
          <w:lang w:eastAsia="en-US"/>
        </w:rPr>
        <w:lastRenderedPageBreak/>
        <w:t xml:space="preserve">Nyilatkozat a szerződés teljesítésében részt vevő szakember - az ajánlati felhívás II.2.5) </w:t>
      </w:r>
      <w:r w:rsidRPr="00F87436">
        <w:rPr>
          <w:rFonts w:eastAsia="Calibri"/>
          <w:b/>
          <w:sz w:val="20"/>
          <w:szCs w:val="20"/>
          <w:lang w:eastAsia="en-US"/>
        </w:rPr>
        <w:t xml:space="preserve">pontjának </w:t>
      </w:r>
      <w:r>
        <w:rPr>
          <w:rFonts w:eastAsia="Calibri"/>
          <w:b/>
          <w:sz w:val="20"/>
          <w:szCs w:val="20"/>
          <w:u w:val="single"/>
          <w:lang w:eastAsia="en-US"/>
        </w:rPr>
        <w:t>3</w:t>
      </w:r>
      <w:r w:rsidRPr="00F87436">
        <w:rPr>
          <w:rFonts w:eastAsia="Calibri"/>
          <w:b/>
          <w:sz w:val="20"/>
          <w:szCs w:val="20"/>
          <w:u w:val="single"/>
          <w:lang w:eastAsia="en-US"/>
        </w:rPr>
        <w:t>. értékelési szempontja</w:t>
      </w:r>
      <w:r w:rsidRPr="00F87436">
        <w:rPr>
          <w:rFonts w:eastAsia="Calibri"/>
          <w:b/>
          <w:sz w:val="20"/>
          <w:szCs w:val="20"/>
          <w:lang w:eastAsia="en-US"/>
        </w:rPr>
        <w:t xml:space="preserve"> tekintetében releváns - szakmai tapasztalata vonatkozásában</w:t>
      </w:r>
    </w:p>
    <w:p w:rsidR="003B33F3" w:rsidRPr="00F87436" w:rsidRDefault="003B33F3" w:rsidP="003B33F3">
      <w:pPr>
        <w:jc w:val="both"/>
        <w:rPr>
          <w:sz w:val="20"/>
          <w:szCs w:val="20"/>
        </w:rPr>
      </w:pPr>
    </w:p>
    <w:p w:rsidR="003B33F3" w:rsidRPr="00C2699F" w:rsidRDefault="003B33F3" w:rsidP="003B33F3">
      <w:pPr>
        <w:rPr>
          <w:b/>
          <w:sz w:val="20"/>
          <w:szCs w:val="20"/>
        </w:rPr>
      </w:pPr>
      <w:r w:rsidRPr="00C2699F">
        <w:rPr>
          <w:sz w:val="20"/>
          <w:szCs w:val="20"/>
        </w:rPr>
        <w:t xml:space="preserve">Az eljárás száma: </w:t>
      </w:r>
      <w:r>
        <w:rPr>
          <w:b/>
          <w:sz w:val="20"/>
          <w:szCs w:val="20"/>
        </w:rPr>
        <w:t>VP-02/2016.</w:t>
      </w:r>
    </w:p>
    <w:p w:rsidR="003B33F3" w:rsidRPr="00C2699F" w:rsidRDefault="003B33F3" w:rsidP="003B33F3">
      <w:pPr>
        <w:ind w:left="1416" w:hanging="1410"/>
        <w:rPr>
          <w:b/>
          <w:sz w:val="20"/>
          <w:szCs w:val="20"/>
        </w:rPr>
      </w:pPr>
      <w:r w:rsidRPr="00C2699F">
        <w:rPr>
          <w:sz w:val="20"/>
          <w:szCs w:val="20"/>
        </w:rPr>
        <w:t xml:space="preserve">Az eljárás tárgya: </w:t>
      </w:r>
      <w:r w:rsidRPr="00187258">
        <w:rPr>
          <w:b/>
          <w:bCs/>
          <w:sz w:val="20"/>
          <w:szCs w:val="20"/>
        </w:rPr>
        <w:t>Vállalkozási szerződések építési munkák elvégzésére az „Elefánt</w:t>
      </w:r>
      <w:r>
        <w:rPr>
          <w:b/>
          <w:bCs/>
          <w:sz w:val="20"/>
          <w:szCs w:val="20"/>
        </w:rPr>
        <w:t>ot</w:t>
      </w:r>
      <w:r w:rsidRPr="00187258">
        <w:rPr>
          <w:b/>
          <w:bCs/>
          <w:sz w:val="20"/>
          <w:szCs w:val="20"/>
        </w:rPr>
        <w:t>- és ázsiai állatok</w:t>
      </w:r>
      <w:r>
        <w:rPr>
          <w:b/>
          <w:bCs/>
          <w:sz w:val="20"/>
          <w:szCs w:val="20"/>
        </w:rPr>
        <w:t>at</w:t>
      </w:r>
      <w:r w:rsidRPr="00187258">
        <w:rPr>
          <w:b/>
          <w:bCs/>
          <w:sz w:val="20"/>
          <w:szCs w:val="20"/>
        </w:rPr>
        <w:t xml:space="preserve"> bemutató együttes építése” című és TOP -6.1.4.-15 -2016-00001 azonosítószámú projekt keretén belül (I-</w:t>
      </w:r>
      <w:r>
        <w:rPr>
          <w:b/>
          <w:bCs/>
          <w:sz w:val="20"/>
          <w:szCs w:val="20"/>
        </w:rPr>
        <w:t>II. rész)</w:t>
      </w:r>
    </w:p>
    <w:p w:rsidR="003B33F3" w:rsidRPr="00C2699F" w:rsidRDefault="003B33F3" w:rsidP="003B33F3">
      <w:pPr>
        <w:ind w:left="1418" w:hanging="1418"/>
        <w:rPr>
          <w:b/>
          <w:sz w:val="20"/>
          <w:szCs w:val="20"/>
        </w:rPr>
      </w:pPr>
      <w:r w:rsidRPr="00C2699F">
        <w:rPr>
          <w:sz w:val="20"/>
          <w:szCs w:val="20"/>
        </w:rPr>
        <w:t xml:space="preserve">Ajánlatkérő: </w:t>
      </w:r>
      <w:r w:rsidRPr="00C2699F">
        <w:rPr>
          <w:sz w:val="20"/>
          <w:szCs w:val="20"/>
        </w:rPr>
        <w:tab/>
      </w:r>
      <w:r w:rsidRPr="004173FA">
        <w:rPr>
          <w:b/>
          <w:bCs/>
          <w:sz w:val="20"/>
          <w:szCs w:val="20"/>
        </w:rPr>
        <w:t>Szegedi Vadaspark és Programszervező Közhasznú Nonprofit Korlátolt Felelősségű Tá</w:t>
      </w:r>
      <w:r w:rsidRPr="004173FA">
        <w:rPr>
          <w:b/>
          <w:bCs/>
          <w:sz w:val="20"/>
          <w:szCs w:val="20"/>
        </w:rPr>
        <w:t>r</w:t>
      </w:r>
      <w:r w:rsidRPr="004173FA">
        <w:rPr>
          <w:b/>
          <w:bCs/>
          <w:sz w:val="20"/>
          <w:szCs w:val="20"/>
        </w:rPr>
        <w:t>saság (6725 Szeged, Cserepes sor 47.)</w:t>
      </w:r>
    </w:p>
    <w:p w:rsidR="003B33F3" w:rsidRPr="00F87436" w:rsidRDefault="003B33F3" w:rsidP="003B33F3">
      <w:pPr>
        <w:tabs>
          <w:tab w:val="left" w:pos="567"/>
        </w:tabs>
        <w:jc w:val="both"/>
        <w:rPr>
          <w:rFonts w:eastAsia="Calibri"/>
          <w:sz w:val="20"/>
          <w:szCs w:val="20"/>
          <w:lang w:eastAsia="en-US"/>
        </w:rPr>
      </w:pPr>
    </w:p>
    <w:p w:rsidR="003B33F3" w:rsidRPr="00F87436" w:rsidRDefault="003B33F3" w:rsidP="003B33F3">
      <w:pPr>
        <w:tabs>
          <w:tab w:val="left" w:pos="1080"/>
          <w:tab w:val="center" w:pos="7200"/>
        </w:tabs>
        <w:jc w:val="both"/>
        <w:rPr>
          <w:sz w:val="20"/>
          <w:szCs w:val="20"/>
        </w:rPr>
      </w:pPr>
      <w:r w:rsidRPr="00F87436">
        <w:rPr>
          <w:sz w:val="20"/>
          <w:szCs w:val="20"/>
        </w:rPr>
        <w:t>Alulírott ……………………… (név) ……………………. (lakcím) mint a fenti közbeszerzési eljárás ….. R</w:t>
      </w:r>
      <w:r w:rsidRPr="00F87436">
        <w:rPr>
          <w:sz w:val="20"/>
          <w:szCs w:val="20"/>
        </w:rPr>
        <w:t>é</w:t>
      </w:r>
      <w:r>
        <w:rPr>
          <w:sz w:val="20"/>
          <w:szCs w:val="20"/>
        </w:rPr>
        <w:t xml:space="preserve">szében bemutatott, </w:t>
      </w:r>
      <w:r w:rsidRPr="00F87436">
        <w:rPr>
          <w:sz w:val="20"/>
          <w:szCs w:val="20"/>
        </w:rPr>
        <w:t>a szerződés teljesítésében részt vevő szakember a fenti közbeszerzési eljárás során nyilatk</w:t>
      </w:r>
      <w:r w:rsidRPr="00F87436">
        <w:rPr>
          <w:sz w:val="20"/>
          <w:szCs w:val="20"/>
        </w:rPr>
        <w:t>o</w:t>
      </w:r>
      <w:r w:rsidRPr="00F87436">
        <w:rPr>
          <w:sz w:val="20"/>
          <w:szCs w:val="20"/>
        </w:rPr>
        <w:t xml:space="preserve">zom, hogy az ajánlatkérő által az ajánlati felhívás II.2.5) pontjának </w:t>
      </w:r>
      <w:r>
        <w:rPr>
          <w:sz w:val="20"/>
          <w:szCs w:val="20"/>
        </w:rPr>
        <w:t>3</w:t>
      </w:r>
      <w:r w:rsidRPr="00F87436">
        <w:rPr>
          <w:sz w:val="20"/>
          <w:szCs w:val="20"/>
        </w:rPr>
        <w:t>. értékelési szempontja tekintetében vizsgált szakmai gyakorlat vonatkozásomban a következőekben részletezett információk szerint alakult:</w:t>
      </w:r>
      <w:r w:rsidRPr="00F87436">
        <w:rPr>
          <w:rStyle w:val="Lbjegyzet-hivatkozs"/>
          <w:sz w:val="20"/>
          <w:szCs w:val="20"/>
        </w:rPr>
        <w:footnoteReference w:id="7"/>
      </w:r>
    </w:p>
    <w:p w:rsidR="003B33F3" w:rsidRPr="00F87436" w:rsidRDefault="003B33F3" w:rsidP="003B33F3">
      <w:pPr>
        <w:tabs>
          <w:tab w:val="left" w:pos="1080"/>
          <w:tab w:val="center" w:pos="7200"/>
        </w:tabs>
        <w:jc w:val="both"/>
        <w:rPr>
          <w:sz w:val="20"/>
          <w:szCs w:val="20"/>
        </w:rPr>
      </w:pPr>
    </w:p>
    <w:tbl>
      <w:tblPr>
        <w:tblW w:w="8791"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695"/>
        <w:gridCol w:w="2552"/>
        <w:gridCol w:w="1559"/>
        <w:gridCol w:w="1985"/>
      </w:tblGrid>
      <w:tr w:rsidR="003B33F3" w:rsidRPr="00F87436" w:rsidTr="00636B75">
        <w:trPr>
          <w:cantSplit/>
          <w:trHeight w:val="635"/>
          <w:tblHeader/>
        </w:trPr>
        <w:tc>
          <w:tcPr>
            <w:tcW w:w="2695" w:type="dxa"/>
            <w:shd w:val="clear" w:color="auto" w:fill="CCCCCC"/>
            <w:vAlign w:val="center"/>
          </w:tcPr>
          <w:p w:rsidR="003B33F3" w:rsidRPr="00F87436" w:rsidRDefault="00FC223D" w:rsidP="00636B75">
            <w:pPr>
              <w:jc w:val="center"/>
              <w:rPr>
                <w:b/>
                <w:bCs/>
                <w:sz w:val="20"/>
                <w:szCs w:val="20"/>
              </w:rPr>
            </w:pPr>
            <w:r w:rsidRPr="00FC223D">
              <w:rPr>
                <w:b/>
                <w:bCs/>
                <w:sz w:val="20"/>
                <w:szCs w:val="20"/>
              </w:rPr>
              <w:t>új építésű, épület vagy m</w:t>
            </w:r>
            <w:r w:rsidRPr="00FC223D">
              <w:rPr>
                <w:b/>
                <w:bCs/>
                <w:sz w:val="20"/>
                <w:szCs w:val="20"/>
              </w:rPr>
              <w:t>ű</w:t>
            </w:r>
            <w:r w:rsidRPr="00FC223D">
              <w:rPr>
                <w:b/>
                <w:bCs/>
                <w:sz w:val="20"/>
                <w:szCs w:val="20"/>
              </w:rPr>
              <w:t>tárgy létrehozására irány</w:t>
            </w:r>
            <w:r w:rsidRPr="00FC223D">
              <w:rPr>
                <w:b/>
                <w:bCs/>
                <w:sz w:val="20"/>
                <w:szCs w:val="20"/>
              </w:rPr>
              <w:t>u</w:t>
            </w:r>
            <w:r w:rsidRPr="00FC223D">
              <w:rPr>
                <w:b/>
                <w:bCs/>
                <w:sz w:val="20"/>
                <w:szCs w:val="20"/>
              </w:rPr>
              <w:t>ló, épületgépészeti tevéken</w:t>
            </w:r>
            <w:r w:rsidRPr="00FC223D">
              <w:rPr>
                <w:b/>
                <w:bCs/>
                <w:sz w:val="20"/>
                <w:szCs w:val="20"/>
              </w:rPr>
              <w:t>y</w:t>
            </w:r>
            <w:r w:rsidRPr="00FC223D">
              <w:rPr>
                <w:b/>
                <w:bCs/>
                <w:sz w:val="20"/>
                <w:szCs w:val="20"/>
              </w:rPr>
              <w:t xml:space="preserve">ség </w:t>
            </w:r>
            <w:r w:rsidR="003B33F3" w:rsidRPr="00F87436">
              <w:rPr>
                <w:b/>
                <w:bCs/>
                <w:sz w:val="20"/>
                <w:szCs w:val="20"/>
              </w:rPr>
              <w:t>megnevezése, helye</w:t>
            </w:r>
          </w:p>
        </w:tc>
        <w:tc>
          <w:tcPr>
            <w:tcW w:w="2552" w:type="dxa"/>
            <w:shd w:val="clear" w:color="auto" w:fill="CCCCCC"/>
            <w:vAlign w:val="center"/>
          </w:tcPr>
          <w:p w:rsidR="003B33F3" w:rsidRPr="00F87436" w:rsidRDefault="003B33F3" w:rsidP="00FC223D">
            <w:pPr>
              <w:jc w:val="center"/>
              <w:rPr>
                <w:b/>
                <w:bCs/>
                <w:sz w:val="20"/>
                <w:szCs w:val="20"/>
              </w:rPr>
            </w:pPr>
            <w:r w:rsidRPr="00F87436">
              <w:rPr>
                <w:b/>
                <w:bCs/>
                <w:sz w:val="20"/>
                <w:szCs w:val="20"/>
              </w:rPr>
              <w:t>A</w:t>
            </w:r>
            <w:r>
              <w:rPr>
                <w:b/>
                <w:bCs/>
                <w:sz w:val="20"/>
                <w:szCs w:val="20"/>
              </w:rPr>
              <w:t>z</w:t>
            </w:r>
            <w:r w:rsidRPr="00F87436">
              <w:rPr>
                <w:b/>
                <w:bCs/>
                <w:sz w:val="20"/>
                <w:szCs w:val="20"/>
              </w:rPr>
              <w:t xml:space="preserve"> </w:t>
            </w:r>
            <w:r w:rsidR="00FC223D" w:rsidRPr="00FC223D">
              <w:rPr>
                <w:b/>
                <w:bCs/>
                <w:sz w:val="20"/>
                <w:szCs w:val="20"/>
              </w:rPr>
              <w:t xml:space="preserve">új építésű, épület vagy műtárgy létrehozására irányuló, épületgépészeti tevékenység </w:t>
            </w:r>
            <w:r w:rsidRPr="00F87436">
              <w:rPr>
                <w:b/>
                <w:bCs/>
                <w:sz w:val="20"/>
                <w:szCs w:val="20"/>
              </w:rPr>
              <w:t>kezdő és bef</w:t>
            </w:r>
            <w:r w:rsidRPr="00F87436">
              <w:rPr>
                <w:b/>
                <w:bCs/>
                <w:sz w:val="20"/>
                <w:szCs w:val="20"/>
              </w:rPr>
              <w:t>e</w:t>
            </w:r>
            <w:r w:rsidRPr="00F87436">
              <w:rPr>
                <w:b/>
                <w:bCs/>
                <w:sz w:val="20"/>
                <w:szCs w:val="20"/>
              </w:rPr>
              <w:t>jező időpontja (év/hónap bontásban)</w:t>
            </w:r>
          </w:p>
        </w:tc>
        <w:tc>
          <w:tcPr>
            <w:tcW w:w="1559" w:type="dxa"/>
            <w:shd w:val="clear" w:color="auto" w:fill="CCCCCC"/>
            <w:vAlign w:val="center"/>
          </w:tcPr>
          <w:p w:rsidR="003B33F3" w:rsidRPr="00F87436" w:rsidRDefault="003B33F3" w:rsidP="00636B75">
            <w:pPr>
              <w:jc w:val="center"/>
              <w:rPr>
                <w:b/>
                <w:bCs/>
                <w:sz w:val="20"/>
                <w:szCs w:val="20"/>
              </w:rPr>
            </w:pPr>
            <w:r w:rsidRPr="00F87436">
              <w:rPr>
                <w:b/>
                <w:bCs/>
                <w:sz w:val="20"/>
                <w:szCs w:val="20"/>
              </w:rPr>
              <w:t>Az elvégzett feladat ismert</w:t>
            </w:r>
            <w:r w:rsidRPr="00F87436">
              <w:rPr>
                <w:b/>
                <w:bCs/>
                <w:sz w:val="20"/>
                <w:szCs w:val="20"/>
              </w:rPr>
              <w:t>e</w:t>
            </w:r>
            <w:r w:rsidRPr="00F87436">
              <w:rPr>
                <w:b/>
                <w:bCs/>
                <w:sz w:val="20"/>
                <w:szCs w:val="20"/>
              </w:rPr>
              <w:t>tése</w:t>
            </w:r>
          </w:p>
        </w:tc>
        <w:tc>
          <w:tcPr>
            <w:tcW w:w="1985" w:type="dxa"/>
            <w:shd w:val="clear" w:color="auto" w:fill="CCCCCC"/>
            <w:vAlign w:val="center"/>
          </w:tcPr>
          <w:p w:rsidR="003B33F3" w:rsidRPr="00F87436" w:rsidRDefault="003B33F3" w:rsidP="00636B75">
            <w:pPr>
              <w:jc w:val="center"/>
              <w:rPr>
                <w:b/>
                <w:bCs/>
                <w:sz w:val="20"/>
                <w:szCs w:val="20"/>
              </w:rPr>
            </w:pPr>
            <w:r w:rsidRPr="00F87436">
              <w:rPr>
                <w:b/>
                <w:bCs/>
                <w:sz w:val="20"/>
                <w:szCs w:val="20"/>
              </w:rPr>
              <w:t>A munkában betö</w:t>
            </w:r>
            <w:r w:rsidRPr="00F87436">
              <w:rPr>
                <w:b/>
                <w:bCs/>
                <w:sz w:val="20"/>
                <w:szCs w:val="20"/>
              </w:rPr>
              <w:t>l</w:t>
            </w:r>
            <w:r w:rsidRPr="00F87436">
              <w:rPr>
                <w:b/>
                <w:bCs/>
                <w:sz w:val="20"/>
                <w:szCs w:val="20"/>
              </w:rPr>
              <w:t>tött fun</w:t>
            </w:r>
            <w:r w:rsidRPr="00F87436">
              <w:rPr>
                <w:b/>
                <w:bCs/>
                <w:sz w:val="20"/>
                <w:szCs w:val="20"/>
              </w:rPr>
              <w:t>k</w:t>
            </w:r>
            <w:r w:rsidRPr="00F87436">
              <w:rPr>
                <w:b/>
                <w:bCs/>
                <w:sz w:val="20"/>
                <w:szCs w:val="20"/>
              </w:rPr>
              <w:t>ció/beosztás/munkaszervezeti pozíció i</w:t>
            </w:r>
            <w:r w:rsidRPr="00F87436">
              <w:rPr>
                <w:b/>
                <w:bCs/>
                <w:sz w:val="20"/>
                <w:szCs w:val="20"/>
              </w:rPr>
              <w:t>s</w:t>
            </w:r>
            <w:r w:rsidRPr="00F87436">
              <w:rPr>
                <w:b/>
                <w:bCs/>
                <w:sz w:val="20"/>
                <w:szCs w:val="20"/>
              </w:rPr>
              <w:t>mertetése</w:t>
            </w:r>
          </w:p>
        </w:tc>
      </w:tr>
      <w:tr w:rsidR="003B33F3" w:rsidRPr="00F87436" w:rsidTr="00636B75">
        <w:trPr>
          <w:cantSplit/>
          <w:trHeight w:val="20"/>
        </w:trPr>
        <w:tc>
          <w:tcPr>
            <w:tcW w:w="2695" w:type="dxa"/>
          </w:tcPr>
          <w:p w:rsidR="003B33F3" w:rsidRPr="00F87436" w:rsidRDefault="003B33F3" w:rsidP="00636B75">
            <w:pPr>
              <w:rPr>
                <w:bCs/>
                <w:sz w:val="20"/>
                <w:szCs w:val="20"/>
              </w:rPr>
            </w:pPr>
          </w:p>
        </w:tc>
        <w:tc>
          <w:tcPr>
            <w:tcW w:w="2552" w:type="dxa"/>
          </w:tcPr>
          <w:p w:rsidR="003B33F3" w:rsidRPr="00F87436" w:rsidRDefault="003B33F3" w:rsidP="00636B75">
            <w:pPr>
              <w:rPr>
                <w:bCs/>
                <w:sz w:val="20"/>
                <w:szCs w:val="20"/>
              </w:rPr>
            </w:pPr>
          </w:p>
        </w:tc>
        <w:tc>
          <w:tcPr>
            <w:tcW w:w="1559" w:type="dxa"/>
          </w:tcPr>
          <w:p w:rsidR="003B33F3" w:rsidRPr="00F87436" w:rsidRDefault="003B33F3" w:rsidP="00636B75">
            <w:pPr>
              <w:rPr>
                <w:bCs/>
                <w:sz w:val="20"/>
                <w:szCs w:val="20"/>
              </w:rPr>
            </w:pPr>
          </w:p>
        </w:tc>
        <w:tc>
          <w:tcPr>
            <w:tcW w:w="1985" w:type="dxa"/>
          </w:tcPr>
          <w:p w:rsidR="003B33F3" w:rsidRPr="00F87436" w:rsidRDefault="003B33F3" w:rsidP="00636B75">
            <w:pPr>
              <w:rPr>
                <w:bCs/>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tcBorders>
              <w:bottom w:val="single" w:sz="4" w:space="0" w:color="auto"/>
            </w:tcBorders>
            <w:vAlign w:val="center"/>
          </w:tcPr>
          <w:p w:rsidR="003B33F3" w:rsidRPr="00F87436" w:rsidRDefault="003B33F3" w:rsidP="00636B75">
            <w:pPr>
              <w:rPr>
                <w:b/>
                <w:sz w:val="20"/>
                <w:szCs w:val="20"/>
              </w:rPr>
            </w:pPr>
            <w:r w:rsidRPr="00F87436">
              <w:rPr>
                <w:b/>
                <w:bCs/>
                <w:sz w:val="20"/>
                <w:szCs w:val="20"/>
              </w:rPr>
              <w:t>A</w:t>
            </w:r>
            <w:r>
              <w:rPr>
                <w:b/>
                <w:bCs/>
                <w:sz w:val="20"/>
                <w:szCs w:val="20"/>
              </w:rPr>
              <w:t>z</w:t>
            </w:r>
            <w:r w:rsidRPr="00F87436">
              <w:rPr>
                <w:b/>
                <w:bCs/>
                <w:sz w:val="20"/>
                <w:szCs w:val="20"/>
              </w:rPr>
              <w:t xml:space="preserve"> </w:t>
            </w:r>
            <w:r w:rsidR="00FC223D" w:rsidRPr="00FC223D">
              <w:rPr>
                <w:b/>
                <w:bCs/>
                <w:sz w:val="20"/>
                <w:szCs w:val="20"/>
              </w:rPr>
              <w:t>új építésű, épület vagy műtárgy létrehozására ir</w:t>
            </w:r>
            <w:r w:rsidR="00FC223D" w:rsidRPr="00FC223D">
              <w:rPr>
                <w:b/>
                <w:bCs/>
                <w:sz w:val="20"/>
                <w:szCs w:val="20"/>
              </w:rPr>
              <w:t>á</w:t>
            </w:r>
            <w:r w:rsidR="00FC223D" w:rsidRPr="00FC223D">
              <w:rPr>
                <w:b/>
                <w:bCs/>
                <w:sz w:val="20"/>
                <w:szCs w:val="20"/>
              </w:rPr>
              <w:t>nyuló, épületgépészeti tev</w:t>
            </w:r>
            <w:r w:rsidR="00FC223D" w:rsidRPr="00FC223D">
              <w:rPr>
                <w:b/>
                <w:bCs/>
                <w:sz w:val="20"/>
                <w:szCs w:val="20"/>
              </w:rPr>
              <w:t>é</w:t>
            </w:r>
            <w:r w:rsidR="00FC223D" w:rsidRPr="00FC223D">
              <w:rPr>
                <w:b/>
                <w:bCs/>
                <w:sz w:val="20"/>
                <w:szCs w:val="20"/>
              </w:rPr>
              <w:t xml:space="preserve">kenység </w:t>
            </w:r>
            <w:r w:rsidRPr="00F87436">
              <w:rPr>
                <w:b/>
                <w:sz w:val="20"/>
                <w:szCs w:val="20"/>
              </w:rPr>
              <w:t>összesen:</w:t>
            </w:r>
          </w:p>
        </w:tc>
        <w:tc>
          <w:tcPr>
            <w:tcW w:w="2552" w:type="dxa"/>
            <w:vAlign w:val="center"/>
          </w:tcPr>
          <w:p w:rsidR="003B33F3" w:rsidRPr="00F87436" w:rsidRDefault="003B33F3" w:rsidP="00636B75">
            <w:pPr>
              <w:rPr>
                <w:b/>
                <w:sz w:val="20"/>
                <w:szCs w:val="20"/>
              </w:rPr>
            </w:pPr>
            <w:r w:rsidRPr="00F87436">
              <w:rPr>
                <w:b/>
                <w:sz w:val="20"/>
                <w:szCs w:val="20"/>
              </w:rPr>
              <w:t>………. hónap</w:t>
            </w:r>
          </w:p>
        </w:tc>
        <w:tc>
          <w:tcPr>
            <w:tcW w:w="1559" w:type="dxa"/>
            <w:vAlign w:val="center"/>
          </w:tcPr>
          <w:p w:rsidR="003B33F3" w:rsidRPr="00F87436" w:rsidRDefault="003B33F3" w:rsidP="00636B75">
            <w:pPr>
              <w:rPr>
                <w:b/>
                <w:sz w:val="20"/>
                <w:szCs w:val="20"/>
              </w:rPr>
            </w:pPr>
          </w:p>
        </w:tc>
        <w:tc>
          <w:tcPr>
            <w:tcW w:w="1985" w:type="dxa"/>
            <w:vAlign w:val="center"/>
          </w:tcPr>
          <w:p w:rsidR="003B33F3" w:rsidRPr="00F87436" w:rsidRDefault="003B33F3" w:rsidP="00636B75">
            <w:pPr>
              <w:rPr>
                <w:b/>
                <w:sz w:val="20"/>
                <w:szCs w:val="20"/>
              </w:rPr>
            </w:pPr>
          </w:p>
        </w:tc>
      </w:tr>
    </w:tbl>
    <w:p w:rsidR="003B33F3" w:rsidRPr="00F87436" w:rsidRDefault="003B33F3" w:rsidP="003B33F3">
      <w:pPr>
        <w:jc w:val="both"/>
        <w:rPr>
          <w:sz w:val="20"/>
          <w:szCs w:val="20"/>
        </w:rPr>
      </w:pPr>
    </w:p>
    <w:p w:rsidR="003B33F3" w:rsidRPr="00F87436" w:rsidRDefault="003B33F3" w:rsidP="003B33F3">
      <w:pPr>
        <w:jc w:val="both"/>
        <w:rPr>
          <w:sz w:val="20"/>
          <w:szCs w:val="20"/>
        </w:rPr>
      </w:pPr>
      <w:r w:rsidRPr="00F87436">
        <w:rPr>
          <w:sz w:val="20"/>
          <w:szCs w:val="20"/>
        </w:rPr>
        <w:t>Fenti nyilatkozatommal kijelentem, hogy a szerződés teljesítésének időtartama alatt nincsen más olyan kötel</w:t>
      </w:r>
      <w:r w:rsidRPr="00F87436">
        <w:rPr>
          <w:sz w:val="20"/>
          <w:szCs w:val="20"/>
        </w:rPr>
        <w:t>e</w:t>
      </w:r>
      <w:r w:rsidRPr="00F87436">
        <w:rPr>
          <w:sz w:val="20"/>
          <w:szCs w:val="20"/>
        </w:rPr>
        <w:t>zettségem, amely a munkavégzésemet bármilyen szempontból akadályozná, a szerződés teljesítésének teljes id</w:t>
      </w:r>
      <w:r w:rsidRPr="00F87436">
        <w:rPr>
          <w:sz w:val="20"/>
          <w:szCs w:val="20"/>
        </w:rPr>
        <w:t>ő</w:t>
      </w:r>
      <w:r w:rsidRPr="00F87436">
        <w:rPr>
          <w:sz w:val="20"/>
          <w:szCs w:val="20"/>
        </w:rPr>
        <w:t>tartama alatt rendelkezésre állok.</w:t>
      </w:r>
    </w:p>
    <w:p w:rsidR="003B33F3" w:rsidRPr="00F87436" w:rsidRDefault="003B33F3" w:rsidP="003B33F3">
      <w:pPr>
        <w:jc w:val="both"/>
        <w:rPr>
          <w:sz w:val="20"/>
          <w:szCs w:val="20"/>
        </w:rPr>
      </w:pPr>
    </w:p>
    <w:p w:rsidR="003B33F3" w:rsidRPr="00F87436" w:rsidRDefault="003B33F3" w:rsidP="003B33F3">
      <w:pPr>
        <w:jc w:val="both"/>
        <w:rPr>
          <w:sz w:val="20"/>
          <w:szCs w:val="20"/>
        </w:rPr>
      </w:pPr>
      <w:r w:rsidRPr="00F87436">
        <w:rPr>
          <w:sz w:val="20"/>
          <w:szCs w:val="20"/>
        </w:rPr>
        <w:t>Büntetőjogi felelősségem tudatában kijelentem, hogy a fenti adatok a valóságnak megfelelnek.</w:t>
      </w:r>
    </w:p>
    <w:p w:rsidR="003B33F3" w:rsidRPr="00F87436" w:rsidRDefault="003B33F3" w:rsidP="003B33F3">
      <w:pPr>
        <w:jc w:val="both"/>
        <w:rPr>
          <w:sz w:val="20"/>
          <w:szCs w:val="20"/>
        </w:rPr>
      </w:pPr>
    </w:p>
    <w:p w:rsidR="003B33F3" w:rsidRPr="00F87436" w:rsidRDefault="003B33F3" w:rsidP="003B33F3">
      <w:pPr>
        <w:jc w:val="both"/>
        <w:rPr>
          <w:sz w:val="20"/>
          <w:szCs w:val="20"/>
        </w:rPr>
      </w:pPr>
    </w:p>
    <w:p w:rsidR="003B33F3" w:rsidRPr="00F87436" w:rsidRDefault="003B33F3" w:rsidP="003B33F3">
      <w:pPr>
        <w:jc w:val="both"/>
        <w:rPr>
          <w:sz w:val="20"/>
          <w:szCs w:val="20"/>
        </w:rPr>
      </w:pPr>
    </w:p>
    <w:p w:rsidR="003B33F3" w:rsidRPr="00F87436" w:rsidRDefault="003B33F3" w:rsidP="003B33F3">
      <w:pPr>
        <w:pStyle w:val="Szvegtrzs2"/>
        <w:spacing w:after="0" w:line="240" w:lineRule="auto"/>
        <w:jc w:val="both"/>
        <w:rPr>
          <w:sz w:val="20"/>
        </w:rPr>
      </w:pPr>
      <w:r w:rsidRPr="00F87436">
        <w:rPr>
          <w:sz w:val="20"/>
        </w:rPr>
        <w:t>........................................., ………. év ..................... hó ........ nap</w:t>
      </w:r>
    </w:p>
    <w:p w:rsidR="003B33F3" w:rsidRPr="00F87436" w:rsidRDefault="003B33F3" w:rsidP="003B33F3">
      <w:pPr>
        <w:jc w:val="both"/>
        <w:rPr>
          <w:sz w:val="20"/>
          <w:szCs w:val="20"/>
        </w:rPr>
      </w:pPr>
    </w:p>
    <w:p w:rsidR="003B33F3" w:rsidRPr="00F87436" w:rsidRDefault="003B33F3" w:rsidP="003B33F3">
      <w:pPr>
        <w:jc w:val="both"/>
        <w:rPr>
          <w:sz w:val="20"/>
          <w:szCs w:val="20"/>
        </w:rPr>
      </w:pPr>
    </w:p>
    <w:tbl>
      <w:tblPr>
        <w:tblW w:w="9212" w:type="dxa"/>
        <w:tblLayout w:type="fixed"/>
        <w:tblCellMar>
          <w:left w:w="70" w:type="dxa"/>
          <w:right w:w="70" w:type="dxa"/>
        </w:tblCellMar>
        <w:tblLook w:val="0000"/>
      </w:tblPr>
      <w:tblGrid>
        <w:gridCol w:w="4606"/>
        <w:gridCol w:w="4606"/>
      </w:tblGrid>
      <w:tr w:rsidR="003B33F3" w:rsidRPr="00F87436" w:rsidTr="00636B75">
        <w:tc>
          <w:tcPr>
            <w:tcW w:w="4606" w:type="dxa"/>
          </w:tcPr>
          <w:p w:rsidR="003B33F3" w:rsidRPr="00F87436" w:rsidRDefault="003B33F3" w:rsidP="00636B75">
            <w:pPr>
              <w:jc w:val="both"/>
              <w:rPr>
                <w:sz w:val="20"/>
                <w:szCs w:val="20"/>
              </w:rPr>
            </w:pPr>
          </w:p>
        </w:tc>
        <w:tc>
          <w:tcPr>
            <w:tcW w:w="4606" w:type="dxa"/>
          </w:tcPr>
          <w:p w:rsidR="003B33F3" w:rsidRPr="00F87436" w:rsidRDefault="003B33F3" w:rsidP="00636B75">
            <w:pPr>
              <w:jc w:val="center"/>
              <w:rPr>
                <w:sz w:val="20"/>
                <w:szCs w:val="20"/>
              </w:rPr>
            </w:pPr>
            <w:r w:rsidRPr="00F87436">
              <w:rPr>
                <w:sz w:val="20"/>
                <w:szCs w:val="20"/>
              </w:rPr>
              <w:t>………………………………</w:t>
            </w:r>
          </w:p>
        </w:tc>
      </w:tr>
      <w:tr w:rsidR="003B33F3" w:rsidRPr="00F87436" w:rsidTr="00636B75">
        <w:tc>
          <w:tcPr>
            <w:tcW w:w="4606" w:type="dxa"/>
          </w:tcPr>
          <w:p w:rsidR="003B33F3" w:rsidRPr="00F87436" w:rsidRDefault="003B33F3" w:rsidP="00636B75">
            <w:pPr>
              <w:jc w:val="both"/>
              <w:rPr>
                <w:sz w:val="20"/>
                <w:szCs w:val="20"/>
              </w:rPr>
            </w:pPr>
          </w:p>
        </w:tc>
        <w:tc>
          <w:tcPr>
            <w:tcW w:w="4606" w:type="dxa"/>
          </w:tcPr>
          <w:p w:rsidR="003B33F3" w:rsidRPr="00F87436" w:rsidRDefault="003B33F3" w:rsidP="00636B75">
            <w:pPr>
              <w:jc w:val="center"/>
              <w:rPr>
                <w:sz w:val="20"/>
                <w:szCs w:val="20"/>
              </w:rPr>
            </w:pPr>
            <w:r w:rsidRPr="00F87436">
              <w:rPr>
                <w:sz w:val="20"/>
                <w:szCs w:val="20"/>
              </w:rPr>
              <w:t>szakember saját kezű aláírása</w:t>
            </w:r>
          </w:p>
        </w:tc>
      </w:tr>
    </w:tbl>
    <w:p w:rsidR="003B33F3" w:rsidRPr="00A1251E" w:rsidRDefault="003B33F3" w:rsidP="003B33F3">
      <w:pPr>
        <w:rPr>
          <w:rFonts w:ascii="Arial Narrow" w:hAnsi="Arial Narrow"/>
          <w:b/>
        </w:rPr>
      </w:pPr>
      <w:r w:rsidRPr="00A1251E">
        <w:rPr>
          <w:rFonts w:ascii="Arial Narrow" w:hAnsi="Arial Narrow"/>
          <w:b/>
        </w:rPr>
        <w:br w:type="page"/>
      </w:r>
    </w:p>
    <w:p w:rsidR="003B33F3" w:rsidRPr="00F87436" w:rsidRDefault="003B33F3" w:rsidP="003B33F3">
      <w:pPr>
        <w:jc w:val="center"/>
        <w:rPr>
          <w:rFonts w:eastAsia="Calibri"/>
          <w:b/>
          <w:sz w:val="20"/>
          <w:szCs w:val="20"/>
          <w:lang w:eastAsia="en-US"/>
        </w:rPr>
      </w:pPr>
      <w:r w:rsidRPr="00F87436">
        <w:rPr>
          <w:rFonts w:ascii="Arial Narrow" w:eastAsia="Calibri" w:hAnsi="Arial Narrow"/>
          <w:b/>
          <w:sz w:val="20"/>
          <w:szCs w:val="20"/>
          <w:lang w:eastAsia="en-US"/>
        </w:rPr>
        <w:lastRenderedPageBreak/>
        <w:t xml:space="preserve">Nyilatkozat a szerződés teljesítésében részt vevő szakember - az ajánlati felhívás II.2.5) </w:t>
      </w:r>
      <w:r w:rsidRPr="00F87436">
        <w:rPr>
          <w:rFonts w:eastAsia="Calibri"/>
          <w:b/>
          <w:sz w:val="20"/>
          <w:szCs w:val="20"/>
          <w:lang w:eastAsia="en-US"/>
        </w:rPr>
        <w:t xml:space="preserve">pontjának </w:t>
      </w:r>
      <w:r w:rsidR="00FC223D">
        <w:rPr>
          <w:rFonts w:eastAsia="Calibri"/>
          <w:b/>
          <w:sz w:val="20"/>
          <w:szCs w:val="20"/>
          <w:u w:val="single"/>
          <w:lang w:eastAsia="en-US"/>
        </w:rPr>
        <w:t>4</w:t>
      </w:r>
      <w:r w:rsidRPr="00F87436">
        <w:rPr>
          <w:rFonts w:eastAsia="Calibri"/>
          <w:b/>
          <w:sz w:val="20"/>
          <w:szCs w:val="20"/>
          <w:u w:val="single"/>
          <w:lang w:eastAsia="en-US"/>
        </w:rPr>
        <w:t>. értékelési szempontja</w:t>
      </w:r>
      <w:r w:rsidRPr="00F87436">
        <w:rPr>
          <w:rFonts w:eastAsia="Calibri"/>
          <w:b/>
          <w:sz w:val="20"/>
          <w:szCs w:val="20"/>
          <w:lang w:eastAsia="en-US"/>
        </w:rPr>
        <w:t xml:space="preserve"> tekintetében releváns - szakmai tapasztalata vonatkozásában</w:t>
      </w:r>
    </w:p>
    <w:p w:rsidR="003B33F3" w:rsidRPr="00F87436" w:rsidRDefault="003B33F3" w:rsidP="003B33F3">
      <w:pPr>
        <w:jc w:val="both"/>
        <w:rPr>
          <w:sz w:val="20"/>
          <w:szCs w:val="20"/>
        </w:rPr>
      </w:pPr>
    </w:p>
    <w:p w:rsidR="003B33F3" w:rsidRPr="00C2699F" w:rsidRDefault="003B33F3" w:rsidP="003B33F3">
      <w:pPr>
        <w:rPr>
          <w:b/>
          <w:sz w:val="20"/>
          <w:szCs w:val="20"/>
        </w:rPr>
      </w:pPr>
      <w:r w:rsidRPr="00C2699F">
        <w:rPr>
          <w:sz w:val="20"/>
          <w:szCs w:val="20"/>
        </w:rPr>
        <w:t xml:space="preserve">Az eljárás száma: </w:t>
      </w:r>
      <w:r>
        <w:rPr>
          <w:b/>
          <w:sz w:val="20"/>
          <w:szCs w:val="20"/>
        </w:rPr>
        <w:t>VP-02/2016.</w:t>
      </w:r>
    </w:p>
    <w:p w:rsidR="003B33F3" w:rsidRPr="00C2699F" w:rsidRDefault="003B33F3" w:rsidP="003B33F3">
      <w:pPr>
        <w:ind w:left="1416" w:hanging="1410"/>
        <w:rPr>
          <w:b/>
          <w:sz w:val="20"/>
          <w:szCs w:val="20"/>
        </w:rPr>
      </w:pPr>
      <w:r w:rsidRPr="00C2699F">
        <w:rPr>
          <w:sz w:val="20"/>
          <w:szCs w:val="20"/>
        </w:rPr>
        <w:t xml:space="preserve">Az eljárás tárgya: </w:t>
      </w:r>
      <w:r w:rsidRPr="00187258">
        <w:rPr>
          <w:b/>
          <w:bCs/>
          <w:sz w:val="20"/>
          <w:szCs w:val="20"/>
        </w:rPr>
        <w:t>Vállalkozási szerződések építési munkák elvégzésére az „Elefánt</w:t>
      </w:r>
      <w:r>
        <w:rPr>
          <w:b/>
          <w:bCs/>
          <w:sz w:val="20"/>
          <w:szCs w:val="20"/>
        </w:rPr>
        <w:t>ot</w:t>
      </w:r>
      <w:r w:rsidRPr="00187258">
        <w:rPr>
          <w:b/>
          <w:bCs/>
          <w:sz w:val="20"/>
          <w:szCs w:val="20"/>
        </w:rPr>
        <w:t>- és ázsiai állatok</w:t>
      </w:r>
      <w:r>
        <w:rPr>
          <w:b/>
          <w:bCs/>
          <w:sz w:val="20"/>
          <w:szCs w:val="20"/>
        </w:rPr>
        <w:t>at</w:t>
      </w:r>
      <w:r w:rsidRPr="00187258">
        <w:rPr>
          <w:b/>
          <w:bCs/>
          <w:sz w:val="20"/>
          <w:szCs w:val="20"/>
        </w:rPr>
        <w:t xml:space="preserve"> bemutató együttes építése” című és TOP -6.1.4.-15 -2016-00001 azonosítószámú projekt keretén belül (I-</w:t>
      </w:r>
      <w:r>
        <w:rPr>
          <w:b/>
          <w:bCs/>
          <w:sz w:val="20"/>
          <w:szCs w:val="20"/>
        </w:rPr>
        <w:t>II. rész)</w:t>
      </w:r>
    </w:p>
    <w:p w:rsidR="003B33F3" w:rsidRPr="00C2699F" w:rsidRDefault="003B33F3" w:rsidP="003B33F3">
      <w:pPr>
        <w:ind w:left="1418" w:hanging="1418"/>
        <w:rPr>
          <w:b/>
          <w:sz w:val="20"/>
          <w:szCs w:val="20"/>
        </w:rPr>
      </w:pPr>
      <w:r w:rsidRPr="00C2699F">
        <w:rPr>
          <w:sz w:val="20"/>
          <w:szCs w:val="20"/>
        </w:rPr>
        <w:t xml:space="preserve">Ajánlatkérő: </w:t>
      </w:r>
      <w:r w:rsidRPr="00C2699F">
        <w:rPr>
          <w:sz w:val="20"/>
          <w:szCs w:val="20"/>
        </w:rPr>
        <w:tab/>
      </w:r>
      <w:r w:rsidRPr="004173FA">
        <w:rPr>
          <w:b/>
          <w:bCs/>
          <w:sz w:val="20"/>
          <w:szCs w:val="20"/>
        </w:rPr>
        <w:t>Szegedi Vadaspark és Programszervező Közhasznú Nonprofit Korlátolt Felelősségű Tá</w:t>
      </w:r>
      <w:r w:rsidRPr="004173FA">
        <w:rPr>
          <w:b/>
          <w:bCs/>
          <w:sz w:val="20"/>
          <w:szCs w:val="20"/>
        </w:rPr>
        <w:t>r</w:t>
      </w:r>
      <w:r w:rsidRPr="004173FA">
        <w:rPr>
          <w:b/>
          <w:bCs/>
          <w:sz w:val="20"/>
          <w:szCs w:val="20"/>
        </w:rPr>
        <w:t>saság (6725 Szeged, Cserepes sor 47.)</w:t>
      </w:r>
    </w:p>
    <w:p w:rsidR="003B33F3" w:rsidRPr="00F87436" w:rsidRDefault="003B33F3" w:rsidP="003B33F3">
      <w:pPr>
        <w:tabs>
          <w:tab w:val="left" w:pos="567"/>
        </w:tabs>
        <w:jc w:val="both"/>
        <w:rPr>
          <w:rFonts w:eastAsia="Calibri"/>
          <w:sz w:val="20"/>
          <w:szCs w:val="20"/>
          <w:lang w:eastAsia="en-US"/>
        </w:rPr>
      </w:pPr>
    </w:p>
    <w:p w:rsidR="003B33F3" w:rsidRPr="00F87436" w:rsidRDefault="003B33F3" w:rsidP="003B33F3">
      <w:pPr>
        <w:tabs>
          <w:tab w:val="left" w:pos="1080"/>
          <w:tab w:val="center" w:pos="7200"/>
        </w:tabs>
        <w:jc w:val="both"/>
        <w:rPr>
          <w:sz w:val="20"/>
          <w:szCs w:val="20"/>
        </w:rPr>
      </w:pPr>
      <w:r w:rsidRPr="00F87436">
        <w:rPr>
          <w:sz w:val="20"/>
          <w:szCs w:val="20"/>
        </w:rPr>
        <w:t>Alulírott ……………………… (név) ……………………. (lakcím) mint a fenti közbeszerzési eljárás ….. R</w:t>
      </w:r>
      <w:r w:rsidRPr="00F87436">
        <w:rPr>
          <w:sz w:val="20"/>
          <w:szCs w:val="20"/>
        </w:rPr>
        <w:t>é</w:t>
      </w:r>
      <w:r>
        <w:rPr>
          <w:sz w:val="20"/>
          <w:szCs w:val="20"/>
        </w:rPr>
        <w:t xml:space="preserve">szében bemutatott, </w:t>
      </w:r>
      <w:r w:rsidRPr="00F87436">
        <w:rPr>
          <w:sz w:val="20"/>
          <w:szCs w:val="20"/>
        </w:rPr>
        <w:t>a szerződés teljesítésében részt vevő szakember a fenti közbeszerzési eljárás során nyilatk</w:t>
      </w:r>
      <w:r w:rsidRPr="00F87436">
        <w:rPr>
          <w:sz w:val="20"/>
          <w:szCs w:val="20"/>
        </w:rPr>
        <w:t>o</w:t>
      </w:r>
      <w:r w:rsidRPr="00F87436">
        <w:rPr>
          <w:sz w:val="20"/>
          <w:szCs w:val="20"/>
        </w:rPr>
        <w:t xml:space="preserve">zom, hogy az ajánlatkérő által az ajánlati felhívás II.2.5) pontjának </w:t>
      </w:r>
      <w:r w:rsidR="00FC223D">
        <w:rPr>
          <w:sz w:val="20"/>
          <w:szCs w:val="20"/>
        </w:rPr>
        <w:t>4</w:t>
      </w:r>
      <w:r w:rsidRPr="00F87436">
        <w:rPr>
          <w:sz w:val="20"/>
          <w:szCs w:val="20"/>
        </w:rPr>
        <w:t>. értékelési szempontja tekintetében vizsgált szakmai gyakorlat vonatkozásomban a következőekben részletezett információk szerint alakult:</w:t>
      </w:r>
      <w:r w:rsidRPr="00F87436">
        <w:rPr>
          <w:rStyle w:val="Lbjegyzet-hivatkozs"/>
          <w:sz w:val="20"/>
          <w:szCs w:val="20"/>
        </w:rPr>
        <w:footnoteReference w:id="8"/>
      </w:r>
    </w:p>
    <w:p w:rsidR="003B33F3" w:rsidRPr="00F87436" w:rsidRDefault="003B33F3" w:rsidP="003B33F3">
      <w:pPr>
        <w:tabs>
          <w:tab w:val="left" w:pos="1080"/>
          <w:tab w:val="center" w:pos="7200"/>
        </w:tabs>
        <w:jc w:val="both"/>
        <w:rPr>
          <w:sz w:val="20"/>
          <w:szCs w:val="20"/>
        </w:rPr>
      </w:pPr>
    </w:p>
    <w:tbl>
      <w:tblPr>
        <w:tblW w:w="8791" w:type="dxa"/>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695"/>
        <w:gridCol w:w="2552"/>
        <w:gridCol w:w="1559"/>
        <w:gridCol w:w="1985"/>
      </w:tblGrid>
      <w:tr w:rsidR="003B33F3" w:rsidRPr="00F87436" w:rsidTr="00636B75">
        <w:trPr>
          <w:cantSplit/>
          <w:trHeight w:val="635"/>
          <w:tblHeader/>
        </w:trPr>
        <w:tc>
          <w:tcPr>
            <w:tcW w:w="2695" w:type="dxa"/>
            <w:shd w:val="clear" w:color="auto" w:fill="CCCCCC"/>
            <w:vAlign w:val="center"/>
          </w:tcPr>
          <w:p w:rsidR="003B33F3" w:rsidRPr="00F87436" w:rsidRDefault="003B33F3" w:rsidP="00636B75">
            <w:pPr>
              <w:jc w:val="center"/>
              <w:rPr>
                <w:b/>
                <w:bCs/>
                <w:sz w:val="20"/>
                <w:szCs w:val="20"/>
              </w:rPr>
            </w:pPr>
            <w:r w:rsidRPr="00F87436">
              <w:rPr>
                <w:b/>
                <w:bCs/>
                <w:sz w:val="20"/>
                <w:szCs w:val="20"/>
              </w:rPr>
              <w:t>A</w:t>
            </w:r>
            <w:r>
              <w:rPr>
                <w:b/>
                <w:bCs/>
                <w:sz w:val="20"/>
                <w:szCs w:val="20"/>
              </w:rPr>
              <w:t>z</w:t>
            </w:r>
            <w:r w:rsidRPr="00F87436">
              <w:rPr>
                <w:b/>
                <w:bCs/>
                <w:sz w:val="20"/>
                <w:szCs w:val="20"/>
              </w:rPr>
              <w:t xml:space="preserve"> </w:t>
            </w:r>
            <w:r w:rsidR="00FC223D" w:rsidRPr="00FC223D">
              <w:rPr>
                <w:b/>
                <w:bCs/>
                <w:sz w:val="20"/>
                <w:szCs w:val="20"/>
              </w:rPr>
              <w:t>új építésű, épület vagy műtárgy létrehozására ir</w:t>
            </w:r>
            <w:r w:rsidR="00FC223D" w:rsidRPr="00FC223D">
              <w:rPr>
                <w:b/>
                <w:bCs/>
                <w:sz w:val="20"/>
                <w:szCs w:val="20"/>
              </w:rPr>
              <w:t>á</w:t>
            </w:r>
            <w:r w:rsidR="00FC223D" w:rsidRPr="00FC223D">
              <w:rPr>
                <w:b/>
                <w:bCs/>
                <w:sz w:val="20"/>
                <w:szCs w:val="20"/>
              </w:rPr>
              <w:t>nyuló, épületvillamossági t</w:t>
            </w:r>
            <w:r w:rsidR="00FC223D" w:rsidRPr="00FC223D">
              <w:rPr>
                <w:b/>
                <w:bCs/>
                <w:sz w:val="20"/>
                <w:szCs w:val="20"/>
              </w:rPr>
              <w:t>e</w:t>
            </w:r>
            <w:r w:rsidR="00FC223D" w:rsidRPr="00FC223D">
              <w:rPr>
                <w:b/>
                <w:bCs/>
                <w:sz w:val="20"/>
                <w:szCs w:val="20"/>
              </w:rPr>
              <w:t xml:space="preserve">vékenység </w:t>
            </w:r>
            <w:r w:rsidRPr="00F87436">
              <w:rPr>
                <w:b/>
                <w:bCs/>
                <w:sz w:val="20"/>
                <w:szCs w:val="20"/>
              </w:rPr>
              <w:t>megnevezése, h</w:t>
            </w:r>
            <w:r w:rsidRPr="00F87436">
              <w:rPr>
                <w:b/>
                <w:bCs/>
                <w:sz w:val="20"/>
                <w:szCs w:val="20"/>
              </w:rPr>
              <w:t>e</w:t>
            </w:r>
            <w:r w:rsidRPr="00F87436">
              <w:rPr>
                <w:b/>
                <w:bCs/>
                <w:sz w:val="20"/>
                <w:szCs w:val="20"/>
              </w:rPr>
              <w:t>lye</w:t>
            </w:r>
          </w:p>
        </w:tc>
        <w:tc>
          <w:tcPr>
            <w:tcW w:w="2552" w:type="dxa"/>
            <w:shd w:val="clear" w:color="auto" w:fill="CCCCCC"/>
            <w:vAlign w:val="center"/>
          </w:tcPr>
          <w:p w:rsidR="003B33F3" w:rsidRPr="00F87436" w:rsidRDefault="003B33F3" w:rsidP="00636B75">
            <w:pPr>
              <w:jc w:val="center"/>
              <w:rPr>
                <w:b/>
                <w:bCs/>
                <w:sz w:val="20"/>
                <w:szCs w:val="20"/>
              </w:rPr>
            </w:pPr>
            <w:r w:rsidRPr="00F87436">
              <w:rPr>
                <w:b/>
                <w:bCs/>
                <w:sz w:val="20"/>
                <w:szCs w:val="20"/>
              </w:rPr>
              <w:t>A</w:t>
            </w:r>
            <w:r>
              <w:rPr>
                <w:b/>
                <w:bCs/>
                <w:sz w:val="20"/>
                <w:szCs w:val="20"/>
              </w:rPr>
              <w:t>z</w:t>
            </w:r>
            <w:r w:rsidRPr="00F87436">
              <w:rPr>
                <w:b/>
                <w:bCs/>
                <w:sz w:val="20"/>
                <w:szCs w:val="20"/>
              </w:rPr>
              <w:t xml:space="preserve"> </w:t>
            </w:r>
            <w:r w:rsidR="00FC223D" w:rsidRPr="00FC223D">
              <w:rPr>
                <w:b/>
                <w:bCs/>
                <w:sz w:val="20"/>
                <w:szCs w:val="20"/>
              </w:rPr>
              <w:t>új építésű, épület vagy műtárgy létrehozására irányuló, épületvillamoss</w:t>
            </w:r>
            <w:r w:rsidR="00FC223D" w:rsidRPr="00FC223D">
              <w:rPr>
                <w:b/>
                <w:bCs/>
                <w:sz w:val="20"/>
                <w:szCs w:val="20"/>
              </w:rPr>
              <w:t>á</w:t>
            </w:r>
            <w:r w:rsidR="00FC223D" w:rsidRPr="00FC223D">
              <w:rPr>
                <w:b/>
                <w:bCs/>
                <w:sz w:val="20"/>
                <w:szCs w:val="20"/>
              </w:rPr>
              <w:t xml:space="preserve">gi tevékenység </w:t>
            </w:r>
            <w:r w:rsidRPr="00F87436">
              <w:rPr>
                <w:b/>
                <w:bCs/>
                <w:sz w:val="20"/>
                <w:szCs w:val="20"/>
              </w:rPr>
              <w:t>kezdő és b</w:t>
            </w:r>
            <w:r w:rsidRPr="00F87436">
              <w:rPr>
                <w:b/>
                <w:bCs/>
                <w:sz w:val="20"/>
                <w:szCs w:val="20"/>
              </w:rPr>
              <w:t>e</w:t>
            </w:r>
            <w:r w:rsidRPr="00F87436">
              <w:rPr>
                <w:b/>
                <w:bCs/>
                <w:sz w:val="20"/>
                <w:szCs w:val="20"/>
              </w:rPr>
              <w:t>fejező időpontja (év/hónap bontásban)</w:t>
            </w:r>
          </w:p>
        </w:tc>
        <w:tc>
          <w:tcPr>
            <w:tcW w:w="1559" w:type="dxa"/>
            <w:shd w:val="clear" w:color="auto" w:fill="CCCCCC"/>
            <w:vAlign w:val="center"/>
          </w:tcPr>
          <w:p w:rsidR="003B33F3" w:rsidRPr="00F87436" w:rsidRDefault="003B33F3" w:rsidP="00636B75">
            <w:pPr>
              <w:jc w:val="center"/>
              <w:rPr>
                <w:b/>
                <w:bCs/>
                <w:sz w:val="20"/>
                <w:szCs w:val="20"/>
              </w:rPr>
            </w:pPr>
            <w:r w:rsidRPr="00F87436">
              <w:rPr>
                <w:b/>
                <w:bCs/>
                <w:sz w:val="20"/>
                <w:szCs w:val="20"/>
              </w:rPr>
              <w:t>Az elvégzett feladat ismert</w:t>
            </w:r>
            <w:r w:rsidRPr="00F87436">
              <w:rPr>
                <w:b/>
                <w:bCs/>
                <w:sz w:val="20"/>
                <w:szCs w:val="20"/>
              </w:rPr>
              <w:t>e</w:t>
            </w:r>
            <w:r w:rsidRPr="00F87436">
              <w:rPr>
                <w:b/>
                <w:bCs/>
                <w:sz w:val="20"/>
                <w:szCs w:val="20"/>
              </w:rPr>
              <w:t>tése</w:t>
            </w:r>
          </w:p>
        </w:tc>
        <w:tc>
          <w:tcPr>
            <w:tcW w:w="1985" w:type="dxa"/>
            <w:shd w:val="clear" w:color="auto" w:fill="CCCCCC"/>
            <w:vAlign w:val="center"/>
          </w:tcPr>
          <w:p w:rsidR="003B33F3" w:rsidRPr="00F87436" w:rsidRDefault="003B33F3" w:rsidP="00636B75">
            <w:pPr>
              <w:jc w:val="center"/>
              <w:rPr>
                <w:b/>
                <w:bCs/>
                <w:sz w:val="20"/>
                <w:szCs w:val="20"/>
              </w:rPr>
            </w:pPr>
            <w:r w:rsidRPr="00F87436">
              <w:rPr>
                <w:b/>
                <w:bCs/>
                <w:sz w:val="20"/>
                <w:szCs w:val="20"/>
              </w:rPr>
              <w:t>A munkában betö</w:t>
            </w:r>
            <w:r w:rsidRPr="00F87436">
              <w:rPr>
                <w:b/>
                <w:bCs/>
                <w:sz w:val="20"/>
                <w:szCs w:val="20"/>
              </w:rPr>
              <w:t>l</w:t>
            </w:r>
            <w:r w:rsidRPr="00F87436">
              <w:rPr>
                <w:b/>
                <w:bCs/>
                <w:sz w:val="20"/>
                <w:szCs w:val="20"/>
              </w:rPr>
              <w:t>tött fun</w:t>
            </w:r>
            <w:r w:rsidRPr="00F87436">
              <w:rPr>
                <w:b/>
                <w:bCs/>
                <w:sz w:val="20"/>
                <w:szCs w:val="20"/>
              </w:rPr>
              <w:t>k</w:t>
            </w:r>
            <w:r w:rsidRPr="00F87436">
              <w:rPr>
                <w:b/>
                <w:bCs/>
                <w:sz w:val="20"/>
                <w:szCs w:val="20"/>
              </w:rPr>
              <w:t>ció/beosztás/munkaszervezeti pozíció i</w:t>
            </w:r>
            <w:r w:rsidRPr="00F87436">
              <w:rPr>
                <w:b/>
                <w:bCs/>
                <w:sz w:val="20"/>
                <w:szCs w:val="20"/>
              </w:rPr>
              <w:t>s</w:t>
            </w:r>
            <w:r w:rsidRPr="00F87436">
              <w:rPr>
                <w:b/>
                <w:bCs/>
                <w:sz w:val="20"/>
                <w:szCs w:val="20"/>
              </w:rPr>
              <w:t>mertetése</w:t>
            </w:r>
          </w:p>
        </w:tc>
      </w:tr>
      <w:tr w:rsidR="003B33F3" w:rsidRPr="00F87436" w:rsidTr="00636B75">
        <w:trPr>
          <w:cantSplit/>
          <w:trHeight w:val="20"/>
        </w:trPr>
        <w:tc>
          <w:tcPr>
            <w:tcW w:w="2695" w:type="dxa"/>
          </w:tcPr>
          <w:p w:rsidR="003B33F3" w:rsidRPr="00F87436" w:rsidRDefault="003B33F3" w:rsidP="00636B75">
            <w:pPr>
              <w:rPr>
                <w:bCs/>
                <w:sz w:val="20"/>
                <w:szCs w:val="20"/>
              </w:rPr>
            </w:pPr>
          </w:p>
        </w:tc>
        <w:tc>
          <w:tcPr>
            <w:tcW w:w="2552" w:type="dxa"/>
          </w:tcPr>
          <w:p w:rsidR="003B33F3" w:rsidRPr="00F87436" w:rsidRDefault="003B33F3" w:rsidP="00636B75">
            <w:pPr>
              <w:rPr>
                <w:bCs/>
                <w:sz w:val="20"/>
                <w:szCs w:val="20"/>
              </w:rPr>
            </w:pPr>
          </w:p>
        </w:tc>
        <w:tc>
          <w:tcPr>
            <w:tcW w:w="1559" w:type="dxa"/>
          </w:tcPr>
          <w:p w:rsidR="003B33F3" w:rsidRPr="00F87436" w:rsidRDefault="003B33F3" w:rsidP="00636B75">
            <w:pPr>
              <w:rPr>
                <w:bCs/>
                <w:sz w:val="20"/>
                <w:szCs w:val="20"/>
              </w:rPr>
            </w:pPr>
          </w:p>
        </w:tc>
        <w:tc>
          <w:tcPr>
            <w:tcW w:w="1985" w:type="dxa"/>
          </w:tcPr>
          <w:p w:rsidR="003B33F3" w:rsidRPr="00F87436" w:rsidRDefault="003B33F3" w:rsidP="00636B75">
            <w:pPr>
              <w:rPr>
                <w:bCs/>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vAlign w:val="center"/>
          </w:tcPr>
          <w:p w:rsidR="003B33F3" w:rsidRPr="00F87436" w:rsidRDefault="003B33F3" w:rsidP="00636B75">
            <w:pPr>
              <w:rPr>
                <w:sz w:val="20"/>
                <w:szCs w:val="20"/>
              </w:rPr>
            </w:pPr>
          </w:p>
        </w:tc>
        <w:tc>
          <w:tcPr>
            <w:tcW w:w="2552" w:type="dxa"/>
          </w:tcPr>
          <w:p w:rsidR="003B33F3" w:rsidRPr="00F87436" w:rsidRDefault="003B33F3" w:rsidP="00636B75">
            <w:pPr>
              <w:rPr>
                <w:sz w:val="20"/>
                <w:szCs w:val="20"/>
              </w:rPr>
            </w:pPr>
          </w:p>
        </w:tc>
        <w:tc>
          <w:tcPr>
            <w:tcW w:w="1559" w:type="dxa"/>
          </w:tcPr>
          <w:p w:rsidR="003B33F3" w:rsidRPr="00F87436" w:rsidRDefault="003B33F3" w:rsidP="00636B75">
            <w:pPr>
              <w:rPr>
                <w:sz w:val="20"/>
                <w:szCs w:val="20"/>
              </w:rPr>
            </w:pPr>
          </w:p>
        </w:tc>
        <w:tc>
          <w:tcPr>
            <w:tcW w:w="1985" w:type="dxa"/>
          </w:tcPr>
          <w:p w:rsidR="003B33F3" w:rsidRPr="00F87436" w:rsidRDefault="003B33F3" w:rsidP="00636B75">
            <w:pPr>
              <w:rPr>
                <w:sz w:val="20"/>
                <w:szCs w:val="20"/>
              </w:rPr>
            </w:pPr>
          </w:p>
        </w:tc>
      </w:tr>
      <w:tr w:rsidR="003B33F3" w:rsidRPr="00F87436" w:rsidTr="00636B75">
        <w:trPr>
          <w:cantSplit/>
          <w:trHeight w:val="20"/>
        </w:trPr>
        <w:tc>
          <w:tcPr>
            <w:tcW w:w="2695" w:type="dxa"/>
            <w:tcBorders>
              <w:bottom w:val="single" w:sz="4" w:space="0" w:color="auto"/>
            </w:tcBorders>
            <w:vAlign w:val="center"/>
          </w:tcPr>
          <w:p w:rsidR="003B33F3" w:rsidRPr="00F87436" w:rsidRDefault="003B33F3" w:rsidP="00636B75">
            <w:pPr>
              <w:rPr>
                <w:b/>
                <w:sz w:val="20"/>
                <w:szCs w:val="20"/>
              </w:rPr>
            </w:pPr>
            <w:r w:rsidRPr="00F87436">
              <w:rPr>
                <w:b/>
                <w:bCs/>
                <w:sz w:val="20"/>
                <w:szCs w:val="20"/>
              </w:rPr>
              <w:t>A</w:t>
            </w:r>
            <w:r>
              <w:rPr>
                <w:b/>
                <w:bCs/>
                <w:sz w:val="20"/>
                <w:szCs w:val="20"/>
              </w:rPr>
              <w:t>z</w:t>
            </w:r>
            <w:r w:rsidRPr="00F87436">
              <w:rPr>
                <w:b/>
                <w:bCs/>
                <w:sz w:val="20"/>
                <w:szCs w:val="20"/>
              </w:rPr>
              <w:t xml:space="preserve"> </w:t>
            </w:r>
            <w:r w:rsidR="00FC223D" w:rsidRPr="00FC223D">
              <w:rPr>
                <w:b/>
                <w:bCs/>
                <w:sz w:val="20"/>
                <w:szCs w:val="20"/>
              </w:rPr>
              <w:t>új építésű, épület vagy műtárgy létrehozására ir</w:t>
            </w:r>
            <w:r w:rsidR="00FC223D" w:rsidRPr="00FC223D">
              <w:rPr>
                <w:b/>
                <w:bCs/>
                <w:sz w:val="20"/>
                <w:szCs w:val="20"/>
              </w:rPr>
              <w:t>á</w:t>
            </w:r>
            <w:r w:rsidR="00FC223D" w:rsidRPr="00FC223D">
              <w:rPr>
                <w:b/>
                <w:bCs/>
                <w:sz w:val="20"/>
                <w:szCs w:val="20"/>
              </w:rPr>
              <w:t>nyuló, épületvillamossági t</w:t>
            </w:r>
            <w:r w:rsidR="00FC223D" w:rsidRPr="00FC223D">
              <w:rPr>
                <w:b/>
                <w:bCs/>
                <w:sz w:val="20"/>
                <w:szCs w:val="20"/>
              </w:rPr>
              <w:t>e</w:t>
            </w:r>
            <w:r w:rsidR="00FC223D" w:rsidRPr="00FC223D">
              <w:rPr>
                <w:b/>
                <w:bCs/>
                <w:sz w:val="20"/>
                <w:szCs w:val="20"/>
              </w:rPr>
              <w:t xml:space="preserve">vékenység </w:t>
            </w:r>
            <w:r w:rsidRPr="00F87436">
              <w:rPr>
                <w:b/>
                <w:sz w:val="20"/>
                <w:szCs w:val="20"/>
              </w:rPr>
              <w:t>összesen:</w:t>
            </w:r>
          </w:p>
        </w:tc>
        <w:tc>
          <w:tcPr>
            <w:tcW w:w="2552" w:type="dxa"/>
            <w:vAlign w:val="center"/>
          </w:tcPr>
          <w:p w:rsidR="003B33F3" w:rsidRPr="00F87436" w:rsidRDefault="003B33F3" w:rsidP="00636B75">
            <w:pPr>
              <w:rPr>
                <w:b/>
                <w:sz w:val="20"/>
                <w:szCs w:val="20"/>
              </w:rPr>
            </w:pPr>
            <w:r w:rsidRPr="00F87436">
              <w:rPr>
                <w:b/>
                <w:sz w:val="20"/>
                <w:szCs w:val="20"/>
              </w:rPr>
              <w:t>………. hónap</w:t>
            </w:r>
          </w:p>
        </w:tc>
        <w:tc>
          <w:tcPr>
            <w:tcW w:w="1559" w:type="dxa"/>
            <w:vAlign w:val="center"/>
          </w:tcPr>
          <w:p w:rsidR="003B33F3" w:rsidRPr="00F87436" w:rsidRDefault="003B33F3" w:rsidP="00636B75">
            <w:pPr>
              <w:rPr>
                <w:b/>
                <w:sz w:val="20"/>
                <w:szCs w:val="20"/>
              </w:rPr>
            </w:pPr>
          </w:p>
        </w:tc>
        <w:tc>
          <w:tcPr>
            <w:tcW w:w="1985" w:type="dxa"/>
            <w:vAlign w:val="center"/>
          </w:tcPr>
          <w:p w:rsidR="003B33F3" w:rsidRPr="00F87436" w:rsidRDefault="003B33F3" w:rsidP="00636B75">
            <w:pPr>
              <w:rPr>
                <w:b/>
                <w:sz w:val="20"/>
                <w:szCs w:val="20"/>
              </w:rPr>
            </w:pPr>
          </w:p>
        </w:tc>
      </w:tr>
    </w:tbl>
    <w:p w:rsidR="003B33F3" w:rsidRPr="00F87436" w:rsidRDefault="003B33F3" w:rsidP="003B33F3">
      <w:pPr>
        <w:jc w:val="both"/>
        <w:rPr>
          <w:sz w:val="20"/>
          <w:szCs w:val="20"/>
        </w:rPr>
      </w:pPr>
    </w:p>
    <w:p w:rsidR="003B33F3" w:rsidRPr="00F87436" w:rsidRDefault="003B33F3" w:rsidP="003B33F3">
      <w:pPr>
        <w:jc w:val="both"/>
        <w:rPr>
          <w:sz w:val="20"/>
          <w:szCs w:val="20"/>
        </w:rPr>
      </w:pPr>
      <w:r w:rsidRPr="00F87436">
        <w:rPr>
          <w:sz w:val="20"/>
          <w:szCs w:val="20"/>
        </w:rPr>
        <w:t>Fenti nyilatkozatommal kijelentem, hogy a szerződés teljesítésének időtartama alatt nincsen más olyan kötel</w:t>
      </w:r>
      <w:r w:rsidRPr="00F87436">
        <w:rPr>
          <w:sz w:val="20"/>
          <w:szCs w:val="20"/>
        </w:rPr>
        <w:t>e</w:t>
      </w:r>
      <w:r w:rsidRPr="00F87436">
        <w:rPr>
          <w:sz w:val="20"/>
          <w:szCs w:val="20"/>
        </w:rPr>
        <w:t>zettségem, amely a munkavégzésemet bármilyen szempontból akadályozná, a szerződés teljesítésének teljes id</w:t>
      </w:r>
      <w:r w:rsidRPr="00F87436">
        <w:rPr>
          <w:sz w:val="20"/>
          <w:szCs w:val="20"/>
        </w:rPr>
        <w:t>ő</w:t>
      </w:r>
      <w:r w:rsidRPr="00F87436">
        <w:rPr>
          <w:sz w:val="20"/>
          <w:szCs w:val="20"/>
        </w:rPr>
        <w:t>tartama alatt rendelkezésre állok.</w:t>
      </w:r>
    </w:p>
    <w:p w:rsidR="003B33F3" w:rsidRPr="00F87436" w:rsidRDefault="003B33F3" w:rsidP="003B33F3">
      <w:pPr>
        <w:jc w:val="both"/>
        <w:rPr>
          <w:sz w:val="20"/>
          <w:szCs w:val="20"/>
        </w:rPr>
      </w:pPr>
    </w:p>
    <w:p w:rsidR="003B33F3" w:rsidRPr="00F87436" w:rsidRDefault="003B33F3" w:rsidP="003B33F3">
      <w:pPr>
        <w:jc w:val="both"/>
        <w:rPr>
          <w:sz w:val="20"/>
          <w:szCs w:val="20"/>
        </w:rPr>
      </w:pPr>
      <w:r w:rsidRPr="00F87436">
        <w:rPr>
          <w:sz w:val="20"/>
          <w:szCs w:val="20"/>
        </w:rPr>
        <w:t>Büntetőjogi felelősségem tudatában kijelentem, hogy a fenti adatok a valóságnak megfelelnek.</w:t>
      </w:r>
    </w:p>
    <w:p w:rsidR="003B33F3" w:rsidRPr="00F87436" w:rsidRDefault="003B33F3" w:rsidP="003B33F3">
      <w:pPr>
        <w:jc w:val="both"/>
        <w:rPr>
          <w:sz w:val="20"/>
          <w:szCs w:val="20"/>
        </w:rPr>
      </w:pPr>
    </w:p>
    <w:p w:rsidR="003B33F3" w:rsidRPr="00F87436" w:rsidRDefault="003B33F3" w:rsidP="003B33F3">
      <w:pPr>
        <w:jc w:val="both"/>
        <w:rPr>
          <w:sz w:val="20"/>
          <w:szCs w:val="20"/>
        </w:rPr>
      </w:pPr>
    </w:p>
    <w:p w:rsidR="003B33F3" w:rsidRPr="00F87436" w:rsidRDefault="003B33F3" w:rsidP="003B33F3">
      <w:pPr>
        <w:jc w:val="both"/>
        <w:rPr>
          <w:sz w:val="20"/>
          <w:szCs w:val="20"/>
        </w:rPr>
      </w:pPr>
    </w:p>
    <w:p w:rsidR="003B33F3" w:rsidRPr="00F87436" w:rsidRDefault="003B33F3" w:rsidP="003B33F3">
      <w:pPr>
        <w:pStyle w:val="Szvegtrzs2"/>
        <w:spacing w:after="0" w:line="240" w:lineRule="auto"/>
        <w:jc w:val="both"/>
        <w:rPr>
          <w:sz w:val="20"/>
        </w:rPr>
      </w:pPr>
      <w:r w:rsidRPr="00F87436">
        <w:rPr>
          <w:sz w:val="20"/>
        </w:rPr>
        <w:t>........................................., ………. év ..................... hó ........ nap</w:t>
      </w:r>
    </w:p>
    <w:p w:rsidR="003B33F3" w:rsidRPr="00F87436" w:rsidRDefault="003B33F3" w:rsidP="003B33F3">
      <w:pPr>
        <w:jc w:val="both"/>
        <w:rPr>
          <w:sz w:val="20"/>
          <w:szCs w:val="20"/>
        </w:rPr>
      </w:pPr>
    </w:p>
    <w:p w:rsidR="003B33F3" w:rsidRPr="00F87436" w:rsidRDefault="003B33F3" w:rsidP="003B33F3">
      <w:pPr>
        <w:jc w:val="both"/>
        <w:rPr>
          <w:sz w:val="20"/>
          <w:szCs w:val="20"/>
        </w:rPr>
      </w:pPr>
    </w:p>
    <w:tbl>
      <w:tblPr>
        <w:tblW w:w="9212" w:type="dxa"/>
        <w:tblLayout w:type="fixed"/>
        <w:tblCellMar>
          <w:left w:w="70" w:type="dxa"/>
          <w:right w:w="70" w:type="dxa"/>
        </w:tblCellMar>
        <w:tblLook w:val="0000"/>
      </w:tblPr>
      <w:tblGrid>
        <w:gridCol w:w="4606"/>
        <w:gridCol w:w="4606"/>
      </w:tblGrid>
      <w:tr w:rsidR="003B33F3" w:rsidRPr="00F87436" w:rsidTr="00636B75">
        <w:tc>
          <w:tcPr>
            <w:tcW w:w="4606" w:type="dxa"/>
          </w:tcPr>
          <w:p w:rsidR="003B33F3" w:rsidRPr="00F87436" w:rsidRDefault="003B33F3" w:rsidP="00636B75">
            <w:pPr>
              <w:jc w:val="both"/>
              <w:rPr>
                <w:sz w:val="20"/>
                <w:szCs w:val="20"/>
              </w:rPr>
            </w:pPr>
          </w:p>
        </w:tc>
        <w:tc>
          <w:tcPr>
            <w:tcW w:w="4606" w:type="dxa"/>
          </w:tcPr>
          <w:p w:rsidR="003B33F3" w:rsidRPr="00F87436" w:rsidRDefault="003B33F3" w:rsidP="00636B75">
            <w:pPr>
              <w:jc w:val="center"/>
              <w:rPr>
                <w:sz w:val="20"/>
                <w:szCs w:val="20"/>
              </w:rPr>
            </w:pPr>
            <w:r w:rsidRPr="00F87436">
              <w:rPr>
                <w:sz w:val="20"/>
                <w:szCs w:val="20"/>
              </w:rPr>
              <w:t>………………………………</w:t>
            </w:r>
          </w:p>
        </w:tc>
      </w:tr>
      <w:tr w:rsidR="003B33F3" w:rsidRPr="00F87436" w:rsidTr="00636B75">
        <w:tc>
          <w:tcPr>
            <w:tcW w:w="4606" w:type="dxa"/>
          </w:tcPr>
          <w:p w:rsidR="003B33F3" w:rsidRPr="00F87436" w:rsidRDefault="003B33F3" w:rsidP="00636B75">
            <w:pPr>
              <w:jc w:val="both"/>
              <w:rPr>
                <w:sz w:val="20"/>
                <w:szCs w:val="20"/>
              </w:rPr>
            </w:pPr>
          </w:p>
        </w:tc>
        <w:tc>
          <w:tcPr>
            <w:tcW w:w="4606" w:type="dxa"/>
          </w:tcPr>
          <w:p w:rsidR="003B33F3" w:rsidRPr="00F87436" w:rsidRDefault="003B33F3" w:rsidP="00636B75">
            <w:pPr>
              <w:jc w:val="center"/>
              <w:rPr>
                <w:sz w:val="20"/>
                <w:szCs w:val="20"/>
              </w:rPr>
            </w:pPr>
            <w:r w:rsidRPr="00F87436">
              <w:rPr>
                <w:sz w:val="20"/>
                <w:szCs w:val="20"/>
              </w:rPr>
              <w:t>szakember saját kezű aláírása</w:t>
            </w:r>
          </w:p>
        </w:tc>
      </w:tr>
    </w:tbl>
    <w:p w:rsidR="003B33F3" w:rsidRPr="00A1251E" w:rsidRDefault="003B33F3" w:rsidP="003B33F3">
      <w:pPr>
        <w:rPr>
          <w:rFonts w:ascii="Arial Narrow" w:hAnsi="Arial Narrow"/>
          <w:b/>
        </w:rPr>
      </w:pPr>
      <w:r w:rsidRPr="00A1251E">
        <w:rPr>
          <w:rFonts w:ascii="Arial Narrow" w:hAnsi="Arial Narrow"/>
          <w:b/>
        </w:rPr>
        <w:br w:type="page"/>
      </w:r>
    </w:p>
    <w:p w:rsidR="003B33F3" w:rsidRPr="00A1251E" w:rsidRDefault="003B33F3" w:rsidP="00F87436">
      <w:pPr>
        <w:rPr>
          <w:rFonts w:ascii="Arial Narrow" w:hAnsi="Arial Narrow"/>
          <w:b/>
        </w:rPr>
      </w:pPr>
    </w:p>
    <w:p w:rsidR="00A56842" w:rsidRPr="00C2699F" w:rsidRDefault="00A56842" w:rsidP="00FE2A40">
      <w:pPr>
        <w:jc w:val="center"/>
        <w:rPr>
          <w:b/>
        </w:rPr>
      </w:pPr>
      <w:r w:rsidRPr="00C2699F">
        <w:rPr>
          <w:b/>
        </w:rPr>
        <w:t>Nyilatkozat a Kbt. 62. § (1) bekezdésében meghatározott kizáró okok, valamint a Kbt. 62. § (1) bekezdés kb) pontja vonatkozásában</w:t>
      </w:r>
    </w:p>
    <w:p w:rsidR="00DA5DAF" w:rsidRPr="00C2699F" w:rsidRDefault="00DA5DAF" w:rsidP="00DA5DAF">
      <w:pPr>
        <w:jc w:val="center"/>
        <w:rPr>
          <w:bCs/>
          <w:sz w:val="20"/>
          <w:szCs w:val="20"/>
        </w:rPr>
      </w:pPr>
    </w:p>
    <w:p w:rsidR="0019179B" w:rsidRDefault="00DA5DAF" w:rsidP="00DA5DAF">
      <w:pPr>
        <w:jc w:val="center"/>
        <w:rPr>
          <w:bCs/>
          <w:sz w:val="20"/>
          <w:szCs w:val="20"/>
        </w:rPr>
      </w:pPr>
      <w:r w:rsidRPr="00C2699F">
        <w:rPr>
          <w:bCs/>
          <w:sz w:val="20"/>
          <w:szCs w:val="20"/>
        </w:rPr>
        <w:t xml:space="preserve">(ajánlattételi határidőre, </w:t>
      </w:r>
      <w:r w:rsidR="00576A40" w:rsidRPr="00C2699F">
        <w:rPr>
          <w:bCs/>
          <w:sz w:val="20"/>
          <w:szCs w:val="20"/>
        </w:rPr>
        <w:t xml:space="preserve">nem kell részenként kitölteni, </w:t>
      </w:r>
      <w:r w:rsidRPr="00C2699F">
        <w:rPr>
          <w:bCs/>
          <w:sz w:val="20"/>
          <w:szCs w:val="20"/>
        </w:rPr>
        <w:t xml:space="preserve">közös ajánlattétel esetén valamennyi ajánlattevőnek </w:t>
      </w:r>
    </w:p>
    <w:p w:rsidR="00DA5DAF" w:rsidRPr="00C2699F" w:rsidRDefault="00DA5DAF" w:rsidP="00DA5DAF">
      <w:pPr>
        <w:jc w:val="center"/>
        <w:rPr>
          <w:bCs/>
          <w:sz w:val="20"/>
          <w:szCs w:val="20"/>
        </w:rPr>
      </w:pPr>
      <w:r w:rsidRPr="00C2699F">
        <w:rPr>
          <w:bCs/>
          <w:sz w:val="20"/>
          <w:szCs w:val="20"/>
        </w:rPr>
        <w:t>külön-külön nyilatkoznia szükséges)</w:t>
      </w:r>
    </w:p>
    <w:p w:rsidR="00A56842" w:rsidRPr="00C2699F" w:rsidRDefault="00A56842" w:rsidP="007B268E">
      <w:pPr>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5D14E4" w:rsidRPr="00C2699F" w:rsidRDefault="005D14E4" w:rsidP="005D14E4">
      <w:pPr>
        <w:rPr>
          <w:b/>
          <w:sz w:val="20"/>
          <w:szCs w:val="20"/>
        </w:rPr>
      </w:pPr>
    </w:p>
    <w:p w:rsidR="00DA5DAF" w:rsidRPr="00C2699F" w:rsidRDefault="00DA5DAF" w:rsidP="00DA5DAF">
      <w:pPr>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1080"/>
          <w:tab w:val="center" w:pos="7200"/>
        </w:tabs>
        <w:jc w:val="both"/>
      </w:pPr>
    </w:p>
    <w:p w:rsidR="00A56842" w:rsidRPr="00C2699F" w:rsidRDefault="00A56842" w:rsidP="006539FF">
      <w:pPr>
        <w:jc w:val="both"/>
      </w:pPr>
      <w:r w:rsidRPr="00C2699F">
        <w:t>Alulírott ………………………………………, mint a nyilatkozattevő cég cégjegyzésre jog</w:t>
      </w:r>
      <w:r w:rsidRPr="00C2699F">
        <w:t>o</w:t>
      </w:r>
      <w:r w:rsidRPr="00C2699F">
        <w:t>sult képviselője a fenti közbeszerzési eljárás során kijelentem, hogy az általam jegyzett céggel szemben nem állnak fenn a Kbt. 62. § (1) bekezdésében meghatározott kizáró okok.</w:t>
      </w:r>
    </w:p>
    <w:p w:rsidR="00A56842" w:rsidRPr="00C2699F" w:rsidRDefault="00A56842" w:rsidP="006539FF">
      <w:pPr>
        <w:ind w:right="-1"/>
        <w:jc w:val="both"/>
      </w:pPr>
    </w:p>
    <w:p w:rsidR="00A56842" w:rsidRPr="00C2699F" w:rsidRDefault="00A56842" w:rsidP="00EA0268">
      <w:pPr>
        <w:jc w:val="both"/>
      </w:pPr>
      <w:r w:rsidRPr="00C2699F">
        <w:t>*1.) Alulírott ………………………………………, mint a nyilatkozattevő cég cégjegyzésre jogosult képviselője a fenti közbeszerzési eljárás során kijelentem, hogy társaságunk olyan cégnek minősül, amelyet szabályozott tőzsdén jegyeznek.</w:t>
      </w:r>
    </w:p>
    <w:p w:rsidR="00A56842" w:rsidRPr="00C2699F" w:rsidRDefault="00A56842" w:rsidP="00EA0268">
      <w:pPr>
        <w:jc w:val="both"/>
      </w:pPr>
    </w:p>
    <w:p w:rsidR="00A56842" w:rsidRPr="00C2699F" w:rsidRDefault="00A56842" w:rsidP="00EA0268">
      <w:pPr>
        <w:jc w:val="both"/>
      </w:pPr>
      <w:r w:rsidRPr="00C2699F">
        <w:t xml:space="preserve">2.) Alulírott ………………………………………, mint a nyilatkozattevő cég cégjegyzésre jogosult képviselője a fenti közbeszerzési eljárás során kijelentem, hogy társaságunk olyan cégnek minősül, amelyet szabályozott tőzsdén nem jegyeznek, ezért a 321/2015. (X.30.) Korm. rendelet 8. § ib) </w:t>
      </w:r>
      <w:ins w:id="8339" w:author="Szerző" w:date="2017-02-20T10:20:00Z">
        <w:r w:rsidR="00F422A4" w:rsidRPr="00DA3C1E">
          <w:rPr>
            <w:b/>
            <w:rPrChange w:id="8340" w:author="Szerző" w:date="2017-03-03T14:53:00Z">
              <w:rPr/>
            </w:rPrChange>
          </w:rPr>
          <w:t>illetve</w:t>
        </w:r>
        <w:r w:rsidR="00F422A4">
          <w:t xml:space="preserve"> 10. § gb) </w:t>
        </w:r>
      </w:ins>
      <w:r w:rsidRPr="00C2699F">
        <w:t>pontja alapján nyilatkozom, hogy a pénzmosás és a terrorizmus finanszírozása megelőzéséről és megakadályozásáról szóló 2007. évi CXXXVI. törvény (a továbbiakban: pénzmosásról szóló törvény) 3. § r) pont ra)–rb) vagy rc)–rd) alpon</w:t>
      </w:r>
      <w:r w:rsidRPr="00C2699F">
        <w:t>t</w:t>
      </w:r>
      <w:r w:rsidRPr="00C2699F">
        <w:t>ja szerint definiált valamennyi tényleges tulajdonos neve és állandó lakóhelye:</w:t>
      </w:r>
    </w:p>
    <w:p w:rsidR="00A56842" w:rsidRPr="00C2699F" w:rsidRDefault="00A56842" w:rsidP="00EA0268">
      <w:pPr>
        <w:jc w:val="both"/>
      </w:pPr>
      <w:r w:rsidRPr="00C2699F">
        <w:t>…………………………….</w:t>
      </w:r>
    </w:p>
    <w:p w:rsidR="00A56842" w:rsidRPr="00C2699F" w:rsidRDefault="00A56842" w:rsidP="006539FF">
      <w:pPr>
        <w:ind w:right="-1"/>
        <w:jc w:val="both"/>
      </w:pPr>
    </w:p>
    <w:p w:rsidR="00A56842" w:rsidRPr="00C2699F" w:rsidRDefault="00A56842" w:rsidP="00131407">
      <w:pPr>
        <w:jc w:val="both"/>
      </w:pPr>
      <w:r w:rsidRPr="00C2699F">
        <w:t>3.) Alulírott ………………………………………, mint a nyilatkozattevő cég cégjegyzésre jogosult képviselője a fenti közbeszerzési eljárás során kijelentem, hogy társaságunknak nincs a pénzmosásról szóló törvény 3. § r) pont ra)–rb) vagy rc)–rd) alpontja szerinti tényleges t</w:t>
      </w:r>
      <w:r w:rsidRPr="00C2699F">
        <w:t>u</w:t>
      </w:r>
      <w:r w:rsidRPr="00C2699F">
        <w:t>lajdonosa.</w:t>
      </w:r>
    </w:p>
    <w:p w:rsidR="00A56842" w:rsidRPr="00C2699F" w:rsidRDefault="00A56842" w:rsidP="006539FF">
      <w:pPr>
        <w:ind w:right="-1"/>
        <w:jc w:val="both"/>
      </w:pPr>
    </w:p>
    <w:p w:rsidR="00A56842" w:rsidRPr="00037A1B" w:rsidRDefault="00A56842" w:rsidP="00EA0268">
      <w:pPr>
        <w:jc w:val="both"/>
        <w:rPr>
          <w:i/>
          <w:sz w:val="20"/>
          <w:szCs w:val="20"/>
        </w:rPr>
      </w:pPr>
      <w:r w:rsidRPr="00037A1B">
        <w:rPr>
          <w:i/>
          <w:sz w:val="20"/>
          <w:szCs w:val="20"/>
        </w:rPr>
        <w:t>(*Kérjük a megfelelő rész 1.) vagy 2.) vagy 3.) kitöltését.)</w:t>
      </w:r>
    </w:p>
    <w:p w:rsidR="00A56842" w:rsidRPr="00C2699F" w:rsidRDefault="00A56842" w:rsidP="006539FF">
      <w:pPr>
        <w:ind w:right="-1"/>
        <w:jc w:val="both"/>
      </w:pPr>
    </w:p>
    <w:p w:rsidR="00A56842" w:rsidRPr="00C2699F" w:rsidRDefault="00A56842" w:rsidP="006539FF">
      <w:pPr>
        <w:ind w:right="-1"/>
        <w:jc w:val="both"/>
      </w:pPr>
    </w:p>
    <w:p w:rsidR="00A56842" w:rsidRPr="00C2699F" w:rsidRDefault="00A56842" w:rsidP="000F7AC2">
      <w:pPr>
        <w:pStyle w:val="Szvegtrzs2"/>
        <w:spacing w:after="0" w:line="240" w:lineRule="auto"/>
      </w:pPr>
      <w:r w:rsidRPr="00C2699F">
        <w:t>........................................., ………. év ..................... hó ........ nap</w:t>
      </w:r>
    </w:p>
    <w:p w:rsidR="00A56842" w:rsidRPr="00C2699F" w:rsidRDefault="00A56842" w:rsidP="000F7AC2">
      <w:pPr>
        <w:pStyle w:val="Szvegtrzs2"/>
        <w:spacing w:after="0" w:line="240" w:lineRule="auto"/>
      </w:pPr>
    </w:p>
    <w:p w:rsidR="00A56842" w:rsidRPr="00C2699F" w:rsidRDefault="00A56842" w:rsidP="000F7AC2">
      <w:pPr>
        <w:pStyle w:val="Szvegtrzs2"/>
        <w:spacing w:after="0" w:line="240" w:lineRule="auto"/>
      </w:pPr>
    </w:p>
    <w:p w:rsidR="00A56842" w:rsidRPr="00C2699F" w:rsidRDefault="00A56842" w:rsidP="000F7AC2">
      <w:pPr>
        <w:pStyle w:val="Szvegtrzs2"/>
        <w:spacing w:after="0" w:line="240" w:lineRule="auto"/>
      </w:pPr>
    </w:p>
    <w:p w:rsidR="00A56842" w:rsidRPr="00C2699F" w:rsidRDefault="00A56842" w:rsidP="006539FF">
      <w:pPr>
        <w:tabs>
          <w:tab w:val="center" w:pos="7020"/>
        </w:tabs>
        <w:jc w:val="both"/>
      </w:pPr>
      <w:r w:rsidRPr="00C2699F">
        <w:tab/>
        <w:t>……………………………………….</w:t>
      </w:r>
    </w:p>
    <w:p w:rsidR="00A56842" w:rsidRPr="00C2699F" w:rsidRDefault="00A56842" w:rsidP="00A1680F">
      <w:pPr>
        <w:tabs>
          <w:tab w:val="center" w:pos="7020"/>
        </w:tabs>
        <w:jc w:val="both"/>
      </w:pPr>
      <w:r w:rsidRPr="00C2699F">
        <w:tab/>
        <w:t>cégszerű aláírás</w:t>
      </w:r>
    </w:p>
    <w:p w:rsidR="00576A40" w:rsidRPr="00C2699F" w:rsidRDefault="00A56842" w:rsidP="004763AD">
      <w:pPr>
        <w:jc w:val="center"/>
        <w:rPr>
          <w:b/>
        </w:rPr>
      </w:pPr>
      <w:r w:rsidRPr="00C2699F">
        <w:br w:type="page"/>
      </w:r>
      <w:r w:rsidRPr="00C2699F">
        <w:rPr>
          <w:b/>
        </w:rPr>
        <w:lastRenderedPageBreak/>
        <w:t xml:space="preserve">Nyilatkozat az igazolni kívánt alkalmassági követelményeknek történő megfelelés </w:t>
      </w:r>
    </w:p>
    <w:p w:rsidR="00A56842" w:rsidRPr="00C2699F" w:rsidRDefault="00A56842" w:rsidP="004763AD">
      <w:pPr>
        <w:jc w:val="center"/>
        <w:rPr>
          <w:b/>
        </w:rPr>
      </w:pPr>
      <w:r w:rsidRPr="00C2699F">
        <w:rPr>
          <w:b/>
        </w:rPr>
        <w:t>vonatkozásában</w:t>
      </w:r>
    </w:p>
    <w:p w:rsidR="00576A40" w:rsidRPr="00C2699F" w:rsidRDefault="00576A40" w:rsidP="004763AD">
      <w:pPr>
        <w:jc w:val="center"/>
        <w:rPr>
          <w:b/>
        </w:rPr>
      </w:pPr>
    </w:p>
    <w:p w:rsidR="00576A40" w:rsidRPr="00C2699F" w:rsidRDefault="00576A40" w:rsidP="004763AD">
      <w:pPr>
        <w:jc w:val="center"/>
        <w:rPr>
          <w:b/>
        </w:rPr>
      </w:pPr>
      <w:r w:rsidRPr="00C2699F">
        <w:rPr>
          <w:b/>
        </w:rPr>
        <w:t>………. Rész</w:t>
      </w:r>
    </w:p>
    <w:p w:rsidR="00813B2C" w:rsidRPr="00C2699F" w:rsidRDefault="00813B2C" w:rsidP="00813B2C">
      <w:pPr>
        <w:jc w:val="both"/>
        <w:rPr>
          <w:bCs/>
        </w:rPr>
      </w:pPr>
    </w:p>
    <w:p w:rsidR="00813B2C" w:rsidRPr="00C2699F" w:rsidRDefault="00813B2C" w:rsidP="00813B2C">
      <w:pPr>
        <w:jc w:val="center"/>
        <w:rPr>
          <w:bCs/>
          <w:sz w:val="20"/>
          <w:szCs w:val="20"/>
        </w:rPr>
      </w:pPr>
      <w:r w:rsidRPr="00C2699F">
        <w:rPr>
          <w:bCs/>
          <w:sz w:val="20"/>
          <w:szCs w:val="20"/>
        </w:rPr>
        <w:t xml:space="preserve">(ajánlattételi határidőre kell benyújtani, </w:t>
      </w:r>
      <w:r w:rsidR="00576A40" w:rsidRPr="00C2699F">
        <w:rPr>
          <w:bCs/>
          <w:sz w:val="20"/>
          <w:szCs w:val="20"/>
        </w:rPr>
        <w:t xml:space="preserve">részenként külön kell kitölteni, </w:t>
      </w:r>
      <w:r w:rsidRPr="00C2699F">
        <w:rPr>
          <w:bCs/>
          <w:sz w:val="20"/>
          <w:szCs w:val="20"/>
        </w:rPr>
        <w:t>az adott alkalmassági követelmény ig</w:t>
      </w:r>
      <w:r w:rsidRPr="00C2699F">
        <w:rPr>
          <w:bCs/>
          <w:sz w:val="20"/>
          <w:szCs w:val="20"/>
        </w:rPr>
        <w:t>a</w:t>
      </w:r>
      <w:r w:rsidRPr="00C2699F">
        <w:rPr>
          <w:bCs/>
          <w:sz w:val="20"/>
          <w:szCs w:val="20"/>
        </w:rPr>
        <w:t>zolásában részt vevő ajánlattevőnek/kapacitást biztosító más személynek/szervezetnek kell csatolnia)</w:t>
      </w:r>
    </w:p>
    <w:p w:rsidR="00A56842" w:rsidRPr="00C2699F" w:rsidRDefault="00A56842" w:rsidP="006669C8">
      <w:pPr>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5D14E4" w:rsidRPr="00C2699F" w:rsidRDefault="005D14E4" w:rsidP="005D14E4">
      <w:pPr>
        <w:rPr>
          <w:b/>
          <w:sz w:val="20"/>
          <w:szCs w:val="20"/>
        </w:rPr>
      </w:pPr>
    </w:p>
    <w:p w:rsidR="00A56842" w:rsidRPr="00C2699F" w:rsidRDefault="00A56842" w:rsidP="000532DF">
      <w:pPr>
        <w:tabs>
          <w:tab w:val="left" w:pos="1080"/>
          <w:tab w:val="center" w:pos="7200"/>
        </w:tabs>
        <w:jc w:val="both"/>
      </w:pPr>
    </w:p>
    <w:p w:rsidR="00A56842" w:rsidRPr="00C2699F" w:rsidRDefault="00A56842" w:rsidP="000532D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 kapacitást rendelkezésre bocsátó</w:t>
      </w:r>
      <w:r w:rsidRPr="00C2699F" w:rsidDel="00F823EC">
        <w:t xml:space="preserve"> </w:t>
      </w:r>
      <w:r w:rsidRPr="00C2699F">
        <w:t>szervezet</w:t>
      </w:r>
    </w:p>
    <w:p w:rsidR="00A56842" w:rsidRPr="00C2699F" w:rsidRDefault="00A56842" w:rsidP="000532DF">
      <w:pPr>
        <w:jc w:val="both"/>
      </w:pPr>
    </w:p>
    <w:p w:rsidR="00A56842" w:rsidRPr="00C2699F" w:rsidRDefault="00A56842" w:rsidP="000532DF">
      <w:pPr>
        <w:jc w:val="both"/>
      </w:pPr>
    </w:p>
    <w:p w:rsidR="00A56842" w:rsidRPr="00C2699F" w:rsidRDefault="00A56842" w:rsidP="000532DF">
      <w:pPr>
        <w:jc w:val="both"/>
      </w:pPr>
      <w:r w:rsidRPr="00C2699F">
        <w:t>Alulírott ………………………………………, mint a nyilatkozattevő cég cégjegyzésre jog</w:t>
      </w:r>
      <w:r w:rsidRPr="00C2699F">
        <w:t>o</w:t>
      </w:r>
      <w:r w:rsidRPr="00C2699F">
        <w:t>sult képviselője a fenti közbeszerzési eljárás során kijelentem, hogy társaságunk megfelel az ajánlatkérő által az eljárást megindító felhívás</w:t>
      </w:r>
      <w:r w:rsidR="002E4BC8" w:rsidRPr="00C2699F">
        <w:t xml:space="preserve"> </w:t>
      </w:r>
    </w:p>
    <w:p w:rsidR="00A56842" w:rsidRPr="00C2699F" w:rsidRDefault="00A56842" w:rsidP="00060361">
      <w:pPr>
        <w:jc w:val="both"/>
      </w:pPr>
    </w:p>
    <w:p w:rsidR="002E4BC8" w:rsidRPr="00C2699F" w:rsidRDefault="002E4BC8" w:rsidP="000570A1">
      <w:pPr>
        <w:numPr>
          <w:ilvl w:val="0"/>
          <w:numId w:val="34"/>
        </w:numPr>
        <w:jc w:val="both"/>
      </w:pPr>
      <w:r w:rsidRPr="00C2699F">
        <w:t>III.1.1) SZ.1 pontjában</w:t>
      </w:r>
    </w:p>
    <w:p w:rsidR="002E4BC8" w:rsidRPr="00C2699F" w:rsidRDefault="002E4BC8" w:rsidP="000570A1">
      <w:pPr>
        <w:numPr>
          <w:ilvl w:val="0"/>
          <w:numId w:val="34"/>
        </w:numPr>
        <w:jc w:val="both"/>
      </w:pPr>
      <w:r w:rsidRPr="00C2699F">
        <w:t>III.1.2) P.1 pontjában</w:t>
      </w:r>
    </w:p>
    <w:p w:rsidR="002E4BC8" w:rsidRPr="00C2699F" w:rsidRDefault="002E4BC8" w:rsidP="000570A1">
      <w:pPr>
        <w:numPr>
          <w:ilvl w:val="0"/>
          <w:numId w:val="34"/>
        </w:numPr>
        <w:jc w:val="both"/>
      </w:pPr>
      <w:r w:rsidRPr="00C2699F">
        <w:t>III.1.2) P.2 pontjában</w:t>
      </w:r>
    </w:p>
    <w:p w:rsidR="002E4BC8" w:rsidRPr="00C2699F" w:rsidRDefault="002E4BC8" w:rsidP="000570A1">
      <w:pPr>
        <w:numPr>
          <w:ilvl w:val="0"/>
          <w:numId w:val="34"/>
        </w:numPr>
        <w:jc w:val="both"/>
      </w:pPr>
      <w:r w:rsidRPr="00C2699F">
        <w:t>III.1.2) P.3 pontjában</w:t>
      </w:r>
    </w:p>
    <w:p w:rsidR="002E4BC8" w:rsidRPr="00C2699F" w:rsidRDefault="002E4BC8" w:rsidP="000570A1">
      <w:pPr>
        <w:numPr>
          <w:ilvl w:val="0"/>
          <w:numId w:val="34"/>
        </w:numPr>
        <w:jc w:val="both"/>
      </w:pPr>
      <w:r w:rsidRPr="00C2699F">
        <w:t>III.1.3) M.1 pontjában</w:t>
      </w:r>
    </w:p>
    <w:p w:rsidR="002E4BC8" w:rsidRPr="00C2699F" w:rsidRDefault="002E4BC8" w:rsidP="000570A1">
      <w:pPr>
        <w:numPr>
          <w:ilvl w:val="0"/>
          <w:numId w:val="34"/>
        </w:numPr>
        <w:jc w:val="both"/>
      </w:pPr>
      <w:r w:rsidRPr="00C2699F">
        <w:t xml:space="preserve">III.1.3) M.2 </w:t>
      </w:r>
      <w:r w:rsidR="00576A40" w:rsidRPr="00C2699F">
        <w:t xml:space="preserve">a) </w:t>
      </w:r>
      <w:r w:rsidRPr="00C2699F">
        <w:t>pontjában</w:t>
      </w:r>
    </w:p>
    <w:p w:rsidR="00576A40" w:rsidRPr="00C2699F" w:rsidRDefault="00576A40" w:rsidP="000570A1">
      <w:pPr>
        <w:numPr>
          <w:ilvl w:val="0"/>
          <w:numId w:val="34"/>
        </w:numPr>
        <w:jc w:val="both"/>
      </w:pPr>
      <w:r w:rsidRPr="00C2699F">
        <w:t>III.1.3) M.2 b) pontjában</w:t>
      </w:r>
    </w:p>
    <w:p w:rsidR="00576A40" w:rsidRPr="00C2699F" w:rsidRDefault="00576A40" w:rsidP="000570A1">
      <w:pPr>
        <w:numPr>
          <w:ilvl w:val="0"/>
          <w:numId w:val="34"/>
        </w:numPr>
        <w:jc w:val="both"/>
      </w:pPr>
      <w:r w:rsidRPr="00C2699F">
        <w:t>III.1.3) M.2 c) pontjában</w:t>
      </w:r>
    </w:p>
    <w:p w:rsidR="002E4BC8" w:rsidRPr="00C2699F" w:rsidRDefault="002E4BC8" w:rsidP="000570A1">
      <w:pPr>
        <w:numPr>
          <w:ilvl w:val="0"/>
          <w:numId w:val="34"/>
        </w:numPr>
        <w:jc w:val="both"/>
      </w:pPr>
    </w:p>
    <w:p w:rsidR="002E4BC8" w:rsidRPr="00C2699F" w:rsidRDefault="002E4BC8" w:rsidP="002E4BC8">
      <w:pPr>
        <w:jc w:val="both"/>
      </w:pPr>
    </w:p>
    <w:p w:rsidR="002E4BC8" w:rsidRPr="00C2699F" w:rsidRDefault="002E4BC8" w:rsidP="002E4BC8">
      <w:pPr>
        <w:jc w:val="both"/>
      </w:pPr>
      <w:r w:rsidRPr="00C2699F">
        <w:t xml:space="preserve">meghatározott alkalmassági követelményeknek </w:t>
      </w:r>
      <w:r w:rsidRPr="00C2699F">
        <w:rPr>
          <w:i/>
          <w:sz w:val="20"/>
          <w:szCs w:val="20"/>
        </w:rPr>
        <w:t>(Kérjük a megfelelőt (egyet vagy többet) aláhúzni</w:t>
      </w:r>
      <w:r w:rsidR="00387E53">
        <w:rPr>
          <w:i/>
          <w:sz w:val="20"/>
          <w:szCs w:val="20"/>
        </w:rPr>
        <w:t xml:space="preserve"> vagy a nem vonatkozót törölni</w:t>
      </w:r>
      <w:r w:rsidRPr="00C2699F">
        <w:rPr>
          <w:i/>
          <w:sz w:val="20"/>
          <w:szCs w:val="20"/>
        </w:rPr>
        <w:t>!)</w:t>
      </w:r>
    </w:p>
    <w:p w:rsidR="00A56842" w:rsidRPr="00C2699F" w:rsidRDefault="00A56842" w:rsidP="000532DF">
      <w:pPr>
        <w:jc w:val="both"/>
      </w:pPr>
    </w:p>
    <w:p w:rsidR="00A56842" w:rsidRPr="00C2699F" w:rsidRDefault="00A56842" w:rsidP="000532DF">
      <w:pPr>
        <w:jc w:val="both"/>
      </w:pPr>
    </w:p>
    <w:p w:rsidR="00576A40" w:rsidRPr="00C2699F" w:rsidRDefault="00576A40" w:rsidP="000532DF">
      <w:pPr>
        <w:jc w:val="both"/>
      </w:pPr>
    </w:p>
    <w:p w:rsidR="00A56842" w:rsidRPr="00C2699F" w:rsidRDefault="00A56842" w:rsidP="000532DF">
      <w:pPr>
        <w:pStyle w:val="Szvegtrzs2"/>
        <w:spacing w:after="0" w:line="240" w:lineRule="auto"/>
      </w:pPr>
      <w:r w:rsidRPr="00C2699F">
        <w:t>........................................., ………. év ..................... hó ........ nap</w:t>
      </w:r>
    </w:p>
    <w:p w:rsidR="00A56842" w:rsidRPr="00C2699F" w:rsidRDefault="00A56842" w:rsidP="000532DF">
      <w:pPr>
        <w:tabs>
          <w:tab w:val="left" w:pos="360"/>
          <w:tab w:val="left" w:pos="720"/>
        </w:tabs>
        <w:jc w:val="both"/>
      </w:pPr>
    </w:p>
    <w:p w:rsidR="00A56842" w:rsidRPr="00C2699F" w:rsidRDefault="00A56842" w:rsidP="000532DF">
      <w:pPr>
        <w:tabs>
          <w:tab w:val="left" w:pos="360"/>
          <w:tab w:val="left" w:pos="720"/>
        </w:tabs>
        <w:jc w:val="both"/>
      </w:pPr>
    </w:p>
    <w:p w:rsidR="00576A40" w:rsidRPr="00C2699F" w:rsidRDefault="00576A40" w:rsidP="000532DF">
      <w:pPr>
        <w:tabs>
          <w:tab w:val="left" w:pos="360"/>
          <w:tab w:val="left" w:pos="720"/>
        </w:tabs>
        <w:jc w:val="both"/>
      </w:pPr>
    </w:p>
    <w:p w:rsidR="00A56842" w:rsidRPr="00C2699F" w:rsidRDefault="00A56842" w:rsidP="000532DF">
      <w:pPr>
        <w:tabs>
          <w:tab w:val="left" w:pos="360"/>
          <w:tab w:val="left" w:pos="720"/>
        </w:tabs>
        <w:jc w:val="both"/>
      </w:pPr>
    </w:p>
    <w:p w:rsidR="00A56842" w:rsidRPr="00C2699F" w:rsidRDefault="00A56842" w:rsidP="000532DF">
      <w:pPr>
        <w:tabs>
          <w:tab w:val="center" w:pos="7020"/>
        </w:tabs>
        <w:jc w:val="both"/>
      </w:pPr>
      <w:r w:rsidRPr="00C2699F">
        <w:tab/>
        <w:t>……………………………………….</w:t>
      </w:r>
    </w:p>
    <w:p w:rsidR="00A56842" w:rsidRPr="00C2699F" w:rsidRDefault="00A56842" w:rsidP="000532DF">
      <w:pPr>
        <w:tabs>
          <w:tab w:val="center" w:pos="7020"/>
        </w:tabs>
        <w:jc w:val="both"/>
      </w:pPr>
      <w:r w:rsidRPr="00C2699F">
        <w:tab/>
        <w:t>cégszerű aláírás</w:t>
      </w:r>
    </w:p>
    <w:p w:rsidR="00A56842" w:rsidRPr="00C2699F" w:rsidRDefault="00A56842" w:rsidP="004763AD">
      <w:pPr>
        <w:jc w:val="center"/>
        <w:rPr>
          <w:b/>
        </w:rPr>
      </w:pPr>
      <w:r w:rsidRPr="00C2699F">
        <w:rPr>
          <w:b/>
        </w:rPr>
        <w:br w:type="page"/>
      </w:r>
      <w:r w:rsidRPr="00C2699F">
        <w:rPr>
          <w:b/>
        </w:rPr>
        <w:lastRenderedPageBreak/>
        <w:t>Nyilatkozat a 321/2015. (X.30.) Korm. rendelet 17. § (2) bekezdése alapján</w:t>
      </w:r>
    </w:p>
    <w:p w:rsidR="00A56842" w:rsidRPr="00C2699F" w:rsidRDefault="00A56842" w:rsidP="004763AD">
      <w:pPr>
        <w:jc w:val="both"/>
        <w:rPr>
          <w:bCs/>
        </w:rPr>
      </w:pPr>
    </w:p>
    <w:p w:rsidR="002E4BC8" w:rsidRPr="00C2699F" w:rsidRDefault="002E4BC8" w:rsidP="002E4BC8">
      <w:pPr>
        <w:jc w:val="center"/>
        <w:rPr>
          <w:bCs/>
          <w:sz w:val="20"/>
          <w:szCs w:val="20"/>
        </w:rPr>
      </w:pPr>
      <w:r w:rsidRPr="00C2699F">
        <w:rPr>
          <w:bCs/>
          <w:sz w:val="20"/>
          <w:szCs w:val="20"/>
        </w:rPr>
        <w:t xml:space="preserve">(ajánlattételi határidőre kell benyújtani, </w:t>
      </w:r>
      <w:r w:rsidR="00576A40" w:rsidRPr="00C2699F">
        <w:rPr>
          <w:bCs/>
          <w:sz w:val="20"/>
          <w:szCs w:val="20"/>
        </w:rPr>
        <w:t xml:space="preserve">nem szükséges részenként kitölteni, </w:t>
      </w:r>
      <w:r w:rsidRPr="00C2699F">
        <w:rPr>
          <w:bCs/>
          <w:sz w:val="20"/>
          <w:szCs w:val="20"/>
        </w:rPr>
        <w:t>közös ajánlattétel esetén valamennyi ajánlattevőnek nyilatkoznia szükséges akkor is, ha alvállalkozó nem kerül megjelölésre az ajánlatban)</w:t>
      </w:r>
    </w:p>
    <w:p w:rsidR="002E4BC8" w:rsidRPr="00C2699F" w:rsidRDefault="002E4BC8" w:rsidP="002E4BC8">
      <w:pPr>
        <w:jc w:val="center"/>
        <w:rPr>
          <w:bCs/>
          <w:sz w:val="20"/>
          <w:szCs w:val="20"/>
        </w:rPr>
      </w:pPr>
    </w:p>
    <w:p w:rsidR="002E4BC8" w:rsidRPr="00C2699F" w:rsidRDefault="002E4BC8" w:rsidP="002E4BC8">
      <w:pPr>
        <w:jc w:val="center"/>
        <w:rPr>
          <w:bCs/>
          <w:sz w:val="20"/>
          <w:szCs w:val="20"/>
        </w:rPr>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jc w:val="both"/>
      </w:pPr>
    </w:p>
    <w:p w:rsidR="00A56842" w:rsidRPr="00C2699F" w:rsidRDefault="00A56842" w:rsidP="006539FF">
      <w:pPr>
        <w:jc w:val="both"/>
      </w:pPr>
      <w:r w:rsidRPr="00C2699F">
        <w:t>Alulírott ………………………………………, mint a nyilatkozattevő cég cégjegyzésre jog</w:t>
      </w:r>
      <w:r w:rsidRPr="00C2699F">
        <w:t>o</w:t>
      </w:r>
      <w:r w:rsidRPr="00C2699F">
        <w:t>sult képviselője a fenti közbeszerzési eljárás során kijelentem, hogy társaságunk által a sze</w:t>
      </w:r>
      <w:r w:rsidRPr="00C2699F">
        <w:t>r</w:t>
      </w:r>
      <w:r w:rsidRPr="00C2699F">
        <w:t>ződés teljesítéséhez igénybe venni kívánt és az ajánlat benyújtásakor már ismert alvállalk</w:t>
      </w:r>
      <w:r w:rsidRPr="00C2699F">
        <w:t>o</w:t>
      </w:r>
      <w:r w:rsidRPr="00C2699F">
        <w:t>zók, valamint az alkalmasság igazolásában részt vevő más szervezet vonatkozásában nem ál</w:t>
      </w:r>
      <w:r w:rsidRPr="00C2699F">
        <w:t>l</w:t>
      </w:r>
      <w:r w:rsidRPr="00C2699F">
        <w:t>nak fenn az eljárásban előírt kizáró okok.</w:t>
      </w:r>
    </w:p>
    <w:p w:rsidR="00A56842" w:rsidRPr="00C2699F" w:rsidRDefault="00A56842" w:rsidP="006539FF">
      <w:pPr>
        <w:jc w:val="both"/>
      </w:pPr>
    </w:p>
    <w:p w:rsidR="00A56842" w:rsidRPr="00C2699F" w:rsidRDefault="00A56842" w:rsidP="006539FF">
      <w:pPr>
        <w:jc w:val="both"/>
      </w:pPr>
    </w:p>
    <w:p w:rsidR="00A56842" w:rsidRPr="00C2699F" w:rsidRDefault="00A56842" w:rsidP="006539FF">
      <w:pPr>
        <w:pStyle w:val="Szvegtrzs2"/>
        <w:spacing w:after="0" w:line="240" w:lineRule="auto"/>
      </w:pPr>
      <w:r w:rsidRPr="00C2699F">
        <w:t>........................................., ………. év ..................... hó ........ nap</w:t>
      </w:r>
    </w:p>
    <w:p w:rsidR="00A56842" w:rsidRDefault="00A56842" w:rsidP="006539FF">
      <w:pPr>
        <w:tabs>
          <w:tab w:val="left" w:pos="360"/>
          <w:tab w:val="left" w:pos="720"/>
        </w:tabs>
        <w:jc w:val="both"/>
      </w:pPr>
    </w:p>
    <w:p w:rsidR="00387E53" w:rsidRDefault="00387E53" w:rsidP="006539FF">
      <w:pPr>
        <w:tabs>
          <w:tab w:val="left" w:pos="360"/>
          <w:tab w:val="left" w:pos="720"/>
        </w:tabs>
        <w:jc w:val="both"/>
      </w:pPr>
    </w:p>
    <w:p w:rsidR="00387E53" w:rsidRDefault="00387E53" w:rsidP="006539FF">
      <w:pPr>
        <w:tabs>
          <w:tab w:val="left" w:pos="360"/>
          <w:tab w:val="left" w:pos="720"/>
        </w:tabs>
        <w:jc w:val="both"/>
      </w:pPr>
    </w:p>
    <w:p w:rsidR="00387E53" w:rsidRPr="00C2699F" w:rsidRDefault="00387E53"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p>
    <w:p w:rsidR="00A56842" w:rsidRPr="00C2699F" w:rsidRDefault="00A56842" w:rsidP="00C4791A">
      <w:pPr>
        <w:jc w:val="center"/>
        <w:rPr>
          <w:b/>
        </w:rPr>
      </w:pPr>
      <w:r w:rsidRPr="00C2699F">
        <w:rPr>
          <w:b/>
        </w:rPr>
        <w:br w:type="page"/>
      </w:r>
      <w:r w:rsidRPr="00C2699F">
        <w:rPr>
          <w:b/>
        </w:rPr>
        <w:lastRenderedPageBreak/>
        <w:t>Nyilatkozat a Kkvt. szerinti besorolásról</w:t>
      </w:r>
    </w:p>
    <w:p w:rsidR="002E4BC8" w:rsidRPr="00C2699F" w:rsidRDefault="002E4BC8" w:rsidP="002E4BC8">
      <w:pPr>
        <w:rPr>
          <w:sz w:val="20"/>
          <w:szCs w:val="20"/>
        </w:rPr>
      </w:pPr>
    </w:p>
    <w:p w:rsidR="002E4BC8" w:rsidRPr="00C2699F" w:rsidRDefault="002E4BC8" w:rsidP="002E4BC8">
      <w:pPr>
        <w:jc w:val="center"/>
        <w:rPr>
          <w:bCs/>
          <w:sz w:val="20"/>
          <w:szCs w:val="20"/>
        </w:rPr>
      </w:pPr>
      <w:r w:rsidRPr="00C2699F">
        <w:rPr>
          <w:bCs/>
          <w:sz w:val="20"/>
          <w:szCs w:val="20"/>
        </w:rPr>
        <w:t xml:space="preserve">(ajánlattételi határidőre kell benyújtani, </w:t>
      </w:r>
      <w:r w:rsidR="00576A40" w:rsidRPr="00C2699F">
        <w:rPr>
          <w:bCs/>
          <w:sz w:val="20"/>
          <w:szCs w:val="20"/>
        </w:rPr>
        <w:t xml:space="preserve">nem szükséges részenként kitölteni, </w:t>
      </w:r>
      <w:r w:rsidRPr="00C2699F">
        <w:rPr>
          <w:bCs/>
          <w:sz w:val="20"/>
          <w:szCs w:val="20"/>
        </w:rPr>
        <w:t>közös ajánlattétel esetén valamennyi ajánlattevőnek külön-külön nyilatkoznia szükséges)</w:t>
      </w:r>
    </w:p>
    <w:p w:rsidR="002E4BC8" w:rsidRPr="00C2699F" w:rsidRDefault="002E4BC8" w:rsidP="002E4BC8">
      <w:pPr>
        <w:rPr>
          <w:sz w:val="20"/>
          <w:szCs w:val="20"/>
        </w:rPr>
      </w:pPr>
    </w:p>
    <w:p w:rsidR="00576A40" w:rsidRPr="00C2699F" w:rsidRDefault="00576A40" w:rsidP="00576A40">
      <w:pPr>
        <w:rPr>
          <w:sz w:val="20"/>
          <w:szCs w:val="20"/>
        </w:rPr>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1080"/>
        </w:tabs>
        <w:jc w:val="both"/>
      </w:pPr>
    </w:p>
    <w:p w:rsidR="00A56842" w:rsidRPr="00C2699F" w:rsidRDefault="00A56842" w:rsidP="006539FF">
      <w:pPr>
        <w:tabs>
          <w:tab w:val="left" w:pos="1080"/>
        </w:tabs>
        <w:jc w:val="both"/>
      </w:pPr>
      <w:r w:rsidRPr="00C2699F">
        <w:t>Alulírott ………………………………………, mint a nyilatkozattevő cég cégjegyzésre jog</w:t>
      </w:r>
      <w:r w:rsidRPr="00C2699F">
        <w:t>o</w:t>
      </w:r>
      <w:r w:rsidRPr="00C2699F">
        <w:t>sult képviselője a fenti közbeszerzési eljárás során nyilatkozom, hogy a kis- és középvállalk</w:t>
      </w:r>
      <w:r w:rsidRPr="00C2699F">
        <w:t>o</w:t>
      </w:r>
      <w:r w:rsidRPr="00C2699F">
        <w:t>zásról szóló 2004. évi XXXIV. tv. (Kkvt.) 3. §-a értelmében vállalkozásunk</w:t>
      </w:r>
    </w:p>
    <w:p w:rsidR="00A56842" w:rsidRPr="00C2699F" w:rsidRDefault="00A56842" w:rsidP="006539FF">
      <w:pPr>
        <w:tabs>
          <w:tab w:val="left" w:pos="1080"/>
        </w:tabs>
        <w:jc w:val="both"/>
      </w:pPr>
    </w:p>
    <w:p w:rsidR="00447911" w:rsidRPr="00C2699F" w:rsidRDefault="00A56842" w:rsidP="006539FF">
      <w:pPr>
        <w:ind w:left="3600"/>
      </w:pPr>
      <w:r w:rsidRPr="00C2699F">
        <w:t>□ mikrovállalkozás</w:t>
      </w:r>
    </w:p>
    <w:p w:rsidR="00447911" w:rsidRPr="00C2699F" w:rsidRDefault="00A56842" w:rsidP="006539FF">
      <w:pPr>
        <w:ind w:left="3600"/>
      </w:pPr>
      <w:r w:rsidRPr="00C2699F">
        <w:t>□ kisvállalkozás</w:t>
      </w:r>
    </w:p>
    <w:p w:rsidR="00447911" w:rsidRPr="00C2699F" w:rsidRDefault="00A56842" w:rsidP="006539FF">
      <w:pPr>
        <w:ind w:left="3600"/>
      </w:pPr>
      <w:r w:rsidRPr="00C2699F">
        <w:t>□ középvállalkozás</w:t>
      </w:r>
    </w:p>
    <w:p w:rsidR="00A56842" w:rsidRPr="00C2699F" w:rsidRDefault="00A56842" w:rsidP="006539FF">
      <w:pPr>
        <w:ind w:left="3600"/>
      </w:pPr>
      <w:r w:rsidRPr="00C2699F">
        <w:t>□ nem tartozik a Kkvt. hatálya alá</w:t>
      </w:r>
    </w:p>
    <w:p w:rsidR="00A56842" w:rsidRPr="00C2699F" w:rsidRDefault="00A56842" w:rsidP="00C4791A">
      <w:pPr>
        <w:ind w:left="3600" w:hanging="3600"/>
      </w:pPr>
    </w:p>
    <w:p w:rsidR="00A56842" w:rsidRPr="00C2699F" w:rsidRDefault="00A56842" w:rsidP="00C4791A">
      <w:pPr>
        <w:jc w:val="both"/>
      </w:pPr>
    </w:p>
    <w:p w:rsidR="00A56842" w:rsidRPr="00C2699F" w:rsidRDefault="00A56842" w:rsidP="00C4791A">
      <w:pPr>
        <w:jc w:val="both"/>
      </w:pPr>
    </w:p>
    <w:p w:rsidR="00A56842" w:rsidRPr="00C2699F" w:rsidRDefault="00A56842" w:rsidP="00C4791A">
      <w:pPr>
        <w:pStyle w:val="Szvegtrzs2"/>
        <w:spacing w:after="0" w:line="240" w:lineRule="auto"/>
      </w:pPr>
      <w:r w:rsidRPr="00C2699F">
        <w:t>........................................., ………. év ..................... hó ........ nap</w:t>
      </w:r>
    </w:p>
    <w:p w:rsidR="00A56842" w:rsidRPr="00C2699F" w:rsidRDefault="00A56842" w:rsidP="00C4791A">
      <w:pPr>
        <w:tabs>
          <w:tab w:val="left" w:pos="360"/>
          <w:tab w:val="left" w:pos="720"/>
        </w:tabs>
        <w:jc w:val="both"/>
      </w:pPr>
    </w:p>
    <w:p w:rsidR="00A56842" w:rsidRPr="00C2699F" w:rsidRDefault="00A56842" w:rsidP="00C4791A">
      <w:pPr>
        <w:tabs>
          <w:tab w:val="left" w:pos="360"/>
          <w:tab w:val="left" w:pos="720"/>
        </w:tabs>
        <w:jc w:val="both"/>
      </w:pPr>
    </w:p>
    <w:p w:rsidR="00A56842" w:rsidRDefault="00A56842" w:rsidP="00C4791A">
      <w:pPr>
        <w:tabs>
          <w:tab w:val="left" w:pos="360"/>
          <w:tab w:val="left" w:pos="720"/>
        </w:tabs>
        <w:jc w:val="both"/>
      </w:pPr>
    </w:p>
    <w:p w:rsidR="00D1547A" w:rsidRPr="00C2699F" w:rsidRDefault="00D1547A" w:rsidP="00C4791A">
      <w:pPr>
        <w:tabs>
          <w:tab w:val="left" w:pos="360"/>
          <w:tab w:val="left" w:pos="720"/>
        </w:tabs>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p>
    <w:p w:rsidR="00A56842" w:rsidRPr="00C2699F" w:rsidRDefault="00A56842" w:rsidP="00D475C0">
      <w:pPr>
        <w:tabs>
          <w:tab w:val="left" w:pos="1080"/>
          <w:tab w:val="center" w:pos="7200"/>
        </w:tabs>
        <w:jc w:val="center"/>
        <w:rPr>
          <w:b/>
        </w:rPr>
      </w:pPr>
      <w:r w:rsidRPr="00C2699F">
        <w:rPr>
          <w:b/>
        </w:rPr>
        <w:br w:type="page"/>
      </w:r>
      <w:r w:rsidRPr="00C2699F">
        <w:rPr>
          <w:b/>
        </w:rPr>
        <w:lastRenderedPageBreak/>
        <w:t>Nyilatkozat folyamatban lévő változásbejegyzési eljárás vonatkozásában</w:t>
      </w:r>
    </w:p>
    <w:p w:rsidR="00813B2C" w:rsidRPr="00C2699F" w:rsidRDefault="00813B2C" w:rsidP="00813B2C">
      <w:pPr>
        <w:tabs>
          <w:tab w:val="left" w:pos="1080"/>
          <w:tab w:val="center" w:pos="7200"/>
        </w:tabs>
        <w:jc w:val="center"/>
        <w:rPr>
          <w:bCs/>
          <w:sz w:val="20"/>
          <w:szCs w:val="20"/>
        </w:rPr>
      </w:pPr>
    </w:p>
    <w:p w:rsidR="00813B2C" w:rsidRPr="00C2699F" w:rsidRDefault="00813B2C" w:rsidP="00813B2C">
      <w:pPr>
        <w:tabs>
          <w:tab w:val="left" w:pos="1080"/>
          <w:tab w:val="center" w:pos="7200"/>
        </w:tabs>
        <w:jc w:val="center"/>
        <w:rPr>
          <w:bCs/>
          <w:sz w:val="20"/>
          <w:szCs w:val="20"/>
        </w:rPr>
      </w:pPr>
      <w:r w:rsidRPr="00C2699F">
        <w:rPr>
          <w:bCs/>
          <w:sz w:val="20"/>
          <w:szCs w:val="20"/>
        </w:rPr>
        <w:t>(ajánlattételi határidőre kell benyújtani,</w:t>
      </w:r>
      <w:r w:rsidR="002D012C" w:rsidRPr="00C2699F">
        <w:rPr>
          <w:bCs/>
          <w:sz w:val="20"/>
          <w:szCs w:val="20"/>
        </w:rPr>
        <w:t xml:space="preserve"> nem szükséges részenként kitölteni, </w:t>
      </w:r>
      <w:r w:rsidRPr="00C2699F">
        <w:rPr>
          <w:bCs/>
          <w:sz w:val="20"/>
          <w:szCs w:val="20"/>
        </w:rPr>
        <w:t xml:space="preserve"> közös ajánlattétel esetén valame</w:t>
      </w:r>
      <w:r w:rsidRPr="00C2699F">
        <w:rPr>
          <w:bCs/>
          <w:sz w:val="20"/>
          <w:szCs w:val="20"/>
        </w:rPr>
        <w:t>n</w:t>
      </w:r>
      <w:r w:rsidRPr="00C2699F">
        <w:rPr>
          <w:bCs/>
          <w:sz w:val="20"/>
          <w:szCs w:val="20"/>
        </w:rPr>
        <w:t>nyi ajánlattevő külön-külön csatolja)</w:t>
      </w:r>
    </w:p>
    <w:p w:rsidR="00A56842" w:rsidRPr="00C2699F" w:rsidRDefault="00A56842" w:rsidP="00A26068">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A56842" w:rsidRPr="00C2699F" w:rsidRDefault="00A56842" w:rsidP="00A26068">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A26068">
      <w:pPr>
        <w:tabs>
          <w:tab w:val="left" w:pos="1080"/>
        </w:tabs>
        <w:jc w:val="both"/>
      </w:pPr>
    </w:p>
    <w:p w:rsidR="00A56842" w:rsidRPr="00C2699F" w:rsidRDefault="00A56842" w:rsidP="00A26068">
      <w:pPr>
        <w:tabs>
          <w:tab w:val="left" w:pos="1080"/>
        </w:tabs>
        <w:jc w:val="both"/>
      </w:pPr>
      <w:r w:rsidRPr="00C2699F">
        <w:t>Alulírott ………………………………………, mint a nyilatkozattevő cég cégjegyzésre jog</w:t>
      </w:r>
      <w:r w:rsidRPr="00C2699F">
        <w:t>o</w:t>
      </w:r>
      <w:r w:rsidRPr="00C2699F">
        <w:t>sult képviselője a fenti közbeszerzési eljárás során nyilatkozom, hogy a nyilatkozat kiállítás</w:t>
      </w:r>
      <w:r w:rsidRPr="00C2699F">
        <w:t>á</w:t>
      </w:r>
      <w:r w:rsidRPr="00C2699F">
        <w:t>nak időpontjában a nyilatkozatot tevő vonatkozásában változásbejegyzési eljárás</w:t>
      </w:r>
      <w:r w:rsidRPr="00C2699F">
        <w:rPr>
          <w:vertAlign w:val="superscript"/>
        </w:rPr>
        <w:footnoteReference w:id="9"/>
      </w:r>
    </w:p>
    <w:p w:rsidR="00A56842" w:rsidRPr="00C2699F" w:rsidRDefault="00A56842" w:rsidP="00A26068">
      <w:pPr>
        <w:jc w:val="both"/>
      </w:pPr>
    </w:p>
    <w:p w:rsidR="00A56842" w:rsidRPr="00C2699F" w:rsidRDefault="00A56842" w:rsidP="00A26068">
      <w:pPr>
        <w:jc w:val="both"/>
        <w:rPr>
          <w:bCs/>
        </w:rPr>
      </w:pPr>
    </w:p>
    <w:p w:rsidR="00A56842" w:rsidRPr="00C2699F" w:rsidRDefault="00A56842" w:rsidP="00785471">
      <w:pPr>
        <w:pStyle w:val="Szvegtrzs"/>
        <w:numPr>
          <w:ilvl w:val="0"/>
          <w:numId w:val="16"/>
        </w:numPr>
        <w:tabs>
          <w:tab w:val="clear" w:pos="1068"/>
        </w:tabs>
        <w:spacing w:after="0"/>
        <w:ind w:left="426" w:hanging="426"/>
        <w:jc w:val="both"/>
        <w:rPr>
          <w:bCs/>
        </w:rPr>
      </w:pPr>
      <w:r w:rsidRPr="00C2699F">
        <w:rPr>
          <w:bCs/>
        </w:rPr>
        <w:t>nincs folyamatban</w:t>
      </w:r>
    </w:p>
    <w:p w:rsidR="00A56842" w:rsidRPr="00C2699F" w:rsidRDefault="00A56842" w:rsidP="00A26068">
      <w:pPr>
        <w:pStyle w:val="Szvegtrzs"/>
        <w:spacing w:after="0"/>
        <w:jc w:val="both"/>
        <w:rPr>
          <w:bCs/>
        </w:rPr>
      </w:pPr>
    </w:p>
    <w:p w:rsidR="00A56842" w:rsidRPr="00C2699F" w:rsidRDefault="00A56842" w:rsidP="00785471">
      <w:pPr>
        <w:pStyle w:val="Szvegtrzs"/>
        <w:numPr>
          <w:ilvl w:val="0"/>
          <w:numId w:val="16"/>
        </w:numPr>
        <w:tabs>
          <w:tab w:val="clear" w:pos="1068"/>
        </w:tabs>
        <w:spacing w:after="0"/>
        <w:ind w:left="426" w:hanging="426"/>
        <w:jc w:val="both"/>
        <w:rPr>
          <w:bCs/>
        </w:rPr>
      </w:pPr>
      <w:r w:rsidRPr="00C2699F">
        <w:rPr>
          <w:bCs/>
        </w:rPr>
        <w:t>folyamatban</w:t>
      </w:r>
      <w:r w:rsidR="00381A37">
        <w:rPr>
          <w:bCs/>
        </w:rPr>
        <w:t xml:space="preserve"> van</w:t>
      </w:r>
      <w:r w:rsidRPr="00C2699F">
        <w:rPr>
          <w:bCs/>
        </w:rPr>
        <w:t>.</w:t>
      </w:r>
      <w:r w:rsidRPr="00C2699F">
        <w:rPr>
          <w:rStyle w:val="Lbjegyzet-hivatkozs"/>
          <w:bCs/>
        </w:rPr>
        <w:footnoteReference w:id="10"/>
      </w:r>
    </w:p>
    <w:p w:rsidR="00A56842" w:rsidRPr="00C2699F" w:rsidRDefault="00A56842" w:rsidP="00A26068">
      <w:pPr>
        <w:tabs>
          <w:tab w:val="left" w:pos="1080"/>
        </w:tabs>
        <w:jc w:val="both"/>
      </w:pPr>
    </w:p>
    <w:p w:rsidR="00A56842" w:rsidRPr="00C2699F" w:rsidRDefault="00A56842" w:rsidP="00A26068">
      <w:pPr>
        <w:tabs>
          <w:tab w:val="left" w:pos="1080"/>
        </w:tabs>
        <w:jc w:val="both"/>
      </w:pPr>
    </w:p>
    <w:p w:rsidR="00A56842" w:rsidRPr="00C2699F" w:rsidRDefault="00A56842" w:rsidP="00A26068">
      <w:pPr>
        <w:tabs>
          <w:tab w:val="left" w:pos="1080"/>
        </w:tabs>
        <w:jc w:val="both"/>
      </w:pPr>
    </w:p>
    <w:p w:rsidR="00A56842" w:rsidRPr="00C2699F" w:rsidRDefault="00A56842" w:rsidP="00A26068">
      <w:pPr>
        <w:pStyle w:val="Szvegtrzs2"/>
        <w:spacing w:after="0" w:line="240" w:lineRule="auto"/>
      </w:pPr>
      <w:r w:rsidRPr="00C2699F">
        <w:t>........................................., ………. év ..................... hó ........ nap</w:t>
      </w:r>
    </w:p>
    <w:p w:rsidR="00A56842" w:rsidRPr="00C2699F" w:rsidRDefault="00A56842" w:rsidP="00A26068">
      <w:pPr>
        <w:tabs>
          <w:tab w:val="left" w:pos="360"/>
          <w:tab w:val="left" w:pos="720"/>
        </w:tabs>
        <w:jc w:val="both"/>
      </w:pPr>
    </w:p>
    <w:p w:rsidR="00A56842" w:rsidRPr="00C2699F" w:rsidRDefault="00A56842" w:rsidP="00A26068">
      <w:pPr>
        <w:tabs>
          <w:tab w:val="left" w:pos="360"/>
          <w:tab w:val="left" w:pos="720"/>
        </w:tabs>
        <w:jc w:val="both"/>
      </w:pPr>
    </w:p>
    <w:p w:rsidR="00A56842" w:rsidRDefault="00A56842" w:rsidP="00A26068">
      <w:pPr>
        <w:tabs>
          <w:tab w:val="left" w:pos="360"/>
          <w:tab w:val="left" w:pos="720"/>
        </w:tabs>
        <w:jc w:val="both"/>
      </w:pPr>
    </w:p>
    <w:p w:rsidR="00D1547A" w:rsidRPr="00C2699F" w:rsidRDefault="00D1547A" w:rsidP="00A26068">
      <w:pPr>
        <w:tabs>
          <w:tab w:val="left" w:pos="360"/>
          <w:tab w:val="left" w:pos="720"/>
        </w:tabs>
        <w:jc w:val="both"/>
      </w:pPr>
    </w:p>
    <w:p w:rsidR="00A56842" w:rsidRPr="00C2699F" w:rsidRDefault="00A56842" w:rsidP="00A26068">
      <w:pPr>
        <w:tabs>
          <w:tab w:val="center" w:pos="7020"/>
        </w:tabs>
        <w:jc w:val="both"/>
      </w:pPr>
      <w:r w:rsidRPr="00C2699F">
        <w:tab/>
        <w:t>……………………………………….</w:t>
      </w:r>
    </w:p>
    <w:p w:rsidR="00A56842" w:rsidRPr="00C2699F" w:rsidRDefault="00A56842" w:rsidP="00A26068">
      <w:pPr>
        <w:tabs>
          <w:tab w:val="center" w:pos="7020"/>
        </w:tabs>
        <w:jc w:val="both"/>
      </w:pPr>
      <w:r w:rsidRPr="00C2699F">
        <w:tab/>
        <w:t>cégszerű aláírás</w:t>
      </w:r>
    </w:p>
    <w:p w:rsidR="00A56842" w:rsidRPr="00C2699F" w:rsidRDefault="00A56842" w:rsidP="006539FF">
      <w:pPr>
        <w:tabs>
          <w:tab w:val="left" w:pos="1080"/>
          <w:tab w:val="center" w:pos="7200"/>
        </w:tabs>
        <w:jc w:val="center"/>
        <w:rPr>
          <w:b/>
        </w:rPr>
      </w:pPr>
      <w:r w:rsidRPr="00C2699F">
        <w:rPr>
          <w:b/>
        </w:rPr>
        <w:br w:type="page"/>
      </w:r>
      <w:r w:rsidRPr="00C2699F">
        <w:rPr>
          <w:b/>
        </w:rPr>
        <w:lastRenderedPageBreak/>
        <w:t>Titoktartási nyilatkozat</w:t>
      </w:r>
    </w:p>
    <w:p w:rsidR="00813B2C" w:rsidRPr="00C2699F" w:rsidRDefault="00813B2C" w:rsidP="00813B2C">
      <w:pPr>
        <w:tabs>
          <w:tab w:val="left" w:pos="1080"/>
          <w:tab w:val="center" w:pos="7200"/>
        </w:tabs>
        <w:jc w:val="center"/>
        <w:rPr>
          <w:bCs/>
          <w:sz w:val="20"/>
          <w:szCs w:val="20"/>
        </w:rPr>
      </w:pPr>
    </w:p>
    <w:p w:rsidR="00813B2C" w:rsidRPr="00C2699F" w:rsidRDefault="00813B2C" w:rsidP="00813B2C">
      <w:pPr>
        <w:tabs>
          <w:tab w:val="left" w:pos="1080"/>
          <w:tab w:val="center" w:pos="7200"/>
        </w:tabs>
        <w:jc w:val="center"/>
        <w:rPr>
          <w:bCs/>
          <w:sz w:val="20"/>
          <w:szCs w:val="20"/>
        </w:rPr>
      </w:pPr>
      <w:r w:rsidRPr="00C2699F">
        <w:rPr>
          <w:bCs/>
          <w:sz w:val="20"/>
          <w:szCs w:val="20"/>
        </w:rPr>
        <w:t>(ajánlattételi határidőre kell benyújtani,</w:t>
      </w:r>
      <w:r w:rsidR="002D012C" w:rsidRPr="00C2699F">
        <w:rPr>
          <w:bCs/>
          <w:sz w:val="20"/>
          <w:szCs w:val="20"/>
        </w:rPr>
        <w:t xml:space="preserve"> nem szükséges részenként kitölteni, </w:t>
      </w:r>
      <w:r w:rsidRPr="00C2699F">
        <w:rPr>
          <w:bCs/>
          <w:sz w:val="20"/>
          <w:szCs w:val="20"/>
        </w:rPr>
        <w:t xml:space="preserve"> közös ajánlattétel esetén valame</w:t>
      </w:r>
      <w:r w:rsidRPr="00C2699F">
        <w:rPr>
          <w:bCs/>
          <w:sz w:val="20"/>
          <w:szCs w:val="20"/>
        </w:rPr>
        <w:t>n</w:t>
      </w:r>
      <w:r w:rsidRPr="00C2699F">
        <w:rPr>
          <w:bCs/>
          <w:sz w:val="20"/>
          <w:szCs w:val="20"/>
        </w:rPr>
        <w:t>nyi ajánlattevő külön-külön csatolja)</w:t>
      </w:r>
    </w:p>
    <w:p w:rsidR="00A56842" w:rsidRPr="00C2699F" w:rsidRDefault="00A56842" w:rsidP="00CF708A">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0C09A7"/>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1080"/>
          <w:tab w:val="center" w:pos="7200"/>
        </w:tabs>
        <w:jc w:val="both"/>
      </w:pPr>
    </w:p>
    <w:p w:rsidR="00A56842" w:rsidRPr="00C2699F" w:rsidRDefault="00A56842" w:rsidP="00B221C6">
      <w:pPr>
        <w:jc w:val="both"/>
      </w:pPr>
      <w:r w:rsidRPr="00C2699F">
        <w:t>Alulírott ………………………………………, mint a nyilatkozattevő cég cégjegyzésre jog</w:t>
      </w:r>
      <w:r w:rsidRPr="00C2699F">
        <w:t>o</w:t>
      </w:r>
      <w:r w:rsidRPr="00C2699F">
        <w:t>sult képviselője a fenti közbeszerzési eljárás során nyilatkozom, hogy minden kereskedelmi, piaci és egyéb információ, adat, tény, dokumentum (így különösen szakmai megoldás, know-how), amelyet jelen közbeszerzési eljárással összefüggésben ajánlatkérő akár írásban, akár szóban rendelkezésre bocsát, bizalmas információnak tekintendő, és mint ilyet, üzleti tito</w:t>
      </w:r>
      <w:r w:rsidRPr="00C2699F">
        <w:t>k</w:t>
      </w:r>
      <w:r w:rsidRPr="00C2699F">
        <w:t>ként kell kezelni, továbbá tilos azt előzetes írásbeli hozzájárulás nélkül, bármely harmadik személy tudomására hozni, vagy egyéb más célra felhasználni, mint a közbeszerzési ajánlat benyújtása vagy a közbeszerzési szerződés teljesítése.</w:t>
      </w:r>
    </w:p>
    <w:p w:rsidR="00A56842" w:rsidRPr="00C2699F" w:rsidRDefault="00A56842" w:rsidP="00B221C6">
      <w:pPr>
        <w:jc w:val="both"/>
      </w:pPr>
    </w:p>
    <w:p w:rsidR="00A56842" w:rsidRPr="00C2699F" w:rsidRDefault="00A56842" w:rsidP="00B221C6">
      <w:pPr>
        <w:pStyle w:val="Szvegtrzs"/>
        <w:spacing w:after="0"/>
        <w:jc w:val="both"/>
      </w:pPr>
      <w:r w:rsidRPr="00C2699F">
        <w:t>A jelen nyilatkozatból fakadó - titoktartásra vonatkozó - kötelezettség nem alkalmazandó azon információkra</w:t>
      </w:r>
    </w:p>
    <w:p w:rsidR="00A56842" w:rsidRPr="00C2699F" w:rsidRDefault="00A56842" w:rsidP="00B221C6">
      <w:pPr>
        <w:pStyle w:val="Szvegtrzs"/>
        <w:spacing w:after="0"/>
        <w:jc w:val="both"/>
      </w:pPr>
    </w:p>
    <w:p w:rsidR="00A56842" w:rsidRPr="00C2699F" w:rsidRDefault="00A56842" w:rsidP="00785471">
      <w:pPr>
        <w:pStyle w:val="Szvegtrzs"/>
        <w:numPr>
          <w:ilvl w:val="0"/>
          <w:numId w:val="17"/>
        </w:numPr>
        <w:tabs>
          <w:tab w:val="clear" w:pos="1776"/>
        </w:tabs>
        <w:spacing w:after="0"/>
        <w:ind w:left="284" w:hanging="284"/>
        <w:jc w:val="both"/>
      </w:pPr>
      <w:r w:rsidRPr="00C2699F">
        <w:t>amelyek a nyilvánosság számára rendelkezésre állnak, vagy amelyek a jövőben a nyilatk</w:t>
      </w:r>
      <w:r w:rsidRPr="00C2699F">
        <w:t>o</w:t>
      </w:r>
      <w:r w:rsidRPr="00C2699F">
        <w:t>zattevő hibáján kívül válnak nyilvánossá,</w:t>
      </w:r>
    </w:p>
    <w:p w:rsidR="00A56842" w:rsidRPr="00C2699F" w:rsidRDefault="00A56842" w:rsidP="00785471">
      <w:pPr>
        <w:pStyle w:val="Szvegtrzs"/>
        <w:numPr>
          <w:ilvl w:val="0"/>
          <w:numId w:val="17"/>
        </w:numPr>
        <w:tabs>
          <w:tab w:val="clear" w:pos="1776"/>
        </w:tabs>
        <w:spacing w:after="0"/>
        <w:ind w:left="284" w:hanging="284"/>
        <w:jc w:val="both"/>
      </w:pPr>
      <w:r w:rsidRPr="00C2699F">
        <w:t>amelyek bizonyíthatóan már a jelen nyilatkozat aláírását megelőzően is ismertek voltak a nyilatkozattevő számára,</w:t>
      </w:r>
    </w:p>
    <w:p w:rsidR="00A56842" w:rsidRPr="00C2699F" w:rsidRDefault="00A56842" w:rsidP="00785471">
      <w:pPr>
        <w:pStyle w:val="Szvegtrzs"/>
        <w:numPr>
          <w:ilvl w:val="0"/>
          <w:numId w:val="17"/>
        </w:numPr>
        <w:tabs>
          <w:tab w:val="clear" w:pos="1776"/>
        </w:tabs>
        <w:spacing w:after="0"/>
        <w:ind w:left="284" w:hanging="284"/>
        <w:jc w:val="both"/>
      </w:pPr>
      <w:r w:rsidRPr="00C2699F">
        <w:t>amelyek olyan harmadik fél által jutottak a nyilatkozattevő tudomására, akinek, vagy amelynek titoktartási kötelezettsége az ajánlatkérő felé nem áll fenn,</w:t>
      </w:r>
    </w:p>
    <w:p w:rsidR="00A56842" w:rsidRPr="00C2699F" w:rsidRDefault="00A56842" w:rsidP="00785471">
      <w:pPr>
        <w:pStyle w:val="Szvegtrzs"/>
        <w:numPr>
          <w:ilvl w:val="0"/>
          <w:numId w:val="17"/>
        </w:numPr>
        <w:tabs>
          <w:tab w:val="clear" w:pos="1776"/>
        </w:tabs>
        <w:spacing w:after="0"/>
        <w:ind w:left="284" w:hanging="284"/>
        <w:jc w:val="both"/>
      </w:pPr>
      <w:r w:rsidRPr="00C2699F">
        <w:t>amelynek nyilvánosságra hozatalát jogszabály teszi kötelezővé.</w:t>
      </w:r>
    </w:p>
    <w:p w:rsidR="00A56842" w:rsidRPr="00C2699F" w:rsidRDefault="00A56842" w:rsidP="00B221C6">
      <w:pPr>
        <w:jc w:val="both"/>
      </w:pPr>
    </w:p>
    <w:p w:rsidR="00A56842" w:rsidRPr="00C2699F" w:rsidRDefault="00A56842" w:rsidP="00B221C6">
      <w:pPr>
        <w:jc w:val="both"/>
      </w:pPr>
      <w:r w:rsidRPr="00C2699F">
        <w:t>A titoktartásra vonatkozó, a fentiekben meghatározott kötelezettségvállalás a nyilatkozat al</w:t>
      </w:r>
      <w:r w:rsidRPr="00C2699F">
        <w:t>á</w:t>
      </w:r>
      <w:r w:rsidRPr="00C2699F">
        <w:t>írásának időpontjától határozatlan ideig érvényben marad.</w:t>
      </w:r>
    </w:p>
    <w:p w:rsidR="00A56842" w:rsidRPr="00C2699F" w:rsidRDefault="00A56842" w:rsidP="00B221C6"/>
    <w:p w:rsidR="00A56842" w:rsidRPr="00C2699F" w:rsidRDefault="00A56842" w:rsidP="00B221C6">
      <w:pPr>
        <w:tabs>
          <w:tab w:val="left" w:pos="1080"/>
          <w:tab w:val="center" w:pos="7200"/>
        </w:tabs>
        <w:jc w:val="both"/>
      </w:pPr>
    </w:p>
    <w:p w:rsidR="00A56842" w:rsidRPr="00C2699F" w:rsidRDefault="00A56842" w:rsidP="006539FF">
      <w:pPr>
        <w:jc w:val="both"/>
      </w:pPr>
    </w:p>
    <w:p w:rsidR="00A56842" w:rsidRPr="00C2699F" w:rsidRDefault="00A56842" w:rsidP="006539FF">
      <w:pPr>
        <w:pStyle w:val="Szvegtrzs2"/>
        <w:spacing w:after="0" w:line="240" w:lineRule="auto"/>
      </w:pPr>
      <w:r w:rsidRPr="00C2699F">
        <w:t>........................................., ………. év ..................... hó ........ nap</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p>
    <w:p w:rsidR="00A56842" w:rsidRPr="00C2699F" w:rsidRDefault="00A56842" w:rsidP="006539FF">
      <w:pPr>
        <w:tabs>
          <w:tab w:val="left" w:pos="360"/>
          <w:tab w:val="left" w:pos="720"/>
        </w:tabs>
        <w:jc w:val="center"/>
        <w:rPr>
          <w:b/>
        </w:rPr>
      </w:pPr>
      <w:r w:rsidRPr="00C2699F">
        <w:rPr>
          <w:b/>
        </w:rPr>
        <w:br w:type="page"/>
      </w:r>
      <w:r w:rsidRPr="00C2699F">
        <w:rPr>
          <w:b/>
        </w:rPr>
        <w:lastRenderedPageBreak/>
        <w:t>Nyilatkozat üzleti titokról</w:t>
      </w:r>
    </w:p>
    <w:p w:rsidR="00813B2C" w:rsidRPr="00C2699F" w:rsidRDefault="00813B2C" w:rsidP="00813B2C">
      <w:pPr>
        <w:tabs>
          <w:tab w:val="left" w:pos="1080"/>
          <w:tab w:val="center" w:pos="7200"/>
        </w:tabs>
        <w:jc w:val="center"/>
        <w:rPr>
          <w:bCs/>
          <w:sz w:val="20"/>
          <w:szCs w:val="20"/>
        </w:rPr>
      </w:pPr>
    </w:p>
    <w:p w:rsidR="00813B2C" w:rsidRPr="00C2699F" w:rsidRDefault="00813B2C" w:rsidP="00813B2C">
      <w:pPr>
        <w:jc w:val="center"/>
        <w:rPr>
          <w:bCs/>
          <w:sz w:val="20"/>
          <w:szCs w:val="20"/>
        </w:rPr>
      </w:pPr>
      <w:r w:rsidRPr="00C2699F">
        <w:rPr>
          <w:bCs/>
          <w:sz w:val="20"/>
          <w:szCs w:val="20"/>
        </w:rPr>
        <w:t xml:space="preserve">(ajánlattételi határidőre kell benyújtani, </w:t>
      </w:r>
      <w:r w:rsidR="002D012C" w:rsidRPr="00C2699F">
        <w:rPr>
          <w:bCs/>
          <w:sz w:val="20"/>
          <w:szCs w:val="20"/>
        </w:rPr>
        <w:t xml:space="preserve">nem szükséges részenként </w:t>
      </w:r>
      <w:r w:rsidR="00387E53">
        <w:rPr>
          <w:bCs/>
          <w:sz w:val="20"/>
          <w:szCs w:val="20"/>
        </w:rPr>
        <w:t xml:space="preserve">külön </w:t>
      </w:r>
      <w:r w:rsidR="002D012C" w:rsidRPr="00C2699F">
        <w:rPr>
          <w:bCs/>
          <w:sz w:val="20"/>
          <w:szCs w:val="20"/>
        </w:rPr>
        <w:t xml:space="preserve">kitölteni, </w:t>
      </w:r>
      <w:r w:rsidRPr="00C2699F">
        <w:rPr>
          <w:bCs/>
          <w:sz w:val="20"/>
          <w:szCs w:val="20"/>
        </w:rPr>
        <w:t>közös ajánlattétel esetén a képviselő ajánlattevő írja alá, de a közös ajánlattevők képviseletében tett minden nyilatkozatnak egyértelműen tartalmaznia kell a közös ajánlattevők megjelölését)</w:t>
      </w:r>
    </w:p>
    <w:p w:rsidR="00813B2C" w:rsidRPr="00C2699F" w:rsidRDefault="00813B2C" w:rsidP="00813B2C">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5D14E4" w:rsidRPr="00C2699F" w:rsidRDefault="005D14E4" w:rsidP="005D14E4">
      <w:pPr>
        <w:rPr>
          <w:b/>
          <w:sz w:val="20"/>
          <w:szCs w:val="20"/>
        </w:rPr>
      </w:pPr>
    </w:p>
    <w:p w:rsidR="00A56842" w:rsidRPr="00C2699F" w:rsidRDefault="00A56842" w:rsidP="006539FF">
      <w:pPr>
        <w:tabs>
          <w:tab w:val="left" w:pos="360"/>
          <w:tab w:val="left" w:pos="720"/>
        </w:tabs>
        <w:jc w:val="both"/>
      </w:pPr>
    </w:p>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r w:rsidRPr="00C2699F">
        <w:t>1.) Alulírott ………………………………………, mint a nyilatkozattevő cég cégjegyzésre jogosult képviselője a fenti közbeszerzési eljárás során nyilatkozom, hogy az általunk benyú</w:t>
      </w:r>
      <w:r w:rsidRPr="00C2699F">
        <w:t>j</w:t>
      </w:r>
      <w:r w:rsidRPr="00C2699F">
        <w:t>tott ajánlat elkülönített módon üzleti titkot tartalmaz, amelynek nyilvánosságra hozatalát me</w:t>
      </w:r>
      <w:r w:rsidRPr="00C2699F">
        <w:t>g</w:t>
      </w:r>
      <w:r w:rsidRPr="00C2699F">
        <w:t>tiltom és kérem annak bizalmas kezelését.</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r w:rsidRPr="00C2699F">
        <w:t>Az üzleti titkot tartalmazó rész helye az ajánlatban: ………… oldaltól …………… oldalig</w:t>
      </w:r>
      <w:r w:rsidRPr="00C2699F">
        <w:rPr>
          <w:rStyle w:val="Lbjegyzet-hivatkozs"/>
        </w:rPr>
        <w:footnoteReference w:id="11"/>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r w:rsidRPr="00C2699F">
        <w:t>2.) Alulírott ………………………………………, mint a nyilatkozattevő cég cégjegyzésre jogosult képviselője a fenti közbeszerzési eljárás során nyilatkozom, hogy az általunk benyú</w:t>
      </w:r>
      <w:r w:rsidRPr="00C2699F">
        <w:t>j</w:t>
      </w:r>
      <w:r w:rsidRPr="00C2699F">
        <w:t>tott ajánlat üzleti titkot (ide értve a védett ismeretet is) nem tartalmaz.</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D3005C" w:rsidRDefault="00A56842" w:rsidP="006539FF">
      <w:pPr>
        <w:jc w:val="both"/>
        <w:rPr>
          <w:i/>
          <w:sz w:val="20"/>
          <w:szCs w:val="20"/>
        </w:rPr>
      </w:pPr>
      <w:r w:rsidRPr="00D3005C">
        <w:rPr>
          <w:i/>
          <w:sz w:val="20"/>
          <w:szCs w:val="20"/>
        </w:rPr>
        <w:t>(*Kérjük a megfelelő rész (1.) vagy 2.) kitöltését.)</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pStyle w:val="Szvegtrzs2"/>
        <w:spacing w:after="0" w:line="240" w:lineRule="auto"/>
      </w:pPr>
      <w:r w:rsidRPr="00C2699F">
        <w:t>........................................., ………. év ..................... hó ........ nap</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center" w:pos="7020"/>
        </w:tabs>
        <w:jc w:val="both"/>
      </w:pPr>
      <w:r w:rsidRPr="00C2699F">
        <w:tab/>
        <w:t>……………………………………….</w:t>
      </w:r>
    </w:p>
    <w:p w:rsidR="00A56842" w:rsidRPr="00C2699F" w:rsidRDefault="00A56842" w:rsidP="006539FF">
      <w:pPr>
        <w:tabs>
          <w:tab w:val="center" w:pos="7020"/>
        </w:tabs>
        <w:jc w:val="both"/>
      </w:pPr>
      <w:r w:rsidRPr="00C2699F">
        <w:tab/>
        <w:t>cégszerű aláírás</w:t>
      </w:r>
    </w:p>
    <w:p w:rsidR="00D475C0" w:rsidRPr="00C2699F" w:rsidRDefault="00A56842" w:rsidP="00D475C0">
      <w:pPr>
        <w:tabs>
          <w:tab w:val="left" w:pos="360"/>
          <w:tab w:val="left" w:pos="720"/>
        </w:tabs>
        <w:jc w:val="center"/>
        <w:rPr>
          <w:b/>
        </w:rPr>
      </w:pPr>
      <w:r w:rsidRPr="00C2699F">
        <w:br w:type="page"/>
      </w:r>
      <w:r w:rsidR="00D475C0" w:rsidRPr="00C2699F">
        <w:rPr>
          <w:b/>
        </w:rPr>
        <w:lastRenderedPageBreak/>
        <w:t>Nyilatkozat az eljárást megindító felhívás III.2.2) pontjában meghatározott feltételek e</w:t>
      </w:r>
      <w:r w:rsidR="00D475C0" w:rsidRPr="00C2699F">
        <w:rPr>
          <w:b/>
        </w:rPr>
        <w:t>l</w:t>
      </w:r>
      <w:r w:rsidR="00D475C0" w:rsidRPr="00C2699F">
        <w:rPr>
          <w:b/>
        </w:rPr>
        <w:t>fogadása és a szerződés teljesítése során történő érvényesítése vonatkozásában</w:t>
      </w:r>
    </w:p>
    <w:p w:rsidR="00D475C0" w:rsidRPr="00C2699F" w:rsidRDefault="00D475C0" w:rsidP="00D475C0">
      <w:pPr>
        <w:tabs>
          <w:tab w:val="left" w:pos="360"/>
          <w:tab w:val="left" w:pos="720"/>
        </w:tabs>
        <w:jc w:val="both"/>
      </w:pPr>
    </w:p>
    <w:p w:rsidR="00813B2C" w:rsidRPr="00C2699F" w:rsidRDefault="00813B2C" w:rsidP="00813B2C">
      <w:pPr>
        <w:tabs>
          <w:tab w:val="left" w:pos="1080"/>
          <w:tab w:val="center" w:pos="7200"/>
        </w:tabs>
        <w:jc w:val="center"/>
        <w:rPr>
          <w:bCs/>
          <w:sz w:val="20"/>
          <w:szCs w:val="20"/>
        </w:rPr>
      </w:pPr>
      <w:r w:rsidRPr="00C2699F">
        <w:rPr>
          <w:bCs/>
          <w:sz w:val="20"/>
          <w:szCs w:val="20"/>
        </w:rPr>
        <w:t xml:space="preserve">(ajánlattételi határidőre kell benyújtani, </w:t>
      </w:r>
      <w:r w:rsidR="002D012C" w:rsidRPr="00C2699F">
        <w:rPr>
          <w:bCs/>
          <w:sz w:val="20"/>
          <w:szCs w:val="20"/>
        </w:rPr>
        <w:t xml:space="preserve">nem szükséges részenként kitölteni, </w:t>
      </w:r>
      <w:r w:rsidRPr="00C2699F">
        <w:rPr>
          <w:bCs/>
          <w:sz w:val="20"/>
          <w:szCs w:val="20"/>
        </w:rPr>
        <w:t>közös ajánlattétel esetén valamennyi ajánlattevő külön-külön csatolja)</w:t>
      </w:r>
    </w:p>
    <w:p w:rsidR="00813B2C" w:rsidRPr="00C2699F" w:rsidRDefault="00813B2C" w:rsidP="00813B2C">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2D012C" w:rsidRPr="00C2699F" w:rsidRDefault="002D012C" w:rsidP="000C09A7"/>
    <w:p w:rsidR="00D475C0" w:rsidRPr="00C2699F" w:rsidRDefault="00D475C0" w:rsidP="00D475C0">
      <w:pPr>
        <w:tabs>
          <w:tab w:val="left" w:pos="1080"/>
          <w:tab w:val="center" w:pos="7200"/>
        </w:tabs>
        <w:jc w:val="both"/>
      </w:pPr>
      <w:r w:rsidRPr="00C2699F">
        <w:t>A nyilatkozattevő cég</w:t>
      </w:r>
    </w:p>
    <w:p w:rsidR="00D475C0" w:rsidRPr="00C2699F" w:rsidRDefault="00D475C0" w:rsidP="00785471">
      <w:pPr>
        <w:numPr>
          <w:ilvl w:val="0"/>
          <w:numId w:val="3"/>
        </w:numPr>
        <w:tabs>
          <w:tab w:val="left" w:pos="1080"/>
          <w:tab w:val="center" w:pos="7200"/>
        </w:tabs>
        <w:jc w:val="both"/>
      </w:pPr>
      <w:r w:rsidRPr="00C2699F">
        <w:t>neve: …………………………………..</w:t>
      </w:r>
    </w:p>
    <w:p w:rsidR="00D475C0" w:rsidRPr="00C2699F" w:rsidRDefault="00D475C0" w:rsidP="00785471">
      <w:pPr>
        <w:numPr>
          <w:ilvl w:val="0"/>
          <w:numId w:val="3"/>
        </w:numPr>
        <w:tabs>
          <w:tab w:val="left" w:pos="1080"/>
          <w:tab w:val="center" w:pos="7200"/>
        </w:tabs>
        <w:jc w:val="both"/>
      </w:pPr>
      <w:r w:rsidRPr="00C2699F">
        <w:t>székhelye: …………………………….</w:t>
      </w:r>
    </w:p>
    <w:p w:rsidR="00D475C0" w:rsidRPr="00C2699F" w:rsidRDefault="00D475C0"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D475C0" w:rsidRPr="00C2699F" w:rsidRDefault="00D475C0" w:rsidP="00D475C0">
      <w:pPr>
        <w:tabs>
          <w:tab w:val="left" w:pos="360"/>
          <w:tab w:val="left" w:pos="720"/>
        </w:tabs>
        <w:jc w:val="both"/>
      </w:pPr>
    </w:p>
    <w:p w:rsidR="00D475C0" w:rsidRPr="00C2699F" w:rsidRDefault="00D475C0" w:rsidP="00D475C0">
      <w:pPr>
        <w:tabs>
          <w:tab w:val="left" w:pos="360"/>
          <w:tab w:val="left" w:pos="720"/>
        </w:tabs>
        <w:jc w:val="both"/>
      </w:pPr>
    </w:p>
    <w:p w:rsidR="00D475C0" w:rsidRPr="00C2699F" w:rsidRDefault="00D475C0" w:rsidP="00D475C0">
      <w:pPr>
        <w:tabs>
          <w:tab w:val="left" w:pos="360"/>
          <w:tab w:val="left" w:pos="720"/>
        </w:tabs>
        <w:jc w:val="both"/>
      </w:pPr>
      <w:r w:rsidRPr="00C2699F">
        <w:t>Alulírott ………………………………………, mint a nyilatkozattevő cég cégjegyzésre jog</w:t>
      </w:r>
      <w:r w:rsidRPr="00C2699F">
        <w:t>o</w:t>
      </w:r>
      <w:r w:rsidRPr="00C2699F">
        <w:t>sult képviselője a fenti közbeszerzési eljárás során nyilatkozom, hogy az eljárást megindító felhívás III.2.2) pontjában meghatározott valamennyi - a szerződés teljesítésével összefüggő - feltételt teljes egészében, véleményeltérés nélkül elfogadjuk és a szerződés teljesítése során érvényesítjük.</w:t>
      </w:r>
    </w:p>
    <w:p w:rsidR="00D475C0" w:rsidRPr="00C2699F" w:rsidRDefault="00D475C0" w:rsidP="00D475C0">
      <w:pPr>
        <w:tabs>
          <w:tab w:val="left" w:pos="360"/>
          <w:tab w:val="left" w:pos="720"/>
        </w:tabs>
        <w:jc w:val="both"/>
      </w:pPr>
    </w:p>
    <w:p w:rsidR="00D475C0" w:rsidRPr="00C2699F" w:rsidRDefault="00D475C0" w:rsidP="00D475C0">
      <w:pPr>
        <w:tabs>
          <w:tab w:val="left" w:pos="360"/>
          <w:tab w:val="left" w:pos="720"/>
        </w:tabs>
        <w:jc w:val="both"/>
      </w:pPr>
    </w:p>
    <w:p w:rsidR="00D475C0" w:rsidRPr="00C2699F" w:rsidRDefault="00D475C0" w:rsidP="00D475C0">
      <w:pPr>
        <w:tabs>
          <w:tab w:val="left" w:pos="360"/>
          <w:tab w:val="left" w:pos="720"/>
        </w:tabs>
        <w:jc w:val="both"/>
      </w:pPr>
    </w:p>
    <w:p w:rsidR="00D475C0" w:rsidRPr="00C2699F" w:rsidRDefault="00D475C0" w:rsidP="00D475C0">
      <w:pPr>
        <w:pStyle w:val="Szvegtrzs2"/>
        <w:spacing w:after="0" w:line="240" w:lineRule="auto"/>
      </w:pPr>
      <w:r w:rsidRPr="00C2699F">
        <w:t>........................................., ………. év ..................... hó ........ nap</w:t>
      </w:r>
    </w:p>
    <w:p w:rsidR="00D475C0" w:rsidRPr="00C2699F" w:rsidRDefault="00D475C0" w:rsidP="00D475C0">
      <w:pPr>
        <w:pStyle w:val="Szvegtrzs2"/>
        <w:spacing w:after="0" w:line="240" w:lineRule="auto"/>
      </w:pPr>
    </w:p>
    <w:p w:rsidR="00D475C0" w:rsidRPr="00C2699F" w:rsidRDefault="00D475C0" w:rsidP="00D475C0">
      <w:pPr>
        <w:pStyle w:val="Szvegtrzs2"/>
        <w:spacing w:after="0" w:line="240" w:lineRule="auto"/>
      </w:pPr>
    </w:p>
    <w:p w:rsidR="002D012C" w:rsidRDefault="002D012C" w:rsidP="00D475C0">
      <w:pPr>
        <w:pStyle w:val="Szvegtrzs2"/>
        <w:spacing w:after="0" w:line="240" w:lineRule="auto"/>
      </w:pPr>
    </w:p>
    <w:p w:rsidR="00D1547A" w:rsidRDefault="00D1547A" w:rsidP="00D475C0">
      <w:pPr>
        <w:pStyle w:val="Szvegtrzs2"/>
        <w:spacing w:after="0" w:line="240" w:lineRule="auto"/>
      </w:pPr>
    </w:p>
    <w:p w:rsidR="00D1547A" w:rsidRPr="00C2699F" w:rsidRDefault="00D1547A" w:rsidP="00D475C0">
      <w:pPr>
        <w:pStyle w:val="Szvegtrzs2"/>
        <w:spacing w:after="0" w:line="240" w:lineRule="auto"/>
      </w:pPr>
    </w:p>
    <w:p w:rsidR="00D475C0" w:rsidRPr="00C2699F" w:rsidRDefault="00D475C0" w:rsidP="00D475C0">
      <w:pPr>
        <w:tabs>
          <w:tab w:val="center" w:pos="7020"/>
        </w:tabs>
        <w:jc w:val="both"/>
      </w:pPr>
      <w:r w:rsidRPr="00C2699F">
        <w:tab/>
        <w:t>……………………………………….</w:t>
      </w:r>
    </w:p>
    <w:p w:rsidR="00D475C0" w:rsidRPr="00C2699F" w:rsidRDefault="00D475C0" w:rsidP="00D475C0">
      <w:pPr>
        <w:tabs>
          <w:tab w:val="center" w:pos="7020"/>
        </w:tabs>
        <w:jc w:val="both"/>
      </w:pPr>
      <w:r w:rsidRPr="00C2699F">
        <w:tab/>
        <w:t>cégszerű aláírás</w:t>
      </w:r>
    </w:p>
    <w:p w:rsidR="00813B2C" w:rsidRPr="00C2699F" w:rsidRDefault="00D475C0" w:rsidP="00290B30">
      <w:pPr>
        <w:tabs>
          <w:tab w:val="center" w:pos="7020"/>
        </w:tabs>
        <w:jc w:val="center"/>
        <w:rPr>
          <w:b/>
        </w:rPr>
      </w:pPr>
      <w:r w:rsidRPr="00C2699F">
        <w:br w:type="page"/>
      </w:r>
      <w:r w:rsidR="00A56842" w:rsidRPr="00C2699F">
        <w:rPr>
          <w:b/>
        </w:rPr>
        <w:lastRenderedPageBreak/>
        <w:t xml:space="preserve">Nyilatkozat a szerződéstervezetben foglaltak véleményeltérés nélküli elfogadása </w:t>
      </w:r>
    </w:p>
    <w:p w:rsidR="00A56842" w:rsidRPr="00C2699F" w:rsidRDefault="00A56842" w:rsidP="00290B30">
      <w:pPr>
        <w:tabs>
          <w:tab w:val="center" w:pos="7020"/>
        </w:tabs>
        <w:jc w:val="center"/>
        <w:rPr>
          <w:b/>
        </w:rPr>
      </w:pPr>
      <w:r w:rsidRPr="00C2699F">
        <w:rPr>
          <w:b/>
        </w:rPr>
        <w:t>vonatkozásában</w:t>
      </w:r>
    </w:p>
    <w:p w:rsidR="002D012C" w:rsidRPr="00C2699F" w:rsidRDefault="002D012C" w:rsidP="00290B30">
      <w:pPr>
        <w:tabs>
          <w:tab w:val="center" w:pos="7020"/>
        </w:tabs>
        <w:jc w:val="center"/>
        <w:rPr>
          <w:b/>
        </w:rPr>
      </w:pPr>
    </w:p>
    <w:p w:rsidR="002D012C" w:rsidRPr="00C2699F" w:rsidRDefault="002D012C" w:rsidP="00290B30">
      <w:pPr>
        <w:tabs>
          <w:tab w:val="center" w:pos="7020"/>
        </w:tabs>
        <w:jc w:val="center"/>
        <w:rPr>
          <w:b/>
        </w:rPr>
      </w:pPr>
      <w:r w:rsidRPr="00C2699F">
        <w:rPr>
          <w:b/>
        </w:rPr>
        <w:t>………… Rész</w:t>
      </w:r>
    </w:p>
    <w:p w:rsidR="005C50B2" w:rsidRPr="00C2699F" w:rsidRDefault="005C50B2" w:rsidP="005C50B2">
      <w:pPr>
        <w:tabs>
          <w:tab w:val="left" w:pos="360"/>
          <w:tab w:val="left" w:pos="720"/>
        </w:tabs>
        <w:jc w:val="both"/>
      </w:pPr>
    </w:p>
    <w:p w:rsidR="00813B2C" w:rsidRPr="00C2699F" w:rsidRDefault="00813B2C" w:rsidP="00813B2C">
      <w:pPr>
        <w:tabs>
          <w:tab w:val="left" w:pos="1080"/>
          <w:tab w:val="center" w:pos="7200"/>
        </w:tabs>
        <w:jc w:val="center"/>
        <w:rPr>
          <w:bCs/>
          <w:sz w:val="20"/>
          <w:szCs w:val="20"/>
        </w:rPr>
      </w:pPr>
      <w:r w:rsidRPr="00C2699F">
        <w:rPr>
          <w:bCs/>
          <w:sz w:val="20"/>
          <w:szCs w:val="20"/>
        </w:rPr>
        <w:t>(ajánlattételi határidőre kell benyújtani,</w:t>
      </w:r>
      <w:r w:rsidR="002D012C" w:rsidRPr="00C2699F">
        <w:rPr>
          <w:bCs/>
          <w:sz w:val="20"/>
          <w:szCs w:val="20"/>
        </w:rPr>
        <w:t xml:space="preserve"> részenként külön kell kitölteni, </w:t>
      </w:r>
      <w:r w:rsidRPr="00C2699F">
        <w:rPr>
          <w:bCs/>
          <w:sz w:val="20"/>
          <w:szCs w:val="20"/>
        </w:rPr>
        <w:t>közös ajánlattétel esetén valamennyi ajánlattevő külön-külön csatolja)</w:t>
      </w:r>
    </w:p>
    <w:p w:rsidR="00813B2C" w:rsidRPr="00C2699F" w:rsidRDefault="00813B2C" w:rsidP="00813B2C">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5D14E4" w:rsidRPr="00C2699F" w:rsidRDefault="005D14E4" w:rsidP="005D14E4">
      <w:pPr>
        <w:rPr>
          <w:b/>
          <w:sz w:val="20"/>
          <w:szCs w:val="20"/>
        </w:rPr>
      </w:pPr>
    </w:p>
    <w:p w:rsidR="00A56842" w:rsidRPr="00C2699F" w:rsidRDefault="00A56842" w:rsidP="006539FF">
      <w:pPr>
        <w:tabs>
          <w:tab w:val="left" w:pos="1080"/>
          <w:tab w:val="center" w:pos="7200"/>
        </w:tabs>
        <w:jc w:val="both"/>
      </w:pPr>
    </w:p>
    <w:p w:rsidR="00A56842" w:rsidRPr="00C2699F" w:rsidRDefault="00A56842" w:rsidP="006539FF">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r w:rsidRPr="00C2699F">
        <w:t>Alulírott ………………………………………, mint a nyilatkozattevő cég cégjegyzésre jog</w:t>
      </w:r>
      <w:r w:rsidRPr="00C2699F">
        <w:t>o</w:t>
      </w:r>
      <w:r w:rsidRPr="00C2699F">
        <w:t>sult képviselője a fenti közbeszerzési eljárás során nyilatkozom, hogy a közbeszerzési dok</w:t>
      </w:r>
      <w:r w:rsidRPr="00C2699F">
        <w:t>u</w:t>
      </w:r>
      <w:r w:rsidRPr="00C2699F">
        <w:t>mentáció részeként rendelk</w:t>
      </w:r>
      <w:r w:rsidR="001D5926" w:rsidRPr="00C2699F">
        <w:t xml:space="preserve">ezésre bocsátott </w:t>
      </w:r>
      <w:r w:rsidRPr="00C2699F">
        <w:t>szerződéstervezetben foglaltakat teljes egészében, véleményeltérés nélkül elfogadjuk, a szerződést - a hivatkozott közbeszerzési eljárásban tö</w:t>
      </w:r>
      <w:r w:rsidRPr="00C2699F">
        <w:t>r</w:t>
      </w:r>
      <w:r w:rsidRPr="00C2699F">
        <w:t>ténő nyertességünk esetén - megkötjük és maradéktalanul teljesítjük.</w:t>
      </w: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tabs>
          <w:tab w:val="left" w:pos="360"/>
          <w:tab w:val="left" w:pos="720"/>
        </w:tabs>
        <w:jc w:val="both"/>
      </w:pPr>
    </w:p>
    <w:p w:rsidR="00A56842" w:rsidRPr="00C2699F" w:rsidRDefault="00A56842" w:rsidP="006539FF">
      <w:pPr>
        <w:pStyle w:val="Szvegtrzs2"/>
        <w:spacing w:after="0" w:line="240" w:lineRule="auto"/>
      </w:pPr>
      <w:r w:rsidRPr="00C2699F">
        <w:t>........................................., ………. év ..................... hó ........ nap</w:t>
      </w:r>
    </w:p>
    <w:p w:rsidR="00A56842" w:rsidRPr="00C2699F" w:rsidRDefault="00A56842" w:rsidP="006539FF">
      <w:pPr>
        <w:pStyle w:val="Szvegtrzs2"/>
        <w:spacing w:after="0" w:line="240" w:lineRule="auto"/>
      </w:pPr>
    </w:p>
    <w:p w:rsidR="00A56842" w:rsidRPr="00C2699F" w:rsidRDefault="00A56842" w:rsidP="006539FF">
      <w:pPr>
        <w:pStyle w:val="Szvegtrzs2"/>
        <w:spacing w:after="0" w:line="240" w:lineRule="auto"/>
      </w:pPr>
    </w:p>
    <w:p w:rsidR="00A56842" w:rsidRPr="00C2699F" w:rsidRDefault="00A56842" w:rsidP="006539FF">
      <w:pPr>
        <w:pStyle w:val="Szvegtrzs2"/>
        <w:spacing w:after="0" w:line="240" w:lineRule="auto"/>
      </w:pPr>
    </w:p>
    <w:p w:rsidR="00A56842" w:rsidRPr="00C2699F" w:rsidRDefault="00A56842" w:rsidP="006539FF">
      <w:pPr>
        <w:tabs>
          <w:tab w:val="center" w:pos="7020"/>
        </w:tabs>
        <w:jc w:val="both"/>
      </w:pPr>
      <w:r w:rsidRPr="00C2699F">
        <w:tab/>
        <w:t>……………………………………….</w:t>
      </w:r>
    </w:p>
    <w:p w:rsidR="00A56842" w:rsidRPr="00C2699F" w:rsidRDefault="00A56842" w:rsidP="00B221C6">
      <w:pPr>
        <w:tabs>
          <w:tab w:val="center" w:pos="7020"/>
        </w:tabs>
        <w:jc w:val="both"/>
      </w:pPr>
      <w:r w:rsidRPr="00C2699F">
        <w:tab/>
        <w:t>cégszerű aláírás</w:t>
      </w:r>
    </w:p>
    <w:p w:rsidR="00A56842" w:rsidRPr="00C2699F" w:rsidRDefault="00A56842" w:rsidP="00743D63">
      <w:pPr>
        <w:jc w:val="center"/>
        <w:rPr>
          <w:b/>
        </w:rPr>
      </w:pPr>
      <w:r w:rsidRPr="00C2699F">
        <w:br w:type="page"/>
      </w:r>
      <w:r w:rsidRPr="00C2699F">
        <w:rPr>
          <w:b/>
        </w:rPr>
        <w:lastRenderedPageBreak/>
        <w:t>Nyilatkozat a papír alapon és a digitális adathordozón benyújtott ajánlati példányok egyezősége vonatkozásában</w:t>
      </w:r>
    </w:p>
    <w:p w:rsidR="00A56842" w:rsidRPr="00C2699F" w:rsidRDefault="00A56842" w:rsidP="00A85B6E">
      <w:pPr>
        <w:tabs>
          <w:tab w:val="left" w:pos="360"/>
          <w:tab w:val="left" w:pos="720"/>
        </w:tabs>
        <w:jc w:val="both"/>
      </w:pPr>
    </w:p>
    <w:p w:rsidR="00813B2C" w:rsidRPr="00C2699F" w:rsidRDefault="00813B2C" w:rsidP="00813B2C">
      <w:pPr>
        <w:jc w:val="center"/>
        <w:rPr>
          <w:bCs/>
          <w:sz w:val="20"/>
          <w:szCs w:val="20"/>
        </w:rPr>
      </w:pPr>
      <w:r w:rsidRPr="00C2699F">
        <w:rPr>
          <w:bCs/>
          <w:sz w:val="20"/>
          <w:szCs w:val="20"/>
        </w:rPr>
        <w:t xml:space="preserve">(ajánlattételi határidőre kell benyújtani, </w:t>
      </w:r>
      <w:r w:rsidR="002D012C" w:rsidRPr="00C2699F">
        <w:rPr>
          <w:bCs/>
          <w:sz w:val="20"/>
          <w:szCs w:val="20"/>
        </w:rPr>
        <w:t xml:space="preserve">nem kell részenként kitölteni, </w:t>
      </w:r>
      <w:r w:rsidRPr="00C2699F">
        <w:rPr>
          <w:bCs/>
          <w:sz w:val="20"/>
          <w:szCs w:val="20"/>
        </w:rPr>
        <w:t>közös ajánlattétel esetén a képviselő ajá</w:t>
      </w:r>
      <w:r w:rsidRPr="00C2699F">
        <w:rPr>
          <w:bCs/>
          <w:sz w:val="20"/>
          <w:szCs w:val="20"/>
        </w:rPr>
        <w:t>n</w:t>
      </w:r>
      <w:r w:rsidRPr="00C2699F">
        <w:rPr>
          <w:bCs/>
          <w:sz w:val="20"/>
          <w:szCs w:val="20"/>
        </w:rPr>
        <w:t>lattevő írja alá, de a közös ajánlattevők képviseletében tett minden nyilatkozatnak egyértelműen tartalmaznia kell a közös ajánlattevők megjelölését)</w:t>
      </w:r>
    </w:p>
    <w:p w:rsidR="00813B2C" w:rsidRPr="00C2699F" w:rsidRDefault="00813B2C" w:rsidP="00813B2C">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340766">
      <w:pPr>
        <w:tabs>
          <w:tab w:val="left" w:pos="7371"/>
        </w:tabs>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A56842" w:rsidRPr="00C2699F" w:rsidRDefault="00A56842" w:rsidP="00A85B6E">
      <w:pPr>
        <w:tabs>
          <w:tab w:val="left" w:pos="1080"/>
          <w:tab w:val="center" w:pos="7200"/>
        </w:tabs>
        <w:jc w:val="both"/>
      </w:pPr>
    </w:p>
    <w:p w:rsidR="00A56842" w:rsidRPr="00C2699F" w:rsidRDefault="00A56842" w:rsidP="00A85B6E">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B221C6">
      <w:pPr>
        <w:tabs>
          <w:tab w:val="center" w:pos="7020"/>
        </w:tabs>
        <w:jc w:val="both"/>
      </w:pPr>
    </w:p>
    <w:p w:rsidR="00A56842" w:rsidRPr="00C2699F" w:rsidRDefault="00A56842" w:rsidP="00A85B6E">
      <w:pPr>
        <w:tabs>
          <w:tab w:val="left" w:pos="360"/>
          <w:tab w:val="left" w:pos="720"/>
        </w:tabs>
        <w:jc w:val="both"/>
      </w:pPr>
      <w:r w:rsidRPr="00C2699F">
        <w:t>Alulírott ………………………………………, mint a nyilatkozattevő cég cégjegyzésre jog</w:t>
      </w:r>
      <w:r w:rsidRPr="00C2699F">
        <w:t>o</w:t>
      </w:r>
      <w:r w:rsidRPr="00C2699F">
        <w:t>sult képviselője a fenti közbeszerzési eljárás során nyilatkozom, hogy a papír alapon benyú</w:t>
      </w:r>
      <w:r w:rsidRPr="00C2699F">
        <w:t>j</w:t>
      </w:r>
      <w:r w:rsidRPr="00C2699F">
        <w:t>tott eredeti ajánlati példány és a digitális adathordozón benyújtott elektronikus másolati ajá</w:t>
      </w:r>
      <w:r w:rsidRPr="00C2699F">
        <w:t>n</w:t>
      </w:r>
      <w:r w:rsidRPr="00C2699F">
        <w:t>lati példány egymással minden tekintetben megegyezik.</w:t>
      </w:r>
    </w:p>
    <w:p w:rsidR="00A56842" w:rsidRPr="00C2699F" w:rsidRDefault="00A56842" w:rsidP="00A85B6E">
      <w:pPr>
        <w:tabs>
          <w:tab w:val="left" w:pos="360"/>
          <w:tab w:val="left" w:pos="720"/>
        </w:tabs>
        <w:jc w:val="both"/>
      </w:pPr>
    </w:p>
    <w:p w:rsidR="00A56842" w:rsidRPr="00C2699F" w:rsidRDefault="00A56842" w:rsidP="00A85B6E">
      <w:pPr>
        <w:tabs>
          <w:tab w:val="left" w:pos="360"/>
          <w:tab w:val="left" w:pos="720"/>
        </w:tabs>
        <w:jc w:val="both"/>
      </w:pPr>
    </w:p>
    <w:p w:rsidR="00A56842" w:rsidRPr="00C2699F" w:rsidRDefault="00A56842" w:rsidP="00A85B6E">
      <w:pPr>
        <w:tabs>
          <w:tab w:val="left" w:pos="360"/>
          <w:tab w:val="left" w:pos="720"/>
        </w:tabs>
        <w:jc w:val="both"/>
      </w:pPr>
    </w:p>
    <w:p w:rsidR="00A56842" w:rsidRPr="00C2699F" w:rsidRDefault="00A56842" w:rsidP="00A85B6E">
      <w:pPr>
        <w:pStyle w:val="Szvegtrzs2"/>
        <w:spacing w:after="0" w:line="240" w:lineRule="auto"/>
      </w:pPr>
      <w:r w:rsidRPr="00C2699F">
        <w:t>........................................., ………. év ..................... hó ........ nap</w:t>
      </w:r>
    </w:p>
    <w:p w:rsidR="00A56842" w:rsidRPr="00C2699F" w:rsidRDefault="00A56842" w:rsidP="00A85B6E">
      <w:pPr>
        <w:pStyle w:val="Szvegtrzs2"/>
        <w:spacing w:after="0" w:line="240" w:lineRule="auto"/>
      </w:pPr>
    </w:p>
    <w:p w:rsidR="00A56842" w:rsidRPr="00C2699F" w:rsidRDefault="00A56842" w:rsidP="00A85B6E">
      <w:pPr>
        <w:pStyle w:val="Szvegtrzs2"/>
        <w:spacing w:after="0" w:line="240" w:lineRule="auto"/>
      </w:pPr>
    </w:p>
    <w:p w:rsidR="00A56842" w:rsidRDefault="00A56842" w:rsidP="00A85B6E">
      <w:pPr>
        <w:pStyle w:val="Szvegtrzs2"/>
        <w:spacing w:after="0" w:line="240" w:lineRule="auto"/>
      </w:pPr>
    </w:p>
    <w:p w:rsidR="00387E53" w:rsidRDefault="00387E53" w:rsidP="00A85B6E">
      <w:pPr>
        <w:pStyle w:val="Szvegtrzs2"/>
        <w:spacing w:after="0" w:line="240" w:lineRule="auto"/>
      </w:pPr>
    </w:p>
    <w:p w:rsidR="00387E53" w:rsidRPr="00C2699F" w:rsidRDefault="00387E53" w:rsidP="00A85B6E">
      <w:pPr>
        <w:pStyle w:val="Szvegtrzs2"/>
        <w:spacing w:after="0" w:line="240" w:lineRule="auto"/>
      </w:pPr>
    </w:p>
    <w:p w:rsidR="00A56842" w:rsidRPr="00C2699F" w:rsidRDefault="00A56842" w:rsidP="00A85B6E">
      <w:pPr>
        <w:tabs>
          <w:tab w:val="center" w:pos="7020"/>
        </w:tabs>
        <w:jc w:val="both"/>
      </w:pPr>
      <w:r w:rsidRPr="00C2699F">
        <w:tab/>
        <w:t>……………………………………….</w:t>
      </w:r>
    </w:p>
    <w:p w:rsidR="00A56842" w:rsidRPr="00C2699F" w:rsidRDefault="00A56842" w:rsidP="00A85B6E">
      <w:pPr>
        <w:tabs>
          <w:tab w:val="center" w:pos="7020"/>
        </w:tabs>
        <w:jc w:val="both"/>
      </w:pPr>
      <w:r w:rsidRPr="00C2699F">
        <w:tab/>
        <w:t>cégszerű aláírás</w:t>
      </w:r>
    </w:p>
    <w:p w:rsidR="00646384" w:rsidRPr="00C2699F" w:rsidRDefault="00A56842" w:rsidP="00646384">
      <w:pPr>
        <w:tabs>
          <w:tab w:val="left" w:pos="360"/>
          <w:tab w:val="left" w:pos="720"/>
        </w:tabs>
        <w:jc w:val="center"/>
        <w:rPr>
          <w:b/>
        </w:rPr>
      </w:pPr>
      <w:r w:rsidRPr="00C2699F">
        <w:br w:type="page"/>
      </w:r>
      <w:r w:rsidR="00646384" w:rsidRPr="00C2699F">
        <w:rPr>
          <w:b/>
        </w:rPr>
        <w:lastRenderedPageBreak/>
        <w:t>Nyilatkozat az államháztartásról szóló 2011. évi CXCV. törvény 41. § (6) bekezdésében foglalt feltételnek való megfelelés vonatkozásában</w:t>
      </w:r>
    </w:p>
    <w:p w:rsidR="00646384" w:rsidRPr="00C2699F" w:rsidRDefault="00646384" w:rsidP="00646384">
      <w:pPr>
        <w:tabs>
          <w:tab w:val="left" w:pos="360"/>
          <w:tab w:val="left" w:pos="720"/>
        </w:tabs>
        <w:jc w:val="both"/>
      </w:pPr>
    </w:p>
    <w:p w:rsidR="00653A3B" w:rsidRPr="00C2699F" w:rsidRDefault="00653A3B" w:rsidP="00653A3B">
      <w:pPr>
        <w:tabs>
          <w:tab w:val="left" w:pos="1080"/>
          <w:tab w:val="center" w:pos="7200"/>
        </w:tabs>
        <w:jc w:val="center"/>
        <w:rPr>
          <w:bCs/>
          <w:sz w:val="20"/>
          <w:szCs w:val="20"/>
        </w:rPr>
      </w:pPr>
      <w:r w:rsidRPr="00C2699F">
        <w:rPr>
          <w:bCs/>
          <w:sz w:val="20"/>
          <w:szCs w:val="20"/>
        </w:rPr>
        <w:t>(ajánlattételi határidőre kell benyújtani,</w:t>
      </w:r>
      <w:r w:rsidR="002D012C" w:rsidRPr="00C2699F">
        <w:rPr>
          <w:bCs/>
          <w:sz w:val="20"/>
          <w:szCs w:val="20"/>
        </w:rPr>
        <w:t xml:space="preserve"> nem kell részenként kitölteni, </w:t>
      </w:r>
      <w:r w:rsidRPr="00C2699F">
        <w:rPr>
          <w:bCs/>
          <w:sz w:val="20"/>
          <w:szCs w:val="20"/>
        </w:rPr>
        <w:t>közös ajánlattétel esetén valamennyi ajá</w:t>
      </w:r>
      <w:r w:rsidRPr="00C2699F">
        <w:rPr>
          <w:bCs/>
          <w:sz w:val="20"/>
          <w:szCs w:val="20"/>
        </w:rPr>
        <w:t>n</w:t>
      </w:r>
      <w:r w:rsidRPr="00C2699F">
        <w:rPr>
          <w:bCs/>
          <w:sz w:val="20"/>
          <w:szCs w:val="20"/>
        </w:rPr>
        <w:t>lattevő külön-külön csatolja)</w:t>
      </w:r>
    </w:p>
    <w:p w:rsidR="00653A3B" w:rsidRPr="00C2699F" w:rsidRDefault="00653A3B" w:rsidP="00653A3B">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646384" w:rsidRPr="00C2699F" w:rsidRDefault="00646384" w:rsidP="000C09A7"/>
    <w:p w:rsidR="00646384" w:rsidRPr="00C2699F" w:rsidRDefault="00646384" w:rsidP="00646384">
      <w:pPr>
        <w:tabs>
          <w:tab w:val="left" w:pos="1080"/>
          <w:tab w:val="center" w:pos="7200"/>
        </w:tabs>
        <w:jc w:val="both"/>
      </w:pPr>
      <w:r w:rsidRPr="00C2699F">
        <w:t>A nyilatkozattevő cég</w:t>
      </w:r>
    </w:p>
    <w:p w:rsidR="00646384" w:rsidRPr="00C2699F" w:rsidRDefault="00646384" w:rsidP="00785471">
      <w:pPr>
        <w:numPr>
          <w:ilvl w:val="0"/>
          <w:numId w:val="3"/>
        </w:numPr>
        <w:tabs>
          <w:tab w:val="left" w:pos="1080"/>
          <w:tab w:val="center" w:pos="7200"/>
        </w:tabs>
        <w:jc w:val="both"/>
      </w:pPr>
      <w:r w:rsidRPr="00C2699F">
        <w:t>neve: …………………………………..</w:t>
      </w:r>
    </w:p>
    <w:p w:rsidR="00646384" w:rsidRPr="00C2699F" w:rsidRDefault="00646384" w:rsidP="00785471">
      <w:pPr>
        <w:numPr>
          <w:ilvl w:val="0"/>
          <w:numId w:val="3"/>
        </w:numPr>
        <w:tabs>
          <w:tab w:val="left" w:pos="1080"/>
          <w:tab w:val="center" w:pos="7200"/>
        </w:tabs>
        <w:jc w:val="both"/>
      </w:pPr>
      <w:r w:rsidRPr="00C2699F">
        <w:t>székhelye: …………………………….</w:t>
      </w:r>
    </w:p>
    <w:p w:rsidR="00646384" w:rsidRPr="00C2699F" w:rsidRDefault="00646384"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646384" w:rsidRPr="00C2699F" w:rsidRDefault="00646384" w:rsidP="00646384">
      <w:pPr>
        <w:tabs>
          <w:tab w:val="center" w:pos="7020"/>
        </w:tabs>
        <w:jc w:val="both"/>
      </w:pPr>
    </w:p>
    <w:p w:rsidR="00646384" w:rsidRPr="00C2699F" w:rsidRDefault="00646384" w:rsidP="00646384">
      <w:pPr>
        <w:jc w:val="both"/>
      </w:pPr>
      <w:r w:rsidRPr="00C2699F">
        <w:t>Alulírott ………………………………………, mint a nyilatkozattevő cég cégjegyzésre jog</w:t>
      </w:r>
      <w:r w:rsidRPr="00C2699F">
        <w:t>o</w:t>
      </w:r>
      <w:r w:rsidRPr="00C2699F">
        <w:t>sult képviselője a fenti közbeszerzési eljárás során nyilatkozom, hogy cégünk a nemzeti v</w:t>
      </w:r>
      <w:r w:rsidRPr="00C2699F">
        <w:t>a</w:t>
      </w:r>
      <w:r w:rsidRPr="00C2699F">
        <w:t>gyonról szóló 2011. évi CXCVI. törvény 3. § (1) bekezdés 1. pontja szerinti átlátható szerv</w:t>
      </w:r>
      <w:r w:rsidRPr="00C2699F">
        <w:t>e</w:t>
      </w:r>
      <w:r w:rsidRPr="00C2699F">
        <w:t>zetnek minősül.</w:t>
      </w:r>
    </w:p>
    <w:p w:rsidR="00646384" w:rsidRPr="00C2699F" w:rsidRDefault="00646384" w:rsidP="00646384">
      <w:pPr>
        <w:jc w:val="both"/>
      </w:pPr>
    </w:p>
    <w:p w:rsidR="00646384" w:rsidRPr="00C2699F" w:rsidRDefault="00646384" w:rsidP="00646384">
      <w:pPr>
        <w:jc w:val="both"/>
      </w:pPr>
      <w:r w:rsidRPr="00C2699F">
        <w:t xml:space="preserve">Tudomásul veszem, hogy a nyilatkozatban foglaltak változásáról köteles vagyok a </w:t>
      </w:r>
      <w:r w:rsidR="002772E4" w:rsidRPr="002772E4">
        <w:rPr>
          <w:bCs/>
        </w:rPr>
        <w:t>Szegedi Vadaspark és Programszervező Közhasznú Nonprofit Korlátolt Felelősségű Társaság</w:t>
      </w:r>
      <w:r w:rsidRPr="00C2699F">
        <w:t>ot hal</w:t>
      </w:r>
      <w:r w:rsidRPr="00C2699F">
        <w:t>a</w:t>
      </w:r>
      <w:r w:rsidRPr="00C2699F">
        <w:t>déktalanul írásban értesíteni.</w:t>
      </w:r>
    </w:p>
    <w:p w:rsidR="00646384" w:rsidRPr="00C2699F" w:rsidRDefault="00646384" w:rsidP="00646384">
      <w:pPr>
        <w:jc w:val="both"/>
      </w:pPr>
    </w:p>
    <w:p w:rsidR="00646384" w:rsidRPr="00C2699F" w:rsidRDefault="00646384" w:rsidP="00646384">
      <w:pPr>
        <w:tabs>
          <w:tab w:val="left" w:pos="360"/>
          <w:tab w:val="left" w:pos="720"/>
        </w:tabs>
        <w:jc w:val="both"/>
      </w:pPr>
      <w:r w:rsidRPr="00C2699F">
        <w:t xml:space="preserve">Tudomásul veszem, hogy a valótlan tartalmú nyilatkozat alapján létrejött szerződést a </w:t>
      </w:r>
      <w:r w:rsidR="002772E4" w:rsidRPr="002772E4">
        <w:rPr>
          <w:bCs/>
        </w:rPr>
        <w:t>Szegedi Vadaspark és Programszervező Közhasznú Nonprofit Korlátolt Felelősségű Társaság</w:t>
      </w:r>
      <w:r w:rsidRPr="00C2699F">
        <w:t xml:space="preserve"> jogosult felmondani, vagy attól elállni.</w:t>
      </w:r>
    </w:p>
    <w:p w:rsidR="00646384" w:rsidRPr="00C2699F" w:rsidRDefault="00646384" w:rsidP="00646384">
      <w:pPr>
        <w:tabs>
          <w:tab w:val="left" w:pos="360"/>
          <w:tab w:val="left" w:pos="720"/>
        </w:tabs>
        <w:jc w:val="both"/>
      </w:pPr>
    </w:p>
    <w:p w:rsidR="00646384" w:rsidRPr="00C2699F" w:rsidRDefault="00646384" w:rsidP="00646384">
      <w:pPr>
        <w:tabs>
          <w:tab w:val="left" w:pos="360"/>
          <w:tab w:val="left" w:pos="720"/>
        </w:tabs>
        <w:jc w:val="both"/>
      </w:pPr>
    </w:p>
    <w:p w:rsidR="00646384" w:rsidRPr="00C2699F" w:rsidRDefault="00646384" w:rsidP="00646384">
      <w:pPr>
        <w:pStyle w:val="Szvegtrzs2"/>
        <w:spacing w:after="0" w:line="240" w:lineRule="auto"/>
      </w:pPr>
      <w:r w:rsidRPr="00C2699F">
        <w:t>........................................., ………. év ..................... hó ........ nap</w:t>
      </w:r>
    </w:p>
    <w:p w:rsidR="00646384" w:rsidRDefault="00646384" w:rsidP="00646384">
      <w:pPr>
        <w:pStyle w:val="Szvegtrzs2"/>
        <w:spacing w:after="0" w:line="240" w:lineRule="auto"/>
      </w:pPr>
    </w:p>
    <w:p w:rsidR="00D3005C" w:rsidRDefault="00D3005C" w:rsidP="00646384">
      <w:pPr>
        <w:pStyle w:val="Szvegtrzs2"/>
        <w:spacing w:after="0" w:line="240" w:lineRule="auto"/>
      </w:pPr>
    </w:p>
    <w:p w:rsidR="00D3005C" w:rsidRDefault="00D3005C" w:rsidP="00646384">
      <w:pPr>
        <w:pStyle w:val="Szvegtrzs2"/>
        <w:spacing w:after="0" w:line="240" w:lineRule="auto"/>
      </w:pPr>
    </w:p>
    <w:p w:rsidR="00D3005C" w:rsidRDefault="00D3005C" w:rsidP="00646384">
      <w:pPr>
        <w:pStyle w:val="Szvegtrzs2"/>
        <w:spacing w:after="0" w:line="240" w:lineRule="auto"/>
      </w:pPr>
    </w:p>
    <w:p w:rsidR="00D3005C" w:rsidRPr="00C2699F" w:rsidRDefault="00D3005C" w:rsidP="00646384">
      <w:pPr>
        <w:pStyle w:val="Szvegtrzs2"/>
        <w:spacing w:after="0" w:line="240" w:lineRule="auto"/>
      </w:pPr>
    </w:p>
    <w:p w:rsidR="00646384" w:rsidRPr="00C2699F" w:rsidRDefault="00646384" w:rsidP="00646384">
      <w:pPr>
        <w:tabs>
          <w:tab w:val="center" w:pos="7020"/>
        </w:tabs>
        <w:jc w:val="both"/>
      </w:pPr>
      <w:r w:rsidRPr="00C2699F">
        <w:tab/>
        <w:t>……………………………………….</w:t>
      </w:r>
    </w:p>
    <w:p w:rsidR="00646384" w:rsidRPr="00C2699F" w:rsidRDefault="00646384" w:rsidP="00646384">
      <w:pPr>
        <w:tabs>
          <w:tab w:val="center" w:pos="7020"/>
        </w:tabs>
        <w:jc w:val="both"/>
      </w:pPr>
      <w:r w:rsidRPr="00C2699F">
        <w:tab/>
        <w:t>cégszerű aláírás</w:t>
      </w:r>
    </w:p>
    <w:p w:rsidR="00736195" w:rsidRPr="00C2699F" w:rsidRDefault="00646384" w:rsidP="00736195">
      <w:pPr>
        <w:tabs>
          <w:tab w:val="left" w:pos="360"/>
          <w:tab w:val="left" w:pos="720"/>
        </w:tabs>
        <w:jc w:val="center"/>
        <w:rPr>
          <w:b/>
        </w:rPr>
      </w:pPr>
      <w:r w:rsidRPr="00C2699F">
        <w:br w:type="page"/>
      </w:r>
      <w:r w:rsidR="00736195" w:rsidRPr="00C2699F">
        <w:rPr>
          <w:b/>
        </w:rPr>
        <w:lastRenderedPageBreak/>
        <w:t>Nyilatkozat az ajánlatkérő által kikötött biztosíték</w:t>
      </w:r>
      <w:r w:rsidR="00971995" w:rsidRPr="00C2699F">
        <w:rPr>
          <w:b/>
        </w:rPr>
        <w:t>ok</w:t>
      </w:r>
      <w:r w:rsidR="00736195" w:rsidRPr="00C2699F">
        <w:rPr>
          <w:b/>
        </w:rPr>
        <w:t xml:space="preserve"> határidőre történő rendelkezésre bocsátása vonatkozásában</w:t>
      </w:r>
    </w:p>
    <w:p w:rsidR="007F1A75" w:rsidRPr="00C2699F" w:rsidRDefault="007F1A75" w:rsidP="00736195">
      <w:pPr>
        <w:tabs>
          <w:tab w:val="left" w:pos="360"/>
          <w:tab w:val="left" w:pos="720"/>
        </w:tabs>
        <w:jc w:val="center"/>
        <w:rPr>
          <w:b/>
        </w:rPr>
      </w:pPr>
    </w:p>
    <w:p w:rsidR="00736195" w:rsidRPr="00C2699F" w:rsidRDefault="00736195" w:rsidP="00736195">
      <w:pPr>
        <w:tabs>
          <w:tab w:val="left" w:pos="360"/>
          <w:tab w:val="left" w:pos="720"/>
        </w:tabs>
        <w:jc w:val="both"/>
      </w:pPr>
    </w:p>
    <w:p w:rsidR="00653A3B" w:rsidRPr="00C2699F" w:rsidRDefault="00653A3B" w:rsidP="00653A3B">
      <w:pPr>
        <w:jc w:val="center"/>
        <w:rPr>
          <w:bCs/>
          <w:sz w:val="20"/>
          <w:szCs w:val="20"/>
        </w:rPr>
      </w:pPr>
      <w:r w:rsidRPr="00C2699F">
        <w:rPr>
          <w:bCs/>
          <w:sz w:val="20"/>
          <w:szCs w:val="20"/>
        </w:rPr>
        <w:t xml:space="preserve">(ajánlattételi határidőre kell benyújtani, </w:t>
      </w:r>
      <w:r w:rsidR="007F1A75" w:rsidRPr="00C2699F">
        <w:rPr>
          <w:bCs/>
          <w:sz w:val="20"/>
          <w:szCs w:val="20"/>
        </w:rPr>
        <w:t xml:space="preserve">nem kell részenként kitölteni, </w:t>
      </w:r>
      <w:r w:rsidRPr="00C2699F">
        <w:rPr>
          <w:bCs/>
          <w:sz w:val="20"/>
          <w:szCs w:val="20"/>
        </w:rPr>
        <w:t>közös ajánlattétel esetén a képviselő ajá</w:t>
      </w:r>
      <w:r w:rsidRPr="00C2699F">
        <w:rPr>
          <w:bCs/>
          <w:sz w:val="20"/>
          <w:szCs w:val="20"/>
        </w:rPr>
        <w:t>n</w:t>
      </w:r>
      <w:r w:rsidRPr="00C2699F">
        <w:rPr>
          <w:bCs/>
          <w:sz w:val="20"/>
          <w:szCs w:val="20"/>
        </w:rPr>
        <w:t>lattevő írja alá, de a közös ajánlattevők képviseletében tett minden nyilatkozatnak egyértelműen tartalmaznia kell a közös ajánlattevők megjelölését)</w:t>
      </w:r>
    </w:p>
    <w:p w:rsidR="00653A3B" w:rsidRPr="00C2699F" w:rsidRDefault="00653A3B" w:rsidP="00653A3B">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736195" w:rsidRPr="00C2699F" w:rsidRDefault="00736195" w:rsidP="000C09A7"/>
    <w:p w:rsidR="00736195" w:rsidRPr="00C2699F" w:rsidRDefault="00736195" w:rsidP="00736195">
      <w:pPr>
        <w:tabs>
          <w:tab w:val="left" w:pos="1080"/>
          <w:tab w:val="center" w:pos="7200"/>
        </w:tabs>
        <w:jc w:val="both"/>
      </w:pPr>
      <w:r w:rsidRPr="00C2699F">
        <w:t>A nyilatkozattevő cég</w:t>
      </w:r>
    </w:p>
    <w:p w:rsidR="00736195" w:rsidRPr="00C2699F" w:rsidRDefault="00736195" w:rsidP="00785471">
      <w:pPr>
        <w:numPr>
          <w:ilvl w:val="0"/>
          <w:numId w:val="3"/>
        </w:numPr>
        <w:tabs>
          <w:tab w:val="left" w:pos="1080"/>
          <w:tab w:val="center" w:pos="7200"/>
        </w:tabs>
        <w:jc w:val="both"/>
      </w:pPr>
      <w:r w:rsidRPr="00C2699F">
        <w:t>neve: …………………………………..</w:t>
      </w:r>
    </w:p>
    <w:p w:rsidR="00736195" w:rsidRPr="00C2699F" w:rsidRDefault="00736195" w:rsidP="00785471">
      <w:pPr>
        <w:numPr>
          <w:ilvl w:val="0"/>
          <w:numId w:val="3"/>
        </w:numPr>
        <w:tabs>
          <w:tab w:val="left" w:pos="1080"/>
          <w:tab w:val="center" w:pos="7200"/>
        </w:tabs>
        <w:jc w:val="both"/>
      </w:pPr>
      <w:r w:rsidRPr="00C2699F">
        <w:t>székhelye: …………………………….</w:t>
      </w:r>
    </w:p>
    <w:p w:rsidR="00736195" w:rsidRPr="00C2699F" w:rsidRDefault="00736195"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736195" w:rsidRPr="00C2699F" w:rsidRDefault="00736195" w:rsidP="00736195">
      <w:pPr>
        <w:tabs>
          <w:tab w:val="center" w:pos="7020"/>
        </w:tabs>
        <w:jc w:val="both"/>
      </w:pPr>
    </w:p>
    <w:p w:rsidR="00736195" w:rsidRPr="00C2699F" w:rsidRDefault="00736195" w:rsidP="00736195">
      <w:pPr>
        <w:jc w:val="both"/>
      </w:pPr>
      <w:r w:rsidRPr="00C2699F">
        <w:t>Alulírott ………………………………………, mint a nyilatkozattevő cég cégjegyzésre jog</w:t>
      </w:r>
      <w:r w:rsidRPr="00C2699F">
        <w:t>o</w:t>
      </w:r>
      <w:r w:rsidRPr="00C2699F">
        <w:t>sult képviselője a fenti közbeszerzési eljárás során nyilatkozom, hogy cégünk az eljárást me</w:t>
      </w:r>
      <w:r w:rsidRPr="00C2699F">
        <w:t>g</w:t>
      </w:r>
      <w:r w:rsidRPr="00C2699F">
        <w:t>indító felhívás III.1.6) pontjában meghatározott biztosítéko</w:t>
      </w:r>
      <w:r w:rsidR="00971995" w:rsidRPr="00C2699F">
        <w:t>ka</w:t>
      </w:r>
      <w:r w:rsidRPr="00C2699F">
        <w:t>t az ajánlatkérő által előírt hatá</w:t>
      </w:r>
      <w:r w:rsidRPr="00C2699F">
        <w:t>r</w:t>
      </w:r>
      <w:r w:rsidRPr="00C2699F">
        <w:t>időre rendelkezésre bocsátja.</w:t>
      </w:r>
    </w:p>
    <w:p w:rsidR="00736195" w:rsidRPr="00C2699F" w:rsidRDefault="00736195" w:rsidP="00736195">
      <w:pPr>
        <w:tabs>
          <w:tab w:val="left" w:pos="360"/>
          <w:tab w:val="left" w:pos="720"/>
        </w:tabs>
        <w:jc w:val="both"/>
      </w:pPr>
    </w:p>
    <w:p w:rsidR="00736195" w:rsidRPr="00C2699F" w:rsidRDefault="00736195" w:rsidP="00736195">
      <w:pPr>
        <w:tabs>
          <w:tab w:val="left" w:pos="360"/>
          <w:tab w:val="left" w:pos="720"/>
        </w:tabs>
        <w:jc w:val="both"/>
      </w:pPr>
    </w:p>
    <w:p w:rsidR="00736195" w:rsidRPr="00C2699F" w:rsidRDefault="00736195" w:rsidP="00736195">
      <w:pPr>
        <w:tabs>
          <w:tab w:val="left" w:pos="360"/>
          <w:tab w:val="left" w:pos="720"/>
        </w:tabs>
        <w:jc w:val="both"/>
      </w:pPr>
    </w:p>
    <w:p w:rsidR="00736195" w:rsidRPr="00C2699F" w:rsidRDefault="00736195" w:rsidP="00736195">
      <w:pPr>
        <w:pStyle w:val="Szvegtrzs2"/>
        <w:spacing w:after="0" w:line="240" w:lineRule="auto"/>
      </w:pPr>
      <w:r w:rsidRPr="00C2699F">
        <w:t>........................................., ………. év ..................... hó ........ nap</w:t>
      </w:r>
    </w:p>
    <w:p w:rsidR="00736195" w:rsidRPr="00C2699F" w:rsidRDefault="00736195" w:rsidP="00736195">
      <w:pPr>
        <w:pStyle w:val="Szvegtrzs2"/>
        <w:spacing w:after="0" w:line="240" w:lineRule="auto"/>
      </w:pPr>
    </w:p>
    <w:p w:rsidR="00736195" w:rsidRPr="00C2699F" w:rsidRDefault="00736195" w:rsidP="00736195">
      <w:pPr>
        <w:pStyle w:val="Szvegtrzs2"/>
        <w:spacing w:after="0" w:line="240" w:lineRule="auto"/>
      </w:pPr>
    </w:p>
    <w:p w:rsidR="00736195" w:rsidRPr="00C2699F" w:rsidRDefault="00736195" w:rsidP="00736195">
      <w:pPr>
        <w:pStyle w:val="Szvegtrzs2"/>
        <w:spacing w:after="0" w:line="240" w:lineRule="auto"/>
      </w:pPr>
    </w:p>
    <w:p w:rsidR="00736195" w:rsidRPr="00C2699F" w:rsidRDefault="00736195" w:rsidP="00736195">
      <w:pPr>
        <w:tabs>
          <w:tab w:val="center" w:pos="7020"/>
        </w:tabs>
        <w:jc w:val="both"/>
      </w:pPr>
      <w:r w:rsidRPr="00C2699F">
        <w:tab/>
        <w:t>……………………………………….</w:t>
      </w:r>
    </w:p>
    <w:p w:rsidR="00736195" w:rsidRPr="00C2699F" w:rsidRDefault="00736195" w:rsidP="00736195">
      <w:pPr>
        <w:tabs>
          <w:tab w:val="center" w:pos="7020"/>
        </w:tabs>
        <w:jc w:val="both"/>
      </w:pPr>
      <w:r w:rsidRPr="00C2699F">
        <w:tab/>
        <w:t>cégszerű aláírás</w:t>
      </w:r>
    </w:p>
    <w:p w:rsidR="00D3005C" w:rsidRDefault="00736195" w:rsidP="00736195">
      <w:pPr>
        <w:tabs>
          <w:tab w:val="center" w:pos="7020"/>
        </w:tabs>
        <w:jc w:val="center"/>
        <w:rPr>
          <w:b/>
        </w:rPr>
      </w:pPr>
      <w:r w:rsidRPr="00C2699F">
        <w:br w:type="page"/>
      </w:r>
      <w:r w:rsidR="00A56842" w:rsidRPr="00C2699F">
        <w:rPr>
          <w:b/>
        </w:rPr>
        <w:lastRenderedPageBreak/>
        <w:t xml:space="preserve">Nyilatkozat a Kbt. 73. § (4) bekezdésében meghatározott követelmények </w:t>
      </w:r>
    </w:p>
    <w:p w:rsidR="00A56842" w:rsidRPr="00C2699F" w:rsidRDefault="00A56842" w:rsidP="00736195">
      <w:pPr>
        <w:tabs>
          <w:tab w:val="center" w:pos="7020"/>
        </w:tabs>
        <w:jc w:val="center"/>
        <w:rPr>
          <w:b/>
        </w:rPr>
      </w:pPr>
      <w:r w:rsidRPr="00C2699F">
        <w:rPr>
          <w:b/>
        </w:rPr>
        <w:t>vonatkozásában</w:t>
      </w:r>
    </w:p>
    <w:p w:rsidR="00A56842" w:rsidRPr="00C2699F" w:rsidRDefault="00A56842" w:rsidP="00A07FA3">
      <w:pPr>
        <w:tabs>
          <w:tab w:val="left" w:pos="360"/>
          <w:tab w:val="left" w:pos="720"/>
        </w:tabs>
        <w:jc w:val="both"/>
      </w:pPr>
    </w:p>
    <w:p w:rsidR="00653A3B" w:rsidRPr="00C2699F" w:rsidRDefault="00653A3B" w:rsidP="00653A3B">
      <w:pPr>
        <w:jc w:val="center"/>
        <w:rPr>
          <w:bCs/>
          <w:sz w:val="20"/>
          <w:szCs w:val="20"/>
        </w:rPr>
      </w:pPr>
      <w:r w:rsidRPr="00C2699F">
        <w:rPr>
          <w:bCs/>
          <w:sz w:val="20"/>
          <w:szCs w:val="20"/>
        </w:rPr>
        <w:t xml:space="preserve">(ajánlattételi határidőre kell benyújtani, </w:t>
      </w:r>
      <w:r w:rsidR="007F1A75" w:rsidRPr="00C2699F">
        <w:rPr>
          <w:bCs/>
          <w:sz w:val="20"/>
          <w:szCs w:val="20"/>
        </w:rPr>
        <w:t xml:space="preserve">nem kell részenként kitölteni, </w:t>
      </w:r>
      <w:r w:rsidRPr="00C2699F">
        <w:rPr>
          <w:bCs/>
          <w:sz w:val="20"/>
          <w:szCs w:val="20"/>
        </w:rPr>
        <w:t>közös ajánlattétel esetén a képviselő ajá</w:t>
      </w:r>
      <w:r w:rsidRPr="00C2699F">
        <w:rPr>
          <w:bCs/>
          <w:sz w:val="20"/>
          <w:szCs w:val="20"/>
        </w:rPr>
        <w:t>n</w:t>
      </w:r>
      <w:r w:rsidRPr="00C2699F">
        <w:rPr>
          <w:bCs/>
          <w:sz w:val="20"/>
          <w:szCs w:val="20"/>
        </w:rPr>
        <w:t>lattevő írja alá, de a közös ajánlattevők képviseletében tett minden nyilatkozatnak egyértelműen tartalmaznia kell a közös ajánlattevők megjelölését)</w:t>
      </w:r>
    </w:p>
    <w:p w:rsidR="00653A3B" w:rsidRPr="00C2699F" w:rsidRDefault="00653A3B" w:rsidP="00653A3B">
      <w:pPr>
        <w:tabs>
          <w:tab w:val="left" w:pos="1080"/>
          <w:tab w:val="center" w:pos="7200"/>
        </w:tabs>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0C09A7" w:rsidRDefault="000C09A7" w:rsidP="00A07FA3">
      <w:pPr>
        <w:tabs>
          <w:tab w:val="left" w:pos="1080"/>
          <w:tab w:val="center" w:pos="7200"/>
        </w:tabs>
        <w:jc w:val="both"/>
      </w:pPr>
    </w:p>
    <w:p w:rsidR="00A56842" w:rsidRPr="00C2699F" w:rsidRDefault="00A56842" w:rsidP="00A07FA3">
      <w:pPr>
        <w:tabs>
          <w:tab w:val="left" w:pos="1080"/>
          <w:tab w:val="center" w:pos="7200"/>
        </w:tabs>
        <w:jc w:val="both"/>
      </w:pPr>
      <w:r w:rsidRPr="00C2699F">
        <w:t>A nyilatkozattevő cég</w:t>
      </w:r>
    </w:p>
    <w:p w:rsidR="00A56842" w:rsidRPr="00C2699F" w:rsidRDefault="00A56842" w:rsidP="00785471">
      <w:pPr>
        <w:numPr>
          <w:ilvl w:val="0"/>
          <w:numId w:val="3"/>
        </w:numPr>
        <w:tabs>
          <w:tab w:val="left" w:pos="1080"/>
          <w:tab w:val="center" w:pos="7200"/>
        </w:tabs>
        <w:jc w:val="both"/>
      </w:pPr>
      <w:r w:rsidRPr="00C2699F">
        <w:t>neve: …………………………………..</w:t>
      </w:r>
    </w:p>
    <w:p w:rsidR="00A56842" w:rsidRPr="00C2699F" w:rsidRDefault="00A56842" w:rsidP="00785471">
      <w:pPr>
        <w:numPr>
          <w:ilvl w:val="0"/>
          <w:numId w:val="3"/>
        </w:numPr>
        <w:tabs>
          <w:tab w:val="left" w:pos="1080"/>
          <w:tab w:val="center" w:pos="7200"/>
        </w:tabs>
        <w:jc w:val="both"/>
      </w:pPr>
      <w:r w:rsidRPr="00C2699F">
        <w:t>székhelye: …………………………….</w:t>
      </w:r>
    </w:p>
    <w:p w:rsidR="00A56842" w:rsidRPr="00C2699F" w:rsidRDefault="00A56842"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w:t>
      </w:r>
    </w:p>
    <w:p w:rsidR="00A56842" w:rsidRPr="00C2699F" w:rsidRDefault="00A56842" w:rsidP="00A07FA3">
      <w:pPr>
        <w:tabs>
          <w:tab w:val="center" w:pos="7020"/>
        </w:tabs>
        <w:jc w:val="both"/>
      </w:pPr>
    </w:p>
    <w:p w:rsidR="00A56842" w:rsidRPr="00C2699F" w:rsidRDefault="00A56842" w:rsidP="00A07FA3">
      <w:pPr>
        <w:jc w:val="both"/>
      </w:pPr>
      <w:r w:rsidRPr="00C2699F">
        <w:t>Alulírott ………………………………………, mint a nyilatkozattevő cég cégjegyzésre jog</w:t>
      </w:r>
      <w:r w:rsidRPr="00C2699F">
        <w:t>o</w:t>
      </w:r>
      <w:r w:rsidRPr="00C2699F">
        <w:t>sult képviselője a fenti közbeszerzési eljárás során nyilatkozom, hogy az ajánlat megfelel azoknak a környezetvédelmi, szociális és munkajogi követelményeknek, amelyeket a jogsz</w:t>
      </w:r>
      <w:r w:rsidRPr="00C2699F">
        <w:t>a</w:t>
      </w:r>
      <w:r w:rsidRPr="00C2699F">
        <w:t>bályok vagy kötelezően alkalmazandó kollektív szerződés, illetve a Kbt. 4. mellékletében fe</w:t>
      </w:r>
      <w:r w:rsidRPr="00C2699F">
        <w:t>l</w:t>
      </w:r>
      <w:r w:rsidRPr="00C2699F">
        <w:t>sorolt környezetvédelmi, szociális és munkajogi rendelkezések írnak elő.</w:t>
      </w:r>
    </w:p>
    <w:p w:rsidR="00A56842" w:rsidRPr="00C2699F" w:rsidRDefault="00A56842" w:rsidP="00A07FA3">
      <w:pPr>
        <w:tabs>
          <w:tab w:val="left" w:pos="360"/>
          <w:tab w:val="left" w:pos="720"/>
        </w:tabs>
        <w:jc w:val="both"/>
      </w:pPr>
    </w:p>
    <w:p w:rsidR="00A56842" w:rsidRPr="00C2699F" w:rsidRDefault="00A56842" w:rsidP="00A07FA3">
      <w:pPr>
        <w:tabs>
          <w:tab w:val="left" w:pos="360"/>
          <w:tab w:val="left" w:pos="720"/>
        </w:tabs>
        <w:jc w:val="both"/>
      </w:pPr>
    </w:p>
    <w:p w:rsidR="00A56842" w:rsidRPr="00C2699F" w:rsidRDefault="00A56842" w:rsidP="00A07FA3">
      <w:pPr>
        <w:tabs>
          <w:tab w:val="left" w:pos="360"/>
          <w:tab w:val="left" w:pos="720"/>
        </w:tabs>
        <w:jc w:val="both"/>
      </w:pPr>
    </w:p>
    <w:p w:rsidR="00A56842" w:rsidRPr="00C2699F" w:rsidRDefault="00A56842" w:rsidP="00A07FA3">
      <w:pPr>
        <w:pStyle w:val="Szvegtrzs2"/>
        <w:spacing w:after="0" w:line="240" w:lineRule="auto"/>
      </w:pPr>
      <w:r w:rsidRPr="00C2699F">
        <w:t>........................................., ………. év ..................... hó ........ nap</w:t>
      </w:r>
    </w:p>
    <w:p w:rsidR="00A56842" w:rsidRPr="00C2699F" w:rsidRDefault="00A56842" w:rsidP="00A07FA3">
      <w:pPr>
        <w:pStyle w:val="Szvegtrzs2"/>
        <w:spacing w:after="0" w:line="240" w:lineRule="auto"/>
      </w:pPr>
    </w:p>
    <w:p w:rsidR="00A56842" w:rsidRPr="00C2699F" w:rsidRDefault="00A56842" w:rsidP="00A07FA3">
      <w:pPr>
        <w:pStyle w:val="Szvegtrzs2"/>
        <w:spacing w:after="0" w:line="240" w:lineRule="auto"/>
      </w:pPr>
    </w:p>
    <w:p w:rsidR="00A56842" w:rsidRPr="00C2699F" w:rsidRDefault="00A56842" w:rsidP="00A07FA3">
      <w:pPr>
        <w:pStyle w:val="Szvegtrzs2"/>
        <w:spacing w:after="0" w:line="240" w:lineRule="auto"/>
      </w:pPr>
    </w:p>
    <w:p w:rsidR="00A56842" w:rsidRPr="00C2699F" w:rsidRDefault="00A56842" w:rsidP="00A07FA3">
      <w:pPr>
        <w:tabs>
          <w:tab w:val="center" w:pos="7020"/>
        </w:tabs>
        <w:jc w:val="both"/>
      </w:pPr>
      <w:r w:rsidRPr="00C2699F">
        <w:tab/>
        <w:t>……………………………………….</w:t>
      </w:r>
    </w:p>
    <w:p w:rsidR="00A56842" w:rsidRPr="00C2699F" w:rsidRDefault="00A56842" w:rsidP="00A07FA3">
      <w:pPr>
        <w:tabs>
          <w:tab w:val="center" w:pos="7020"/>
        </w:tabs>
        <w:jc w:val="both"/>
      </w:pPr>
      <w:r w:rsidRPr="00C2699F">
        <w:tab/>
        <w:t>cégszerű aláírás</w:t>
      </w:r>
    </w:p>
    <w:p w:rsidR="0037344D" w:rsidRDefault="0037344D">
      <w:pPr>
        <w:rPr>
          <w:b/>
        </w:rPr>
      </w:pPr>
      <w:r>
        <w:rPr>
          <w:b/>
        </w:rPr>
        <w:br w:type="page"/>
      </w:r>
    </w:p>
    <w:p w:rsidR="0037344D" w:rsidRPr="00355ED9" w:rsidRDefault="00F3578A" w:rsidP="0037344D">
      <w:pPr>
        <w:tabs>
          <w:tab w:val="center" w:pos="7020"/>
        </w:tabs>
        <w:jc w:val="center"/>
        <w:rPr>
          <w:b/>
        </w:rPr>
      </w:pPr>
      <w:r w:rsidRPr="00355ED9">
        <w:rPr>
          <w:b/>
        </w:rPr>
        <w:lastRenderedPageBreak/>
        <w:t>Nyilatkozat az ajánlati felhívás VI.3.12) 42. pontjában részletezett információk vonatk</w:t>
      </w:r>
      <w:r w:rsidRPr="00355ED9">
        <w:rPr>
          <w:b/>
        </w:rPr>
        <w:t>o</w:t>
      </w:r>
      <w:r w:rsidRPr="00355ED9">
        <w:rPr>
          <w:b/>
        </w:rPr>
        <w:t>zásában</w:t>
      </w:r>
    </w:p>
    <w:p w:rsidR="0037344D" w:rsidRPr="00355ED9" w:rsidRDefault="0037344D" w:rsidP="0037344D">
      <w:pPr>
        <w:tabs>
          <w:tab w:val="left" w:pos="360"/>
          <w:tab w:val="left" w:pos="720"/>
        </w:tabs>
        <w:jc w:val="both"/>
      </w:pPr>
    </w:p>
    <w:p w:rsidR="0037344D" w:rsidRPr="00355ED9" w:rsidRDefault="00F3578A" w:rsidP="0037344D">
      <w:pPr>
        <w:jc w:val="center"/>
        <w:rPr>
          <w:bCs/>
          <w:sz w:val="20"/>
          <w:szCs w:val="20"/>
        </w:rPr>
      </w:pPr>
      <w:r w:rsidRPr="00355ED9">
        <w:rPr>
          <w:bCs/>
          <w:sz w:val="20"/>
          <w:szCs w:val="20"/>
        </w:rPr>
        <w:t>(ajánlattételi hatá</w:t>
      </w:r>
      <w:r w:rsidR="00343ECF">
        <w:rPr>
          <w:bCs/>
          <w:sz w:val="20"/>
          <w:szCs w:val="20"/>
        </w:rPr>
        <w:t>ridőre kell benyújtani, kizárólag az I. részajánlati körben</w:t>
      </w:r>
      <w:r w:rsidRPr="00355ED9">
        <w:rPr>
          <w:bCs/>
          <w:sz w:val="20"/>
          <w:szCs w:val="20"/>
        </w:rPr>
        <w:t xml:space="preserve"> </w:t>
      </w:r>
      <w:r w:rsidR="00343ECF">
        <w:rPr>
          <w:bCs/>
          <w:sz w:val="20"/>
          <w:szCs w:val="20"/>
        </w:rPr>
        <w:t>kell</w:t>
      </w:r>
      <w:r w:rsidRPr="00355ED9">
        <w:rPr>
          <w:bCs/>
          <w:sz w:val="20"/>
          <w:szCs w:val="20"/>
        </w:rPr>
        <w:t xml:space="preserve"> kitölteni, közös ajánlattétel esetén a képviselő ajánlattevő írja alá, de a közös ajánlattevők képviseletében tett minden nyilatkozatnak egyértelműen tartalmaznia kell a közös ajánlattevők megjelölését)</w:t>
      </w:r>
    </w:p>
    <w:p w:rsidR="0037344D" w:rsidRPr="00355ED9" w:rsidRDefault="0037344D" w:rsidP="0037344D">
      <w:pPr>
        <w:tabs>
          <w:tab w:val="left" w:pos="1080"/>
          <w:tab w:val="center" w:pos="7200"/>
        </w:tabs>
        <w:jc w:val="both"/>
      </w:pPr>
    </w:p>
    <w:p w:rsidR="0037344D" w:rsidRPr="00355ED9" w:rsidRDefault="00F3578A" w:rsidP="0037344D">
      <w:pPr>
        <w:rPr>
          <w:b/>
          <w:sz w:val="20"/>
          <w:szCs w:val="20"/>
        </w:rPr>
      </w:pPr>
      <w:r w:rsidRPr="00355ED9">
        <w:rPr>
          <w:sz w:val="20"/>
          <w:szCs w:val="20"/>
        </w:rPr>
        <w:t xml:space="preserve">Az eljárás száma: </w:t>
      </w:r>
      <w:r w:rsidRPr="00355ED9">
        <w:rPr>
          <w:b/>
          <w:sz w:val="20"/>
          <w:szCs w:val="20"/>
        </w:rPr>
        <w:t>VP-02/2016.</w:t>
      </w:r>
    </w:p>
    <w:p w:rsidR="0037344D" w:rsidRPr="00355ED9" w:rsidRDefault="00F3578A" w:rsidP="0037344D">
      <w:pPr>
        <w:ind w:left="1416" w:hanging="1410"/>
        <w:rPr>
          <w:b/>
          <w:sz w:val="20"/>
          <w:szCs w:val="20"/>
        </w:rPr>
      </w:pPr>
      <w:r w:rsidRPr="00355ED9">
        <w:rPr>
          <w:sz w:val="20"/>
          <w:szCs w:val="20"/>
        </w:rPr>
        <w:t xml:space="preserve">Az eljárás tárgya: </w:t>
      </w:r>
      <w:r w:rsidRPr="00355ED9">
        <w:rPr>
          <w:b/>
          <w:bCs/>
          <w:sz w:val="20"/>
          <w:szCs w:val="20"/>
        </w:rPr>
        <w:t>Vállalkozási szerződések építési munkák elvégzésére az „Elefántot- és ázsiai állatokat bemutató együttes építése” című és TOP -6.1.4.-15 -2016-00001 azonosítószámú projekt keretén belül (I-II. rész)</w:t>
      </w:r>
    </w:p>
    <w:p w:rsidR="0037344D" w:rsidRPr="00355ED9" w:rsidRDefault="00F3578A" w:rsidP="0037344D">
      <w:pPr>
        <w:ind w:left="1418" w:hanging="1418"/>
        <w:rPr>
          <w:b/>
          <w:sz w:val="20"/>
          <w:szCs w:val="20"/>
        </w:rPr>
      </w:pPr>
      <w:r w:rsidRPr="00355ED9">
        <w:rPr>
          <w:sz w:val="20"/>
          <w:szCs w:val="20"/>
        </w:rPr>
        <w:t xml:space="preserve">Ajánlatkérő: </w:t>
      </w:r>
      <w:r w:rsidRPr="00355ED9">
        <w:rPr>
          <w:sz w:val="20"/>
          <w:szCs w:val="20"/>
        </w:rPr>
        <w:tab/>
      </w:r>
      <w:r w:rsidRPr="00355ED9">
        <w:rPr>
          <w:b/>
          <w:bCs/>
          <w:sz w:val="20"/>
          <w:szCs w:val="20"/>
        </w:rPr>
        <w:t>Szegedi Vadaspark és Programszervező Közhasznú Nonprofit Korlátolt Felelősségű Tá</w:t>
      </w:r>
      <w:r w:rsidRPr="00355ED9">
        <w:rPr>
          <w:b/>
          <w:bCs/>
          <w:sz w:val="20"/>
          <w:szCs w:val="20"/>
        </w:rPr>
        <w:t>r</w:t>
      </w:r>
      <w:r w:rsidRPr="00355ED9">
        <w:rPr>
          <w:b/>
          <w:bCs/>
          <w:sz w:val="20"/>
          <w:szCs w:val="20"/>
        </w:rPr>
        <w:t>saság (6725 Szeged, Cserepes sor 47.)</w:t>
      </w:r>
    </w:p>
    <w:p w:rsidR="0037344D" w:rsidRPr="00355ED9" w:rsidRDefault="0037344D" w:rsidP="0037344D">
      <w:pPr>
        <w:tabs>
          <w:tab w:val="left" w:pos="1080"/>
          <w:tab w:val="center" w:pos="7200"/>
        </w:tabs>
        <w:jc w:val="both"/>
      </w:pPr>
    </w:p>
    <w:p w:rsidR="0037344D" w:rsidRPr="00355ED9" w:rsidRDefault="00F3578A" w:rsidP="0037344D">
      <w:pPr>
        <w:tabs>
          <w:tab w:val="left" w:pos="1080"/>
          <w:tab w:val="center" w:pos="7200"/>
        </w:tabs>
        <w:jc w:val="both"/>
      </w:pPr>
      <w:r w:rsidRPr="00355ED9">
        <w:t>A nyilatkozattevő cég</w:t>
      </w:r>
    </w:p>
    <w:p w:rsidR="0037344D" w:rsidRPr="00355ED9" w:rsidRDefault="00F3578A" w:rsidP="0037344D">
      <w:pPr>
        <w:numPr>
          <w:ilvl w:val="0"/>
          <w:numId w:val="3"/>
        </w:numPr>
        <w:tabs>
          <w:tab w:val="left" w:pos="1080"/>
          <w:tab w:val="center" w:pos="7200"/>
        </w:tabs>
        <w:jc w:val="both"/>
      </w:pPr>
      <w:r w:rsidRPr="00355ED9">
        <w:t>neve: …………………………………..</w:t>
      </w:r>
    </w:p>
    <w:p w:rsidR="0037344D" w:rsidRPr="00355ED9" w:rsidRDefault="00F3578A" w:rsidP="0037344D">
      <w:pPr>
        <w:numPr>
          <w:ilvl w:val="0"/>
          <w:numId w:val="3"/>
        </w:numPr>
        <w:tabs>
          <w:tab w:val="left" w:pos="1080"/>
          <w:tab w:val="center" w:pos="7200"/>
        </w:tabs>
        <w:jc w:val="both"/>
      </w:pPr>
      <w:r w:rsidRPr="00355ED9">
        <w:t>székhelye: …………………………….</w:t>
      </w:r>
    </w:p>
    <w:p w:rsidR="0037344D" w:rsidRPr="00355ED9" w:rsidRDefault="00F3578A" w:rsidP="0037344D">
      <w:pPr>
        <w:numPr>
          <w:ilvl w:val="0"/>
          <w:numId w:val="3"/>
        </w:numPr>
        <w:tabs>
          <w:tab w:val="left" w:pos="1080"/>
          <w:tab w:val="center" w:pos="7200"/>
        </w:tabs>
        <w:jc w:val="both"/>
      </w:pPr>
      <w:r w:rsidRPr="00355ED9">
        <w:t>az eljárásban betöltött szerepe (a nem kívánt szövegrész törlendő): ajánlattevő / közös ajá</w:t>
      </w:r>
      <w:r w:rsidRPr="00355ED9">
        <w:t>n</w:t>
      </w:r>
      <w:r w:rsidRPr="00355ED9">
        <w:t>lattevő</w:t>
      </w:r>
    </w:p>
    <w:p w:rsidR="0037344D" w:rsidRPr="00355ED9" w:rsidRDefault="0037344D" w:rsidP="0037344D">
      <w:pPr>
        <w:tabs>
          <w:tab w:val="center" w:pos="7020"/>
        </w:tabs>
        <w:jc w:val="both"/>
      </w:pPr>
    </w:p>
    <w:p w:rsidR="0037344D" w:rsidRPr="00355ED9" w:rsidRDefault="00F3578A" w:rsidP="0037344D">
      <w:pPr>
        <w:jc w:val="both"/>
      </w:pPr>
      <w:r w:rsidRPr="00355ED9">
        <w:t>Alulírott ………………………………………, mint a nyilatkozattevő cég cégjegyzésre jog</w:t>
      </w:r>
      <w:r w:rsidRPr="00355ED9">
        <w:t>o</w:t>
      </w:r>
      <w:r w:rsidRPr="00355ED9">
        <w:t xml:space="preserve">sult képviselője a fenti közbeszerzési eljárás során nyilatkozom, hogy a nyilatkozattevő a közbeszerzési eljárásban történő nyertessége esetén legkésőbb a szerződéskötés időpontjáig az ajánlatkérő által az ajánlati felhívás VI.3.12) 42. pontjában meghatározott módon igazolni fogja az érvényben lévő, </w:t>
      </w:r>
      <w:r w:rsidR="0037344D" w:rsidRPr="00355ED9">
        <w:t xml:space="preserve">MSZ EN ISO 14001 környezetközpontú </w:t>
      </w:r>
      <w:r w:rsidRPr="00355ED9">
        <w:t xml:space="preserve">irányítási rendszer </w:t>
      </w:r>
      <w:r w:rsidR="0037344D" w:rsidRPr="00355ED9">
        <w:t>tanúsí</w:t>
      </w:r>
      <w:r w:rsidR="0037344D" w:rsidRPr="00355ED9">
        <w:t>t</w:t>
      </w:r>
      <w:r w:rsidR="0037344D" w:rsidRPr="00355ED9">
        <w:t>vány vagy azzal egyenértékű bármely nem</w:t>
      </w:r>
      <w:r w:rsidR="009E1D19" w:rsidRPr="00355ED9">
        <w:t>zeti rendszerben akkreditált tanúsító intézménytől származó tanúsítvány</w:t>
      </w:r>
      <w:r w:rsidRPr="00355ED9">
        <w:t xml:space="preserve"> (vagy az Európai Unió más tagállamában bejegyzett szervezettől szá</w:t>
      </w:r>
      <w:r w:rsidRPr="00355ED9">
        <w:t>r</w:t>
      </w:r>
      <w:r w:rsidRPr="00355ED9">
        <w:t>mazó egyenértékű) tanúsítvány, vagy a hivatkozott környezetközpontú irányítási rendszerrel egyenértékű azon környezetgazdálkodási intézkedések leírásának rendelkezésre állását, am</w:t>
      </w:r>
      <w:r w:rsidRPr="00355ED9">
        <w:t>e</w:t>
      </w:r>
      <w:r w:rsidRPr="00355ED9">
        <w:t>lyeket az ajánlattevő a teljesítés során alkalmazni tud.</w:t>
      </w:r>
    </w:p>
    <w:p w:rsidR="0037344D" w:rsidRPr="00355ED9" w:rsidRDefault="0037344D" w:rsidP="0037344D">
      <w:pPr>
        <w:jc w:val="both"/>
      </w:pPr>
    </w:p>
    <w:p w:rsidR="0037344D" w:rsidRPr="00355ED9" w:rsidRDefault="00F3578A" w:rsidP="0037344D">
      <w:pPr>
        <w:jc w:val="both"/>
      </w:pPr>
      <w:r w:rsidRPr="00355ED9">
        <w:t>Tudomásul veszem, hogy a tanúsítvány, vagy az egyenértékű intézkedések leírása rendelk</w:t>
      </w:r>
      <w:r w:rsidRPr="00355ED9">
        <w:t>e</w:t>
      </w:r>
      <w:r w:rsidRPr="00355ED9">
        <w:t>zésre állását igazoló dokumentumok - legkésőbb a szerződéskötés időpontjáig az ajánlatkérő részére történő - benyújtása a szerződés megkötésének feltétele.</w:t>
      </w:r>
    </w:p>
    <w:p w:rsidR="0037344D" w:rsidRPr="00355ED9" w:rsidRDefault="0037344D" w:rsidP="0037344D">
      <w:pPr>
        <w:tabs>
          <w:tab w:val="left" w:pos="360"/>
          <w:tab w:val="left" w:pos="720"/>
        </w:tabs>
        <w:jc w:val="both"/>
      </w:pPr>
    </w:p>
    <w:p w:rsidR="0037344D" w:rsidRPr="00355ED9" w:rsidRDefault="0037344D" w:rsidP="0037344D">
      <w:pPr>
        <w:tabs>
          <w:tab w:val="left" w:pos="360"/>
          <w:tab w:val="left" w:pos="720"/>
        </w:tabs>
        <w:jc w:val="both"/>
      </w:pPr>
    </w:p>
    <w:p w:rsidR="0037344D" w:rsidRPr="00355ED9" w:rsidRDefault="0037344D" w:rsidP="0037344D">
      <w:pPr>
        <w:tabs>
          <w:tab w:val="left" w:pos="360"/>
          <w:tab w:val="left" w:pos="720"/>
        </w:tabs>
        <w:jc w:val="both"/>
      </w:pPr>
    </w:p>
    <w:p w:rsidR="0037344D" w:rsidRPr="00355ED9" w:rsidRDefault="00F3578A" w:rsidP="0037344D">
      <w:pPr>
        <w:pStyle w:val="Szvegtrzs2"/>
        <w:spacing w:after="0" w:line="240" w:lineRule="auto"/>
      </w:pPr>
      <w:r w:rsidRPr="00355ED9">
        <w:t>........................................., ………. év ..................... hó ........ nap</w:t>
      </w:r>
    </w:p>
    <w:p w:rsidR="0037344D" w:rsidRPr="00355ED9" w:rsidRDefault="0037344D" w:rsidP="0037344D">
      <w:pPr>
        <w:pStyle w:val="Szvegtrzs2"/>
        <w:spacing w:after="0" w:line="240" w:lineRule="auto"/>
      </w:pPr>
    </w:p>
    <w:p w:rsidR="0037344D" w:rsidRPr="00355ED9" w:rsidRDefault="0037344D" w:rsidP="0037344D">
      <w:pPr>
        <w:pStyle w:val="Szvegtrzs2"/>
        <w:spacing w:after="0" w:line="240" w:lineRule="auto"/>
      </w:pPr>
    </w:p>
    <w:p w:rsidR="0037344D" w:rsidRPr="00355ED9" w:rsidRDefault="0037344D" w:rsidP="0037344D">
      <w:pPr>
        <w:pStyle w:val="Szvegtrzs2"/>
        <w:spacing w:after="0" w:line="240" w:lineRule="auto"/>
      </w:pPr>
    </w:p>
    <w:p w:rsidR="0037344D" w:rsidRPr="00355ED9" w:rsidRDefault="00F3578A" w:rsidP="0037344D">
      <w:pPr>
        <w:tabs>
          <w:tab w:val="center" w:pos="7020"/>
        </w:tabs>
        <w:jc w:val="both"/>
      </w:pPr>
      <w:r w:rsidRPr="00355ED9">
        <w:tab/>
        <w:t>……………………………………….</w:t>
      </w:r>
    </w:p>
    <w:p w:rsidR="0037344D" w:rsidRPr="00C2699F" w:rsidRDefault="00F3578A" w:rsidP="0037344D">
      <w:pPr>
        <w:tabs>
          <w:tab w:val="center" w:pos="7020"/>
        </w:tabs>
        <w:jc w:val="both"/>
      </w:pPr>
      <w:r w:rsidRPr="00355ED9">
        <w:tab/>
        <w:t>cégszerű aláírás</w:t>
      </w:r>
    </w:p>
    <w:p w:rsidR="002E1AE1" w:rsidRPr="00C2699F" w:rsidRDefault="00A56842" w:rsidP="00646EB4">
      <w:pPr>
        <w:jc w:val="center"/>
        <w:rPr>
          <w:b/>
        </w:rPr>
      </w:pPr>
      <w:r w:rsidRPr="00C2699F">
        <w:rPr>
          <w:b/>
        </w:rPr>
        <w:br w:type="page"/>
      </w:r>
      <w:r w:rsidR="002E1AE1" w:rsidRPr="00C2699F">
        <w:rPr>
          <w:b/>
        </w:rPr>
        <w:lastRenderedPageBreak/>
        <w:t>Nyilatkozat az árbevétel vonatkozásában</w:t>
      </w:r>
    </w:p>
    <w:p w:rsidR="002E1AE1" w:rsidRPr="00C2699F" w:rsidRDefault="002E1AE1" w:rsidP="002E1AE1">
      <w:pPr>
        <w:jc w:val="center"/>
        <w:rPr>
          <w:b/>
          <w:u w:val="single"/>
        </w:rPr>
      </w:pPr>
      <w:r w:rsidRPr="00C2699F">
        <w:rPr>
          <w:b/>
        </w:rPr>
        <w:t xml:space="preserve">az alkalmassági követelménynek történő megfelelés </w:t>
      </w:r>
      <w:r w:rsidRPr="00C2699F">
        <w:rPr>
          <w:b/>
          <w:u w:val="single"/>
        </w:rPr>
        <w:t>utólagos igazolására</w:t>
      </w:r>
    </w:p>
    <w:p w:rsidR="007F1A75" w:rsidRPr="00C2699F" w:rsidRDefault="007F1A75" w:rsidP="002E1AE1">
      <w:pPr>
        <w:jc w:val="center"/>
        <w:rPr>
          <w:b/>
          <w:u w:val="single"/>
        </w:rPr>
      </w:pPr>
    </w:p>
    <w:p w:rsidR="007F1A75" w:rsidRPr="00C2699F" w:rsidRDefault="007F1A75" w:rsidP="002E1AE1">
      <w:pPr>
        <w:jc w:val="center"/>
        <w:rPr>
          <w:b/>
        </w:rPr>
      </w:pPr>
      <w:r w:rsidRPr="00C2699F">
        <w:rPr>
          <w:b/>
        </w:rPr>
        <w:t>…………. Rész</w:t>
      </w:r>
    </w:p>
    <w:p w:rsidR="002E1AE1" w:rsidRPr="00C2699F" w:rsidRDefault="002E1AE1" w:rsidP="002E1AE1">
      <w:pPr>
        <w:jc w:val="both"/>
        <w:rPr>
          <w:bCs/>
        </w:rPr>
      </w:pPr>
    </w:p>
    <w:p w:rsidR="00653A3B" w:rsidRPr="00C2699F" w:rsidRDefault="00653A3B" w:rsidP="00653A3B">
      <w:pPr>
        <w:jc w:val="center"/>
        <w:rPr>
          <w:bCs/>
          <w:sz w:val="20"/>
          <w:szCs w:val="20"/>
        </w:rPr>
      </w:pPr>
      <w:r w:rsidRPr="00C2699F">
        <w:rPr>
          <w:bCs/>
          <w:sz w:val="20"/>
          <w:szCs w:val="20"/>
        </w:rPr>
        <w:t xml:space="preserve">(KIZÁRÓLAG AJÁNLATKÉRŐ KÜLÖN FELHÍVÁSÁRA kell benyújtani, </w:t>
      </w:r>
      <w:r w:rsidR="007F1A75" w:rsidRPr="00C2699F">
        <w:rPr>
          <w:bCs/>
          <w:sz w:val="20"/>
          <w:szCs w:val="20"/>
        </w:rPr>
        <w:t xml:space="preserve">részenként külön kell kitölteni, </w:t>
      </w:r>
      <w:r w:rsidRPr="00C2699F">
        <w:rPr>
          <w:bCs/>
          <w:sz w:val="20"/>
          <w:szCs w:val="20"/>
        </w:rPr>
        <w:t>az adott alkalmassági követelmény igazolásában részt vevő ajánlattevőnek/kapacitást biztosító más személ</w:t>
      </w:r>
      <w:r w:rsidRPr="00C2699F">
        <w:rPr>
          <w:bCs/>
          <w:sz w:val="20"/>
          <w:szCs w:val="20"/>
        </w:rPr>
        <w:t>y</w:t>
      </w:r>
      <w:r w:rsidRPr="00C2699F">
        <w:rPr>
          <w:bCs/>
          <w:sz w:val="20"/>
          <w:szCs w:val="20"/>
        </w:rPr>
        <w:t>nek/szervezetnek kell csatolnia)</w:t>
      </w:r>
    </w:p>
    <w:p w:rsidR="00653A3B" w:rsidRPr="00C2699F" w:rsidRDefault="00653A3B" w:rsidP="00653A3B">
      <w:pPr>
        <w:jc w:val="both"/>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0C09A7"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0C09A7" w:rsidRPr="004173FA">
        <w:rPr>
          <w:b/>
          <w:bCs/>
          <w:sz w:val="20"/>
          <w:szCs w:val="20"/>
        </w:rPr>
        <w:t>Szegedi Vadaspark és Programszervező Közhasznú Nonprofit Korlátolt Felelősségű Tá</w:t>
      </w:r>
      <w:r w:rsidR="000C09A7" w:rsidRPr="004173FA">
        <w:rPr>
          <w:b/>
          <w:bCs/>
          <w:sz w:val="20"/>
          <w:szCs w:val="20"/>
        </w:rPr>
        <w:t>r</w:t>
      </w:r>
      <w:r w:rsidR="000C09A7" w:rsidRPr="004173FA">
        <w:rPr>
          <w:b/>
          <w:bCs/>
          <w:sz w:val="20"/>
          <w:szCs w:val="20"/>
        </w:rPr>
        <w:t>saság (6725 Szeged, Cserepes sor 47.)</w:t>
      </w:r>
    </w:p>
    <w:p w:rsidR="002E1AE1" w:rsidRPr="00C2699F" w:rsidRDefault="002E1AE1" w:rsidP="002E1AE1">
      <w:pPr>
        <w:tabs>
          <w:tab w:val="left" w:pos="1080"/>
          <w:tab w:val="center" w:pos="7200"/>
        </w:tabs>
        <w:jc w:val="both"/>
      </w:pPr>
    </w:p>
    <w:p w:rsidR="002E1AE1" w:rsidRPr="00C2699F" w:rsidRDefault="002E1AE1" w:rsidP="002E1AE1">
      <w:pPr>
        <w:tabs>
          <w:tab w:val="left" w:pos="1080"/>
          <w:tab w:val="center" w:pos="7200"/>
        </w:tabs>
        <w:jc w:val="both"/>
      </w:pPr>
      <w:r w:rsidRPr="00C2699F">
        <w:t>A nyilatkozattevő cég</w:t>
      </w:r>
    </w:p>
    <w:p w:rsidR="002E1AE1" w:rsidRPr="00C2699F" w:rsidRDefault="002E1AE1" w:rsidP="00785471">
      <w:pPr>
        <w:numPr>
          <w:ilvl w:val="0"/>
          <w:numId w:val="3"/>
        </w:numPr>
        <w:tabs>
          <w:tab w:val="left" w:pos="1080"/>
          <w:tab w:val="center" w:pos="7200"/>
        </w:tabs>
        <w:jc w:val="both"/>
      </w:pPr>
      <w:r w:rsidRPr="00C2699F">
        <w:t>neve: …………………………………..</w:t>
      </w:r>
    </w:p>
    <w:p w:rsidR="002E1AE1" w:rsidRPr="00C2699F" w:rsidRDefault="002E1AE1" w:rsidP="00785471">
      <w:pPr>
        <w:numPr>
          <w:ilvl w:val="0"/>
          <w:numId w:val="3"/>
        </w:numPr>
        <w:tabs>
          <w:tab w:val="left" w:pos="1080"/>
          <w:tab w:val="center" w:pos="7200"/>
        </w:tabs>
        <w:jc w:val="both"/>
      </w:pPr>
      <w:r w:rsidRPr="00C2699F">
        <w:t>székhelye: …………………………….</w:t>
      </w:r>
    </w:p>
    <w:p w:rsidR="002E1AE1" w:rsidRPr="00C2699F" w:rsidRDefault="002E1AE1" w:rsidP="00785471">
      <w:pPr>
        <w:numPr>
          <w:ilvl w:val="0"/>
          <w:numId w:val="3"/>
        </w:numPr>
        <w:tabs>
          <w:tab w:val="left" w:pos="1080"/>
          <w:tab w:val="center" w:pos="7200"/>
        </w:tabs>
        <w:jc w:val="both"/>
      </w:pPr>
      <w:r w:rsidRPr="00C2699F">
        <w:t>az eljárásban betöltött szerepe (a nem kívánt szövegrész törlendő): ajánlattevő / közös ajá</w:t>
      </w:r>
      <w:r w:rsidRPr="00C2699F">
        <w:t>n</w:t>
      </w:r>
      <w:r w:rsidRPr="00C2699F">
        <w:t>lattevő / kapacitást rendelkezés</w:t>
      </w:r>
      <w:r w:rsidR="00E34D2F" w:rsidRPr="00C2699F">
        <w:t>r</w:t>
      </w:r>
      <w:r w:rsidRPr="00C2699F">
        <w:t>e bocsátó</w:t>
      </w:r>
      <w:r w:rsidRPr="00C2699F" w:rsidDel="00F823EC">
        <w:t xml:space="preserve"> </w:t>
      </w:r>
      <w:r w:rsidRPr="00C2699F">
        <w:t>szervezet</w:t>
      </w:r>
    </w:p>
    <w:p w:rsidR="002E1AE1" w:rsidRPr="00C2699F" w:rsidRDefault="002E1AE1" w:rsidP="002E1AE1">
      <w:pPr>
        <w:jc w:val="both"/>
      </w:pPr>
    </w:p>
    <w:p w:rsidR="003146AF" w:rsidRPr="00C2699F" w:rsidRDefault="003146AF" w:rsidP="003146AF">
      <w:pPr>
        <w:jc w:val="both"/>
      </w:pPr>
      <w:r w:rsidRPr="00C2699F">
        <w:t>Alulírott ………………………………………, mint a nyilatkozattevő cég cégjegyzésre jog</w:t>
      </w:r>
      <w:r w:rsidRPr="00C2699F">
        <w:t>o</w:t>
      </w:r>
      <w:r w:rsidRPr="00C2699F">
        <w:t xml:space="preserve">sult képviselője a fenti közbeszerzési eljárás során nyilatkozom, hogy cégünk - az eljárást megindító felhívás megküldésének napját megelőző három, </w:t>
      </w:r>
      <w:del w:id="8341" w:author="Szerző" w:date="2017-02-20T10:25:00Z">
        <w:r w:rsidRPr="00C2699F" w:rsidDel="000B5D4D">
          <w:delText>számviteli beszámolóval</w:delText>
        </w:r>
      </w:del>
      <w:ins w:id="8342" w:author="Szerző" w:date="2017-02-20T10:25:00Z">
        <w:r w:rsidR="000B5D4D" w:rsidRPr="00DA3C1E">
          <w:rPr>
            <w:b/>
            <w:rPrChange w:id="8343" w:author="Szerző" w:date="2017-03-03T14:53:00Z">
              <w:rPr/>
            </w:rPrChange>
          </w:rPr>
          <w:t>mérlegfordulónappal</w:t>
        </w:r>
      </w:ins>
      <w:r w:rsidRPr="00C2699F">
        <w:t xml:space="preserve"> lezárt üzleti évének a közbeszerzés tárgyából</w:t>
      </w:r>
      <w:r w:rsidR="00653A3B" w:rsidRPr="00C2699F">
        <w:t xml:space="preserve"> (</w:t>
      </w:r>
      <w:r w:rsidR="008D4CA7">
        <w:t>magas</w:t>
      </w:r>
      <w:r w:rsidR="007F1A75" w:rsidRPr="00C2699F">
        <w:t>ép</w:t>
      </w:r>
      <w:r w:rsidR="007F1A75" w:rsidRPr="00C2699F">
        <w:t>í</w:t>
      </w:r>
      <w:r w:rsidR="007F1A75" w:rsidRPr="00C2699F">
        <w:t xml:space="preserve">tési </w:t>
      </w:r>
      <w:ins w:id="8344" w:author="Szerző" w:date="2017-02-20T10:25:00Z">
        <w:r w:rsidR="000B5D4D" w:rsidRPr="000B5D4D">
          <w:rPr>
            <w:bCs/>
          </w:rPr>
          <w:t>kivitelezési tevékenység</w:t>
        </w:r>
      </w:ins>
      <w:del w:id="8345" w:author="Szerző" w:date="2017-02-20T10:25:00Z">
        <w:r w:rsidR="00653A3B" w:rsidRPr="00C2699F" w:rsidDel="000B5D4D">
          <w:delText>munkák ellátásából</w:delText>
        </w:r>
      </w:del>
      <w:r w:rsidR="00653A3B" w:rsidRPr="00C2699F">
        <w:t xml:space="preserve">) </w:t>
      </w:r>
      <w:r w:rsidRPr="00C2699F">
        <w:t>származó általános forgalmi adó nélkül sz</w:t>
      </w:r>
      <w:r w:rsidRPr="00C2699F">
        <w:t>á</w:t>
      </w:r>
      <w:r w:rsidRPr="00C2699F">
        <w:t>mított - árbevétele a következő volt:</w:t>
      </w:r>
    </w:p>
    <w:p w:rsidR="003146AF" w:rsidRPr="00C2699F" w:rsidRDefault="003146AF" w:rsidP="003146AF">
      <w:pPr>
        <w:jc w:val="both"/>
      </w:pPr>
    </w:p>
    <w:tbl>
      <w:tblPr>
        <w:tblpPr w:leftFromText="141" w:rightFromText="141" w:vertAnchor="text" w:horzAnchor="margin" w:tblpXSpec="center" w:tblpY="199"/>
        <w:tblW w:w="6941" w:type="dxa"/>
        <w:tblLayout w:type="fixed"/>
        <w:tblCellMar>
          <w:left w:w="70" w:type="dxa"/>
          <w:right w:w="70" w:type="dxa"/>
        </w:tblCellMar>
        <w:tblLook w:val="04A0"/>
      </w:tblPr>
      <w:tblGrid>
        <w:gridCol w:w="2830"/>
        <w:gridCol w:w="4111"/>
      </w:tblGrid>
      <w:tr w:rsidR="003146AF" w:rsidRPr="00C2699F" w:rsidTr="00A47880">
        <w:trPr>
          <w:trHeight w:val="900"/>
          <w:tblHeader/>
        </w:trPr>
        <w:tc>
          <w:tcPr>
            <w:tcW w:w="2830" w:type="dxa"/>
            <w:tcBorders>
              <w:top w:val="single" w:sz="4" w:space="0" w:color="auto"/>
              <w:left w:val="single" w:sz="4" w:space="0" w:color="auto"/>
              <w:bottom w:val="single" w:sz="4" w:space="0" w:color="auto"/>
              <w:right w:val="single" w:sz="4" w:space="0" w:color="auto"/>
            </w:tcBorders>
            <w:shd w:val="pct25" w:color="000000" w:fill="auto"/>
            <w:vAlign w:val="center"/>
            <w:hideMark/>
          </w:tcPr>
          <w:p w:rsidR="003146AF" w:rsidRPr="00C2699F" w:rsidRDefault="003146AF" w:rsidP="00A47880">
            <w:pPr>
              <w:jc w:val="center"/>
              <w:rPr>
                <w:b/>
                <w:color w:val="000000"/>
              </w:rPr>
            </w:pPr>
            <w:r w:rsidRPr="00C2699F">
              <w:rPr>
                <w:b/>
                <w:color w:val="000000"/>
              </w:rPr>
              <w:t>Üzleti év</w:t>
            </w:r>
          </w:p>
        </w:tc>
        <w:tc>
          <w:tcPr>
            <w:tcW w:w="4111" w:type="dxa"/>
            <w:tcBorders>
              <w:top w:val="single" w:sz="4" w:space="0" w:color="auto"/>
              <w:left w:val="nil"/>
              <w:bottom w:val="single" w:sz="4" w:space="0" w:color="auto"/>
              <w:right w:val="single" w:sz="4" w:space="0" w:color="auto"/>
            </w:tcBorders>
            <w:shd w:val="pct25" w:color="000000" w:fill="auto"/>
            <w:vAlign w:val="center"/>
          </w:tcPr>
          <w:p w:rsidR="003146AF" w:rsidRPr="00C2699F" w:rsidRDefault="003146AF" w:rsidP="00A47880">
            <w:pPr>
              <w:jc w:val="center"/>
              <w:rPr>
                <w:b/>
                <w:color w:val="000000"/>
              </w:rPr>
            </w:pPr>
            <w:r w:rsidRPr="00C2699F">
              <w:rPr>
                <w:b/>
                <w:color w:val="000000"/>
              </w:rPr>
              <w:t>Közbeszerzés tárgyából származó á</w:t>
            </w:r>
            <w:r w:rsidRPr="00C2699F">
              <w:rPr>
                <w:b/>
                <w:color w:val="000000"/>
              </w:rPr>
              <w:t>r</w:t>
            </w:r>
            <w:r w:rsidRPr="00C2699F">
              <w:rPr>
                <w:b/>
                <w:color w:val="000000"/>
              </w:rPr>
              <w:t>bevétel (nettó, HUF)</w:t>
            </w:r>
          </w:p>
        </w:tc>
      </w:tr>
      <w:tr w:rsidR="003146AF" w:rsidRPr="00C2699F" w:rsidTr="00A47880">
        <w:trPr>
          <w:trHeight w:val="63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3146AF" w:rsidRPr="00C2699F" w:rsidRDefault="003146AF" w:rsidP="00A47880">
            <w:pPr>
              <w:jc w:val="center"/>
              <w:rPr>
                <w:color w:val="000000"/>
              </w:rPr>
            </w:pPr>
          </w:p>
        </w:tc>
        <w:tc>
          <w:tcPr>
            <w:tcW w:w="4111" w:type="dxa"/>
            <w:tcBorders>
              <w:top w:val="nil"/>
              <w:left w:val="nil"/>
              <w:bottom w:val="single" w:sz="4" w:space="0" w:color="auto"/>
              <w:right w:val="single" w:sz="4" w:space="0" w:color="auto"/>
            </w:tcBorders>
            <w:vAlign w:val="center"/>
          </w:tcPr>
          <w:p w:rsidR="003146AF" w:rsidRPr="00C2699F" w:rsidRDefault="003146AF" w:rsidP="00A47880">
            <w:pPr>
              <w:jc w:val="center"/>
              <w:rPr>
                <w:color w:val="000000"/>
              </w:rPr>
            </w:pPr>
          </w:p>
        </w:tc>
      </w:tr>
      <w:tr w:rsidR="003146AF" w:rsidRPr="00C2699F" w:rsidTr="00A47880">
        <w:trPr>
          <w:trHeight w:val="63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3146AF" w:rsidRPr="00C2699F" w:rsidRDefault="003146AF" w:rsidP="00A47880">
            <w:pPr>
              <w:jc w:val="center"/>
              <w:rPr>
                <w:color w:val="000000"/>
              </w:rPr>
            </w:pPr>
          </w:p>
        </w:tc>
        <w:tc>
          <w:tcPr>
            <w:tcW w:w="4111" w:type="dxa"/>
            <w:tcBorders>
              <w:top w:val="single" w:sz="4" w:space="0" w:color="auto"/>
              <w:left w:val="nil"/>
              <w:bottom w:val="single" w:sz="4" w:space="0" w:color="auto"/>
              <w:right w:val="single" w:sz="4" w:space="0" w:color="auto"/>
            </w:tcBorders>
            <w:vAlign w:val="center"/>
          </w:tcPr>
          <w:p w:rsidR="003146AF" w:rsidRPr="00C2699F" w:rsidRDefault="003146AF" w:rsidP="00A47880">
            <w:pPr>
              <w:jc w:val="center"/>
              <w:rPr>
                <w:color w:val="000000"/>
              </w:rPr>
            </w:pPr>
          </w:p>
        </w:tc>
      </w:tr>
      <w:tr w:rsidR="00D06AF8" w:rsidRPr="00C2699F" w:rsidTr="00A47880">
        <w:trPr>
          <w:trHeight w:val="63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D06AF8" w:rsidRPr="00C2699F" w:rsidRDefault="00D06AF8" w:rsidP="00A47880">
            <w:pPr>
              <w:jc w:val="center"/>
              <w:rPr>
                <w:color w:val="000000"/>
              </w:rPr>
            </w:pPr>
          </w:p>
        </w:tc>
        <w:tc>
          <w:tcPr>
            <w:tcW w:w="4111" w:type="dxa"/>
            <w:tcBorders>
              <w:top w:val="single" w:sz="4" w:space="0" w:color="auto"/>
              <w:left w:val="nil"/>
              <w:bottom w:val="single" w:sz="4" w:space="0" w:color="auto"/>
              <w:right w:val="single" w:sz="4" w:space="0" w:color="auto"/>
            </w:tcBorders>
            <w:vAlign w:val="center"/>
          </w:tcPr>
          <w:p w:rsidR="00D06AF8" w:rsidRPr="00C2699F" w:rsidRDefault="00D06AF8" w:rsidP="00A47880">
            <w:pPr>
              <w:jc w:val="center"/>
              <w:rPr>
                <w:color w:val="000000"/>
              </w:rPr>
            </w:pPr>
          </w:p>
        </w:tc>
      </w:tr>
      <w:tr w:rsidR="00D06AF8" w:rsidRPr="00C2699F" w:rsidTr="00A47880">
        <w:trPr>
          <w:trHeight w:val="63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D06AF8" w:rsidRPr="00C2699F" w:rsidRDefault="00D06AF8" w:rsidP="00A47880">
            <w:pPr>
              <w:jc w:val="center"/>
              <w:rPr>
                <w:b/>
                <w:color w:val="000000"/>
              </w:rPr>
            </w:pPr>
            <w:r w:rsidRPr="00C2699F">
              <w:rPr>
                <w:b/>
                <w:color w:val="000000"/>
              </w:rPr>
              <w:t>Összesen:</w:t>
            </w:r>
          </w:p>
        </w:tc>
        <w:tc>
          <w:tcPr>
            <w:tcW w:w="4111" w:type="dxa"/>
            <w:tcBorders>
              <w:top w:val="single" w:sz="4" w:space="0" w:color="auto"/>
              <w:left w:val="nil"/>
              <w:bottom w:val="single" w:sz="4" w:space="0" w:color="auto"/>
              <w:right w:val="single" w:sz="4" w:space="0" w:color="auto"/>
            </w:tcBorders>
            <w:vAlign w:val="center"/>
          </w:tcPr>
          <w:p w:rsidR="00D06AF8" w:rsidRPr="00C2699F" w:rsidRDefault="00D06AF8" w:rsidP="00A47880">
            <w:pPr>
              <w:jc w:val="center"/>
              <w:rPr>
                <w:color w:val="000000"/>
              </w:rPr>
            </w:pPr>
          </w:p>
        </w:tc>
      </w:tr>
    </w:tbl>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3146AF" w:rsidRPr="00C2699F" w:rsidRDefault="003146AF" w:rsidP="003146AF">
      <w:pPr>
        <w:pStyle w:val="Szvegtrzs2"/>
        <w:spacing w:after="0" w:line="240" w:lineRule="auto"/>
      </w:pPr>
    </w:p>
    <w:p w:rsidR="002E1AE1" w:rsidRPr="00C2699F" w:rsidRDefault="002E1AE1" w:rsidP="002E1AE1">
      <w:pPr>
        <w:jc w:val="both"/>
      </w:pPr>
    </w:p>
    <w:p w:rsidR="002E1AE1" w:rsidRPr="00C2699F" w:rsidRDefault="002E1AE1" w:rsidP="002E1AE1">
      <w:pPr>
        <w:jc w:val="both"/>
      </w:pPr>
    </w:p>
    <w:p w:rsidR="002E1AE1" w:rsidRPr="00C2699F" w:rsidRDefault="002E1AE1" w:rsidP="002E1AE1">
      <w:pPr>
        <w:jc w:val="both"/>
      </w:pPr>
    </w:p>
    <w:p w:rsidR="002E1AE1" w:rsidRPr="00C2699F" w:rsidRDefault="002E1AE1" w:rsidP="002E1AE1">
      <w:pPr>
        <w:jc w:val="both"/>
      </w:pPr>
    </w:p>
    <w:p w:rsidR="00D06AF8" w:rsidRPr="00C2699F" w:rsidRDefault="00D06AF8" w:rsidP="002E1AE1">
      <w:pPr>
        <w:jc w:val="both"/>
      </w:pPr>
    </w:p>
    <w:p w:rsidR="00D06AF8" w:rsidRPr="00C2699F" w:rsidRDefault="00D06AF8" w:rsidP="002E1AE1">
      <w:pPr>
        <w:jc w:val="both"/>
      </w:pPr>
    </w:p>
    <w:p w:rsidR="002E1AE1" w:rsidRPr="00C2699F" w:rsidRDefault="002E1AE1" w:rsidP="002E1AE1">
      <w:pPr>
        <w:pStyle w:val="Szvegtrzs2"/>
        <w:spacing w:after="0" w:line="240" w:lineRule="auto"/>
      </w:pPr>
      <w:r w:rsidRPr="00C2699F">
        <w:t>........................................., ………. év ..................... hó ........ nap</w:t>
      </w:r>
    </w:p>
    <w:p w:rsidR="002E1AE1" w:rsidRPr="00C2699F" w:rsidRDefault="002E1AE1" w:rsidP="002E1AE1">
      <w:pPr>
        <w:tabs>
          <w:tab w:val="left" w:pos="360"/>
          <w:tab w:val="left" w:pos="720"/>
        </w:tabs>
        <w:jc w:val="both"/>
      </w:pPr>
    </w:p>
    <w:p w:rsidR="002E1AE1" w:rsidRPr="00C2699F" w:rsidRDefault="002E1AE1" w:rsidP="002E1AE1">
      <w:pPr>
        <w:tabs>
          <w:tab w:val="left" w:pos="360"/>
          <w:tab w:val="left" w:pos="720"/>
        </w:tabs>
        <w:jc w:val="both"/>
      </w:pPr>
    </w:p>
    <w:p w:rsidR="002E1AE1" w:rsidRDefault="002E1AE1" w:rsidP="002E1AE1">
      <w:pPr>
        <w:tabs>
          <w:tab w:val="left" w:pos="360"/>
          <w:tab w:val="left" w:pos="720"/>
        </w:tabs>
        <w:jc w:val="both"/>
      </w:pPr>
    </w:p>
    <w:p w:rsidR="00D3005C" w:rsidRPr="00C2699F" w:rsidRDefault="00D3005C" w:rsidP="002E1AE1">
      <w:pPr>
        <w:tabs>
          <w:tab w:val="left" w:pos="360"/>
          <w:tab w:val="left" w:pos="720"/>
        </w:tabs>
        <w:jc w:val="both"/>
      </w:pPr>
    </w:p>
    <w:p w:rsidR="002E1AE1" w:rsidRPr="00C2699F" w:rsidRDefault="002E1AE1" w:rsidP="002E1AE1">
      <w:pPr>
        <w:tabs>
          <w:tab w:val="center" w:pos="7020"/>
        </w:tabs>
        <w:ind w:left="284"/>
        <w:jc w:val="both"/>
      </w:pPr>
      <w:r w:rsidRPr="00C2699F">
        <w:tab/>
        <w:t>……………………………………….</w:t>
      </w:r>
    </w:p>
    <w:p w:rsidR="002A0247" w:rsidRPr="00C2699F" w:rsidRDefault="002E1AE1" w:rsidP="002E1AE1">
      <w:pPr>
        <w:tabs>
          <w:tab w:val="center" w:pos="7020"/>
        </w:tabs>
        <w:ind w:left="284"/>
        <w:jc w:val="both"/>
      </w:pPr>
      <w:r w:rsidRPr="00C2699F">
        <w:tab/>
        <w:t>cégszerű aláírás</w:t>
      </w:r>
    </w:p>
    <w:p w:rsidR="00D55943" w:rsidRPr="00C2699F" w:rsidRDefault="002A0247" w:rsidP="00D55943">
      <w:pPr>
        <w:jc w:val="center"/>
        <w:rPr>
          <w:b/>
        </w:rPr>
      </w:pPr>
      <w:r w:rsidRPr="00C2699F">
        <w:br w:type="page"/>
      </w:r>
      <w:r w:rsidR="00D55943" w:rsidRPr="00C2699F">
        <w:rPr>
          <w:b/>
        </w:rPr>
        <w:lastRenderedPageBreak/>
        <w:t>Nyilatkozat a teljesítésbe bevonni kívánt szakemberek vonatkozásában</w:t>
      </w:r>
    </w:p>
    <w:p w:rsidR="00D55943" w:rsidRPr="00C2699F" w:rsidRDefault="00D55943" w:rsidP="00D55943">
      <w:pPr>
        <w:jc w:val="center"/>
        <w:rPr>
          <w:b/>
          <w:u w:val="single"/>
        </w:rPr>
      </w:pPr>
      <w:r w:rsidRPr="00C2699F">
        <w:rPr>
          <w:b/>
        </w:rPr>
        <w:t xml:space="preserve">az alkalmassági követelménynek történő megfelelés </w:t>
      </w:r>
      <w:r w:rsidRPr="00C2699F">
        <w:rPr>
          <w:b/>
          <w:u w:val="single"/>
        </w:rPr>
        <w:t>utólagos igazolására</w:t>
      </w:r>
    </w:p>
    <w:p w:rsidR="007F1A75" w:rsidRPr="00C2699F" w:rsidRDefault="007F1A75" w:rsidP="00D55943">
      <w:pPr>
        <w:jc w:val="center"/>
        <w:rPr>
          <w:b/>
          <w:u w:val="single"/>
        </w:rPr>
      </w:pPr>
    </w:p>
    <w:p w:rsidR="007F1A75" w:rsidRPr="00C2699F" w:rsidRDefault="007F1A75" w:rsidP="00D55943">
      <w:pPr>
        <w:jc w:val="center"/>
        <w:rPr>
          <w:b/>
        </w:rPr>
      </w:pPr>
      <w:r w:rsidRPr="00C2699F">
        <w:rPr>
          <w:b/>
        </w:rPr>
        <w:t>……….. Rész</w:t>
      </w:r>
    </w:p>
    <w:p w:rsidR="00D55943" w:rsidRPr="00C2699F" w:rsidRDefault="00D55943" w:rsidP="00D55943">
      <w:pPr>
        <w:jc w:val="both"/>
        <w:rPr>
          <w:bCs/>
        </w:rPr>
      </w:pPr>
    </w:p>
    <w:p w:rsidR="00653A3B" w:rsidRPr="00C2699F" w:rsidRDefault="00653A3B" w:rsidP="00653A3B">
      <w:pPr>
        <w:jc w:val="center"/>
        <w:rPr>
          <w:bCs/>
          <w:sz w:val="20"/>
          <w:szCs w:val="20"/>
        </w:rPr>
      </w:pPr>
      <w:r w:rsidRPr="00C2699F">
        <w:rPr>
          <w:bCs/>
          <w:sz w:val="20"/>
          <w:szCs w:val="20"/>
        </w:rPr>
        <w:t>(KIZÁRÓLAG AJÁNLATKÉRŐ KÜLÖN FELHÍVÁSÁRA kell benyújtani,</w:t>
      </w:r>
      <w:r w:rsidR="007F1A75" w:rsidRPr="00C2699F">
        <w:rPr>
          <w:bCs/>
          <w:sz w:val="20"/>
          <w:szCs w:val="20"/>
        </w:rPr>
        <w:t xml:space="preserve"> részenként külön kell kitölteni,</w:t>
      </w:r>
      <w:r w:rsidRPr="00C2699F">
        <w:rPr>
          <w:bCs/>
          <w:sz w:val="20"/>
          <w:szCs w:val="20"/>
        </w:rPr>
        <w:t xml:space="preserve"> az adott alkalmassági követelmény igazolásában részt vevő ajánlattevőnek/kapacitást biztosító más személ</w:t>
      </w:r>
      <w:r w:rsidRPr="00C2699F">
        <w:rPr>
          <w:bCs/>
          <w:sz w:val="20"/>
          <w:szCs w:val="20"/>
        </w:rPr>
        <w:t>y</w:t>
      </w:r>
      <w:r w:rsidRPr="00C2699F">
        <w:rPr>
          <w:bCs/>
          <w:sz w:val="20"/>
          <w:szCs w:val="20"/>
        </w:rPr>
        <w:t>nek/szervezetnek kell csatolnia)</w:t>
      </w:r>
    </w:p>
    <w:p w:rsidR="00653A3B" w:rsidRPr="00C2699F" w:rsidRDefault="00653A3B" w:rsidP="00653A3B">
      <w:pPr>
        <w:rPr>
          <w:sz w:val="20"/>
          <w:szCs w:val="20"/>
        </w:rPr>
      </w:pPr>
    </w:p>
    <w:p w:rsidR="005D14E4" w:rsidRPr="00C2699F" w:rsidRDefault="005D14E4" w:rsidP="005D14E4">
      <w:pPr>
        <w:rPr>
          <w:b/>
          <w:sz w:val="20"/>
          <w:szCs w:val="20"/>
        </w:rPr>
      </w:pPr>
      <w:r w:rsidRPr="00C2699F">
        <w:rPr>
          <w:sz w:val="20"/>
          <w:szCs w:val="20"/>
        </w:rPr>
        <w:t xml:space="preserve">Az eljárás száma: </w:t>
      </w:r>
      <w:r w:rsidR="001B25D9">
        <w:rPr>
          <w:b/>
          <w:sz w:val="20"/>
          <w:szCs w:val="20"/>
        </w:rPr>
        <w:t>VP-02/2016.</w:t>
      </w:r>
    </w:p>
    <w:p w:rsidR="005D14E4" w:rsidRPr="00C2699F" w:rsidRDefault="005D14E4" w:rsidP="005D14E4">
      <w:pPr>
        <w:ind w:left="1416" w:hanging="1410"/>
        <w:rPr>
          <w:b/>
          <w:sz w:val="20"/>
          <w:szCs w:val="20"/>
        </w:rPr>
      </w:pPr>
      <w:r w:rsidRPr="00C2699F">
        <w:rPr>
          <w:sz w:val="20"/>
          <w:szCs w:val="20"/>
        </w:rPr>
        <w:t xml:space="preserve">Az eljárás tárgya: </w:t>
      </w:r>
      <w:r w:rsidR="00187258" w:rsidRPr="00187258">
        <w:rPr>
          <w:b/>
          <w:bCs/>
          <w:sz w:val="20"/>
          <w:szCs w:val="20"/>
        </w:rPr>
        <w:t>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5D14E4" w:rsidRPr="00C2699F" w:rsidRDefault="005D14E4" w:rsidP="000C09A7">
      <w:pPr>
        <w:ind w:left="1418" w:hanging="1418"/>
        <w:rPr>
          <w:b/>
          <w:sz w:val="20"/>
          <w:szCs w:val="20"/>
        </w:rPr>
      </w:pPr>
      <w:r w:rsidRPr="00C2699F">
        <w:rPr>
          <w:sz w:val="20"/>
          <w:szCs w:val="20"/>
        </w:rPr>
        <w:t xml:space="preserve">Ajánlatkérő: </w:t>
      </w:r>
      <w:r w:rsidRPr="00C2699F">
        <w:rPr>
          <w:sz w:val="20"/>
          <w:szCs w:val="20"/>
        </w:rPr>
        <w:tab/>
      </w:r>
      <w:r w:rsidR="004173FA" w:rsidRPr="004173FA">
        <w:rPr>
          <w:b/>
          <w:bCs/>
          <w:sz w:val="20"/>
          <w:szCs w:val="20"/>
        </w:rPr>
        <w:t>Szegedi Vadaspark és Programszervező Közhasznú Nonprofit Korlátolt Felelősségű Tá</w:t>
      </w:r>
      <w:r w:rsidR="004173FA" w:rsidRPr="004173FA">
        <w:rPr>
          <w:b/>
          <w:bCs/>
          <w:sz w:val="20"/>
          <w:szCs w:val="20"/>
        </w:rPr>
        <w:t>r</w:t>
      </w:r>
      <w:r w:rsidR="004173FA" w:rsidRPr="004173FA">
        <w:rPr>
          <w:b/>
          <w:bCs/>
          <w:sz w:val="20"/>
          <w:szCs w:val="20"/>
        </w:rPr>
        <w:t>saság (6725 Szeged, Cserepes sor 47.)</w:t>
      </w:r>
    </w:p>
    <w:p w:rsidR="00D55943" w:rsidRPr="00C2699F" w:rsidRDefault="00D55943" w:rsidP="00D55943">
      <w:pPr>
        <w:tabs>
          <w:tab w:val="left" w:pos="1080"/>
          <w:tab w:val="center" w:pos="7200"/>
        </w:tabs>
        <w:jc w:val="both"/>
      </w:pPr>
    </w:p>
    <w:p w:rsidR="00D55943" w:rsidRPr="00C2699F" w:rsidRDefault="00D55943" w:rsidP="00D55943">
      <w:pPr>
        <w:tabs>
          <w:tab w:val="left" w:pos="1080"/>
          <w:tab w:val="center" w:pos="7200"/>
        </w:tabs>
        <w:jc w:val="both"/>
      </w:pPr>
      <w:r w:rsidRPr="00C2699F">
        <w:t>A nyilatkozattevő cég</w:t>
      </w:r>
    </w:p>
    <w:p w:rsidR="00D55943" w:rsidRPr="00C2699F" w:rsidRDefault="00D55943" w:rsidP="00D55943">
      <w:pPr>
        <w:numPr>
          <w:ilvl w:val="0"/>
          <w:numId w:val="3"/>
        </w:numPr>
        <w:tabs>
          <w:tab w:val="left" w:pos="1080"/>
          <w:tab w:val="center" w:pos="7200"/>
        </w:tabs>
        <w:jc w:val="both"/>
      </w:pPr>
      <w:r w:rsidRPr="00C2699F">
        <w:t>neve: …………………………………..</w:t>
      </w:r>
    </w:p>
    <w:p w:rsidR="00D55943" w:rsidRPr="00C2699F" w:rsidRDefault="00D55943" w:rsidP="00D55943">
      <w:pPr>
        <w:numPr>
          <w:ilvl w:val="0"/>
          <w:numId w:val="3"/>
        </w:numPr>
        <w:tabs>
          <w:tab w:val="left" w:pos="1080"/>
          <w:tab w:val="center" w:pos="7200"/>
        </w:tabs>
        <w:jc w:val="both"/>
      </w:pPr>
      <w:r w:rsidRPr="00C2699F">
        <w:t>székhelye: …………………………….</w:t>
      </w:r>
    </w:p>
    <w:p w:rsidR="00D55943" w:rsidRPr="00C2699F" w:rsidRDefault="00D55943" w:rsidP="00D55943">
      <w:pPr>
        <w:numPr>
          <w:ilvl w:val="0"/>
          <w:numId w:val="3"/>
        </w:numPr>
        <w:tabs>
          <w:tab w:val="left" w:pos="1080"/>
          <w:tab w:val="center" w:pos="7200"/>
        </w:tabs>
        <w:jc w:val="both"/>
      </w:pPr>
      <w:r w:rsidRPr="00C2699F">
        <w:t>az eljárásban betöltött szerepe: (a nem kívánt szövegrész törlendő): ajánlattevő / közös ajánlattevő / kapacitást rendelkezése bocsátó</w:t>
      </w:r>
      <w:r w:rsidRPr="00C2699F" w:rsidDel="00F823EC">
        <w:t xml:space="preserve"> </w:t>
      </w:r>
      <w:r w:rsidRPr="00C2699F">
        <w:t>szervezet</w:t>
      </w:r>
    </w:p>
    <w:p w:rsidR="00D55943" w:rsidRPr="00C2699F" w:rsidRDefault="00D55943" w:rsidP="00D55943">
      <w:pPr>
        <w:tabs>
          <w:tab w:val="left" w:pos="360"/>
          <w:tab w:val="left" w:pos="1080"/>
        </w:tabs>
        <w:jc w:val="both"/>
      </w:pPr>
    </w:p>
    <w:p w:rsidR="00D55943" w:rsidRPr="00C2699F" w:rsidRDefault="00D55943" w:rsidP="00D55943">
      <w:pPr>
        <w:tabs>
          <w:tab w:val="left" w:pos="1080"/>
          <w:tab w:val="center" w:pos="7200"/>
        </w:tabs>
        <w:jc w:val="both"/>
      </w:pPr>
      <w:r w:rsidRPr="00C2699F">
        <w:t>Alulírott ………………………………………, mint a nyilatkozattevő cég cégjegyzésre jog</w:t>
      </w:r>
      <w:r w:rsidRPr="00C2699F">
        <w:t>o</w:t>
      </w:r>
      <w:r w:rsidRPr="00C2699F">
        <w:t>sult képviselője a fenti közbeszerzési eljárás során nyilatkozom, hogy a szerződés teljesítés</w:t>
      </w:r>
      <w:r w:rsidRPr="00C2699F">
        <w:t>é</w:t>
      </w:r>
      <w:r w:rsidRPr="00C2699F">
        <w:t>be az alábbi</w:t>
      </w:r>
      <w:r w:rsidR="00185843" w:rsidRPr="00C2699F">
        <w:t xml:space="preserve">, az eljárást megindító felhívás III.1.3) M.2 </w:t>
      </w:r>
      <w:r w:rsidR="007F1A75" w:rsidRPr="00C2699F">
        <w:t xml:space="preserve">a), b), c), </w:t>
      </w:r>
      <w:r w:rsidR="00185843" w:rsidRPr="00C2699F">
        <w:t>pontjában foglalt feltétele</w:t>
      </w:r>
      <w:r w:rsidR="00185843" w:rsidRPr="00C2699F">
        <w:t>k</w:t>
      </w:r>
      <w:r w:rsidR="00185843" w:rsidRPr="00C2699F">
        <w:t>nek megfelelő</w:t>
      </w:r>
      <w:r w:rsidRPr="00C2699F">
        <w:t xml:space="preserve"> szakember</w:t>
      </w:r>
      <w:r w:rsidR="00185843" w:rsidRPr="00C2699F">
        <w:t>(</w:t>
      </w:r>
      <w:r w:rsidRPr="00C2699F">
        <w:t>eke</w:t>
      </w:r>
      <w:r w:rsidR="00185843" w:rsidRPr="00C2699F">
        <w:t>)</w:t>
      </w:r>
      <w:r w:rsidRPr="00C2699F">
        <w:t>t kívánjuk bevonni.</w:t>
      </w:r>
    </w:p>
    <w:p w:rsidR="008D4CA7" w:rsidRPr="00304C36" w:rsidRDefault="008D4CA7" w:rsidP="008D4CA7">
      <w:pPr>
        <w:tabs>
          <w:tab w:val="left" w:pos="360"/>
          <w:tab w:val="left" w:pos="1080"/>
        </w:tabs>
        <w:jc w:val="both"/>
        <w:rPr>
          <w:rFonts w:ascii="Arial Narrow" w:hAnsi="Arial Narrow"/>
        </w:rPr>
      </w:pPr>
    </w:p>
    <w:p w:rsidR="008D4CA7" w:rsidRPr="00304C36" w:rsidRDefault="008D4CA7" w:rsidP="008D4CA7">
      <w:pPr>
        <w:tabs>
          <w:tab w:val="left" w:pos="1080"/>
          <w:tab w:val="center" w:pos="7200"/>
        </w:tabs>
        <w:jc w:val="both"/>
        <w:rPr>
          <w:rFonts w:ascii="Arial Narrow" w:hAnsi="Arial Narrow"/>
        </w:rPr>
      </w:pPr>
    </w:p>
    <w:tbl>
      <w:tblPr>
        <w:tblW w:w="872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2127"/>
        <w:gridCol w:w="2127"/>
        <w:gridCol w:w="2233"/>
        <w:gridCol w:w="2233"/>
      </w:tblGrid>
      <w:tr w:rsidR="008D4CA7" w:rsidRPr="00304C36" w:rsidTr="00274BC6">
        <w:trPr>
          <w:cantSplit/>
          <w:trHeight w:val="635"/>
          <w:tblHeader/>
        </w:trPr>
        <w:tc>
          <w:tcPr>
            <w:tcW w:w="2127" w:type="dxa"/>
            <w:shd w:val="clear" w:color="auto" w:fill="CCCCCC"/>
            <w:vAlign w:val="center"/>
          </w:tcPr>
          <w:p w:rsidR="008D4CA7" w:rsidRPr="00304C36" w:rsidRDefault="008D4CA7" w:rsidP="00274BC6">
            <w:pPr>
              <w:jc w:val="center"/>
              <w:rPr>
                <w:rFonts w:ascii="Arial Narrow" w:hAnsi="Arial Narrow"/>
                <w:b/>
                <w:bCs/>
              </w:rPr>
            </w:pPr>
            <w:r w:rsidRPr="00304C36">
              <w:rPr>
                <w:rFonts w:ascii="Arial Narrow" w:hAnsi="Arial Narrow"/>
                <w:b/>
                <w:bCs/>
              </w:rPr>
              <w:t>A szerződés teljes</w:t>
            </w:r>
            <w:r w:rsidRPr="00304C36">
              <w:rPr>
                <w:rFonts w:ascii="Arial Narrow" w:hAnsi="Arial Narrow"/>
                <w:b/>
                <w:bCs/>
              </w:rPr>
              <w:t>í</w:t>
            </w:r>
            <w:r w:rsidRPr="00304C36">
              <w:rPr>
                <w:rFonts w:ascii="Arial Narrow" w:hAnsi="Arial Narrow"/>
                <w:b/>
                <w:bCs/>
              </w:rPr>
              <w:t>tése során betö</w:t>
            </w:r>
            <w:r w:rsidRPr="00304C36">
              <w:rPr>
                <w:rFonts w:ascii="Arial Narrow" w:hAnsi="Arial Narrow"/>
                <w:b/>
                <w:bCs/>
              </w:rPr>
              <w:t>l</w:t>
            </w:r>
            <w:r w:rsidRPr="00304C36">
              <w:rPr>
                <w:rFonts w:ascii="Arial Narrow" w:hAnsi="Arial Narrow"/>
                <w:b/>
                <w:bCs/>
              </w:rPr>
              <w:t>tendő pozíció/ mu</w:t>
            </w:r>
            <w:r w:rsidRPr="00304C36">
              <w:rPr>
                <w:rFonts w:ascii="Arial Narrow" w:hAnsi="Arial Narrow"/>
                <w:b/>
                <w:bCs/>
              </w:rPr>
              <w:t>n</w:t>
            </w:r>
            <w:r w:rsidRPr="00304C36">
              <w:rPr>
                <w:rFonts w:ascii="Arial Narrow" w:hAnsi="Arial Narrow"/>
                <w:b/>
                <w:bCs/>
              </w:rPr>
              <w:t>kakör</w:t>
            </w:r>
            <w:r w:rsidRPr="00304C36">
              <w:rPr>
                <w:rStyle w:val="Lbjegyzet-hivatkozs"/>
                <w:rFonts w:ascii="Arial Narrow" w:hAnsi="Arial Narrow"/>
                <w:b/>
                <w:bCs/>
              </w:rPr>
              <w:footnoteReference w:id="12"/>
            </w:r>
            <w:r w:rsidRPr="00304C36">
              <w:rPr>
                <w:rFonts w:ascii="Arial Narrow" w:hAnsi="Arial Narrow"/>
                <w:b/>
                <w:bCs/>
              </w:rPr>
              <w:t>:</w:t>
            </w:r>
          </w:p>
        </w:tc>
        <w:tc>
          <w:tcPr>
            <w:tcW w:w="2127" w:type="dxa"/>
            <w:shd w:val="clear" w:color="auto" w:fill="CCCCCC"/>
            <w:vAlign w:val="center"/>
          </w:tcPr>
          <w:p w:rsidR="008D4CA7" w:rsidRPr="00304C36" w:rsidRDefault="008D4CA7" w:rsidP="00274BC6">
            <w:pPr>
              <w:jc w:val="center"/>
              <w:rPr>
                <w:rFonts w:ascii="Arial Narrow" w:hAnsi="Arial Narrow"/>
                <w:b/>
                <w:bCs/>
              </w:rPr>
            </w:pPr>
            <w:r w:rsidRPr="00304C36">
              <w:rPr>
                <w:rFonts w:ascii="Arial Narrow" w:hAnsi="Arial Narrow"/>
                <w:b/>
                <w:bCs/>
              </w:rPr>
              <w:t>Név</w:t>
            </w:r>
          </w:p>
        </w:tc>
        <w:tc>
          <w:tcPr>
            <w:tcW w:w="2233" w:type="dxa"/>
            <w:shd w:val="clear" w:color="auto" w:fill="CCCCCC"/>
            <w:vAlign w:val="center"/>
          </w:tcPr>
          <w:p w:rsidR="008D4CA7" w:rsidRPr="00304C36" w:rsidRDefault="008D4CA7" w:rsidP="00274BC6">
            <w:pPr>
              <w:jc w:val="center"/>
              <w:rPr>
                <w:rFonts w:ascii="Arial Narrow" w:hAnsi="Arial Narrow"/>
                <w:b/>
              </w:rPr>
            </w:pPr>
            <w:r w:rsidRPr="00304C36">
              <w:rPr>
                <w:rFonts w:ascii="Arial Narrow" w:hAnsi="Arial Narrow"/>
                <w:b/>
                <w:bCs/>
              </w:rPr>
              <w:t>Képzettség, végzet</w:t>
            </w:r>
            <w:r w:rsidRPr="00304C36">
              <w:rPr>
                <w:rFonts w:ascii="Arial Narrow" w:hAnsi="Arial Narrow"/>
                <w:b/>
                <w:bCs/>
              </w:rPr>
              <w:t>t</w:t>
            </w:r>
            <w:r w:rsidRPr="00304C36">
              <w:rPr>
                <w:rFonts w:ascii="Arial Narrow" w:hAnsi="Arial Narrow"/>
                <w:b/>
                <w:bCs/>
              </w:rPr>
              <w:t>ség</w:t>
            </w:r>
          </w:p>
        </w:tc>
        <w:tc>
          <w:tcPr>
            <w:tcW w:w="2233" w:type="dxa"/>
            <w:shd w:val="clear" w:color="auto" w:fill="CCCCCC"/>
            <w:vAlign w:val="center"/>
          </w:tcPr>
          <w:p w:rsidR="008D4CA7" w:rsidRPr="00304C36" w:rsidRDefault="008D4CA7" w:rsidP="00274BC6">
            <w:pPr>
              <w:jc w:val="center"/>
              <w:rPr>
                <w:rFonts w:ascii="Arial Narrow" w:hAnsi="Arial Narrow"/>
                <w:b/>
                <w:bCs/>
              </w:rPr>
            </w:pPr>
            <w:r w:rsidRPr="00304C36">
              <w:rPr>
                <w:rFonts w:ascii="Arial Narrow" w:hAnsi="Arial Narrow"/>
                <w:b/>
                <w:bCs/>
              </w:rPr>
              <w:t>Szakmai gyakorlati idő (hónap)</w:t>
            </w:r>
          </w:p>
        </w:tc>
      </w:tr>
      <w:tr w:rsidR="008D4CA7" w:rsidRPr="00ED5752" w:rsidTr="00274BC6">
        <w:trPr>
          <w:cantSplit/>
          <w:trHeight w:val="20"/>
        </w:trPr>
        <w:tc>
          <w:tcPr>
            <w:tcW w:w="2127" w:type="dxa"/>
          </w:tcPr>
          <w:p w:rsidR="008D4CA7" w:rsidRPr="00ED5752" w:rsidRDefault="008D4CA7" w:rsidP="00274BC6">
            <w:pPr>
              <w:rPr>
                <w:rFonts w:ascii="Arial Narrow" w:hAnsi="Arial Narrow"/>
                <w:bCs/>
              </w:rPr>
            </w:pPr>
          </w:p>
        </w:tc>
        <w:tc>
          <w:tcPr>
            <w:tcW w:w="2127" w:type="dxa"/>
          </w:tcPr>
          <w:p w:rsidR="008D4CA7" w:rsidRPr="00ED5752" w:rsidRDefault="008D4CA7" w:rsidP="00274BC6">
            <w:pPr>
              <w:rPr>
                <w:rFonts w:ascii="Arial Narrow" w:hAnsi="Arial Narrow"/>
                <w:bCs/>
              </w:rPr>
            </w:pPr>
          </w:p>
        </w:tc>
        <w:tc>
          <w:tcPr>
            <w:tcW w:w="2233" w:type="dxa"/>
          </w:tcPr>
          <w:p w:rsidR="008D4CA7" w:rsidRPr="00ED5752" w:rsidRDefault="008D4CA7" w:rsidP="00274BC6">
            <w:pPr>
              <w:rPr>
                <w:rFonts w:ascii="Arial Narrow" w:hAnsi="Arial Narrow"/>
                <w:bCs/>
              </w:rPr>
            </w:pPr>
          </w:p>
        </w:tc>
        <w:tc>
          <w:tcPr>
            <w:tcW w:w="2233" w:type="dxa"/>
          </w:tcPr>
          <w:p w:rsidR="008D4CA7" w:rsidRPr="00ED5752" w:rsidRDefault="008D4CA7" w:rsidP="00274BC6">
            <w:pPr>
              <w:rPr>
                <w:rFonts w:ascii="Arial Narrow" w:hAnsi="Arial Narrow"/>
                <w:bCs/>
              </w:rPr>
            </w:pPr>
          </w:p>
        </w:tc>
      </w:tr>
      <w:tr w:rsidR="008D4CA7" w:rsidRPr="00304C36" w:rsidTr="00274BC6">
        <w:trPr>
          <w:cantSplit/>
          <w:trHeight w:val="20"/>
        </w:trPr>
        <w:tc>
          <w:tcPr>
            <w:tcW w:w="2127" w:type="dxa"/>
          </w:tcPr>
          <w:p w:rsidR="008D4CA7" w:rsidRPr="00304C36" w:rsidRDefault="008D4CA7" w:rsidP="00274BC6">
            <w:pPr>
              <w:rPr>
                <w:rFonts w:ascii="Arial Narrow" w:hAnsi="Arial Narrow"/>
              </w:rPr>
            </w:pPr>
          </w:p>
        </w:tc>
        <w:tc>
          <w:tcPr>
            <w:tcW w:w="2127" w:type="dxa"/>
            <w:vAlign w:val="center"/>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r>
      <w:tr w:rsidR="008D4CA7" w:rsidRPr="00304C36" w:rsidTr="00274BC6">
        <w:trPr>
          <w:cantSplit/>
          <w:trHeight w:val="20"/>
        </w:trPr>
        <w:tc>
          <w:tcPr>
            <w:tcW w:w="2127" w:type="dxa"/>
          </w:tcPr>
          <w:p w:rsidR="008D4CA7" w:rsidRPr="00304C36" w:rsidRDefault="008D4CA7" w:rsidP="00274BC6">
            <w:pPr>
              <w:rPr>
                <w:rFonts w:ascii="Arial Narrow" w:hAnsi="Arial Narrow"/>
              </w:rPr>
            </w:pPr>
          </w:p>
        </w:tc>
        <w:tc>
          <w:tcPr>
            <w:tcW w:w="2127" w:type="dxa"/>
            <w:vAlign w:val="center"/>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r>
      <w:tr w:rsidR="008D4CA7" w:rsidRPr="00304C36" w:rsidTr="00274BC6">
        <w:trPr>
          <w:cantSplit/>
          <w:trHeight w:val="20"/>
        </w:trPr>
        <w:tc>
          <w:tcPr>
            <w:tcW w:w="2127" w:type="dxa"/>
          </w:tcPr>
          <w:p w:rsidR="008D4CA7" w:rsidRPr="00304C36" w:rsidRDefault="008D4CA7" w:rsidP="00274BC6">
            <w:pPr>
              <w:rPr>
                <w:rFonts w:ascii="Arial Narrow" w:hAnsi="Arial Narrow"/>
              </w:rPr>
            </w:pPr>
          </w:p>
        </w:tc>
        <w:tc>
          <w:tcPr>
            <w:tcW w:w="2127" w:type="dxa"/>
            <w:vAlign w:val="center"/>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r>
      <w:tr w:rsidR="008D4CA7" w:rsidRPr="00304C36" w:rsidTr="00274BC6">
        <w:trPr>
          <w:cantSplit/>
          <w:trHeight w:val="20"/>
        </w:trPr>
        <w:tc>
          <w:tcPr>
            <w:tcW w:w="2127" w:type="dxa"/>
            <w:tcBorders>
              <w:bottom w:val="single" w:sz="4" w:space="0" w:color="auto"/>
            </w:tcBorders>
          </w:tcPr>
          <w:p w:rsidR="008D4CA7" w:rsidRPr="00304C36" w:rsidRDefault="008D4CA7" w:rsidP="00274BC6">
            <w:pPr>
              <w:rPr>
                <w:rFonts w:ascii="Arial Narrow" w:hAnsi="Arial Narrow"/>
              </w:rPr>
            </w:pPr>
          </w:p>
        </w:tc>
        <w:tc>
          <w:tcPr>
            <w:tcW w:w="2127" w:type="dxa"/>
            <w:tcBorders>
              <w:bottom w:val="single" w:sz="4" w:space="0" w:color="auto"/>
            </w:tcBorders>
            <w:vAlign w:val="center"/>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c>
          <w:tcPr>
            <w:tcW w:w="2233" w:type="dxa"/>
          </w:tcPr>
          <w:p w:rsidR="008D4CA7" w:rsidRPr="00304C36" w:rsidRDefault="008D4CA7" w:rsidP="00274BC6">
            <w:pPr>
              <w:rPr>
                <w:rFonts w:ascii="Arial Narrow" w:hAnsi="Arial Narrow"/>
              </w:rPr>
            </w:pPr>
          </w:p>
        </w:tc>
      </w:tr>
    </w:tbl>
    <w:p w:rsidR="008D4CA7" w:rsidRPr="00304C36" w:rsidRDefault="008D4CA7" w:rsidP="008D4CA7">
      <w:pPr>
        <w:tabs>
          <w:tab w:val="left" w:pos="360"/>
          <w:tab w:val="left" w:pos="1080"/>
        </w:tabs>
        <w:jc w:val="both"/>
        <w:rPr>
          <w:rFonts w:ascii="Arial Narrow" w:hAnsi="Arial Narrow"/>
        </w:rPr>
      </w:pPr>
    </w:p>
    <w:p w:rsidR="008D4CA7" w:rsidRPr="00304C36" w:rsidRDefault="008D4CA7" w:rsidP="008D4CA7">
      <w:pPr>
        <w:tabs>
          <w:tab w:val="left" w:pos="360"/>
          <w:tab w:val="left" w:pos="1080"/>
        </w:tabs>
        <w:jc w:val="both"/>
        <w:rPr>
          <w:rFonts w:ascii="Arial Narrow" w:hAnsi="Arial Narrow"/>
        </w:rPr>
      </w:pPr>
      <w:r w:rsidRPr="00304C36">
        <w:rPr>
          <w:rFonts w:ascii="Arial Narrow" w:hAnsi="Arial Narrow"/>
        </w:rPr>
        <w:t>Nyilatkozom, hogy - az ajánlattevő közbeszerzési eljárásban történő nyertessége esetén - a megajánlott szakemberek a kamarai névjegyzékbe történő nyilvántartásba vétellel a szerződés megkötésének id</w:t>
      </w:r>
      <w:r w:rsidRPr="00304C36">
        <w:rPr>
          <w:rFonts w:ascii="Arial Narrow" w:hAnsi="Arial Narrow"/>
        </w:rPr>
        <w:t>ő</w:t>
      </w:r>
      <w:r w:rsidRPr="00304C36">
        <w:rPr>
          <w:rFonts w:ascii="Arial Narrow" w:hAnsi="Arial Narrow"/>
        </w:rPr>
        <w:t>pontjában, a tevékenység végzéséhez szükséges jogosultsággal pedig a beruházás megvalósításának teljes időtartama alatt rendelkezni fognak.</w:t>
      </w:r>
    </w:p>
    <w:p w:rsidR="00D55943" w:rsidRPr="00C2699F" w:rsidRDefault="00D55943" w:rsidP="00D55943">
      <w:pPr>
        <w:tabs>
          <w:tab w:val="left" w:pos="360"/>
          <w:tab w:val="left" w:pos="1080"/>
        </w:tabs>
        <w:jc w:val="both"/>
      </w:pPr>
    </w:p>
    <w:p w:rsidR="00D55943" w:rsidRPr="00C2699F" w:rsidRDefault="00D55943" w:rsidP="00D55943">
      <w:pPr>
        <w:tabs>
          <w:tab w:val="left" w:pos="360"/>
          <w:tab w:val="left" w:pos="1080"/>
        </w:tabs>
        <w:jc w:val="both"/>
      </w:pPr>
    </w:p>
    <w:p w:rsidR="00D55943" w:rsidRPr="00C2699F" w:rsidRDefault="00D55943" w:rsidP="00D55943">
      <w:pPr>
        <w:pStyle w:val="Szvegtrzs2"/>
        <w:spacing w:after="0" w:line="240" w:lineRule="auto"/>
      </w:pPr>
      <w:r w:rsidRPr="00C2699F">
        <w:t>........................................., ………. év ..................... hó ........ nap</w:t>
      </w:r>
    </w:p>
    <w:p w:rsidR="00D55943" w:rsidRPr="00C2699F" w:rsidRDefault="00D55943" w:rsidP="00D55943">
      <w:pPr>
        <w:tabs>
          <w:tab w:val="left" w:pos="360"/>
          <w:tab w:val="left" w:pos="720"/>
        </w:tabs>
        <w:jc w:val="both"/>
      </w:pPr>
    </w:p>
    <w:p w:rsidR="00D55943" w:rsidRPr="00C2699F" w:rsidRDefault="00D55943" w:rsidP="00D55943">
      <w:pPr>
        <w:tabs>
          <w:tab w:val="left" w:pos="360"/>
          <w:tab w:val="left" w:pos="720"/>
        </w:tabs>
        <w:jc w:val="both"/>
      </w:pPr>
    </w:p>
    <w:p w:rsidR="00D55943" w:rsidRPr="00C2699F" w:rsidRDefault="00D55943" w:rsidP="00D55943">
      <w:pPr>
        <w:tabs>
          <w:tab w:val="left" w:pos="360"/>
          <w:tab w:val="left" w:pos="720"/>
        </w:tabs>
        <w:jc w:val="both"/>
      </w:pPr>
    </w:p>
    <w:p w:rsidR="00D55943" w:rsidRPr="00C2699F" w:rsidRDefault="00D55943" w:rsidP="00D55943">
      <w:pPr>
        <w:tabs>
          <w:tab w:val="center" w:pos="7020"/>
        </w:tabs>
        <w:jc w:val="both"/>
      </w:pPr>
      <w:r w:rsidRPr="00C2699F">
        <w:tab/>
        <w:t>……………………………………….</w:t>
      </w:r>
    </w:p>
    <w:p w:rsidR="00D55943" w:rsidRPr="00C2699F" w:rsidRDefault="00D55943" w:rsidP="00D55943">
      <w:pPr>
        <w:tabs>
          <w:tab w:val="center" w:pos="7020"/>
        </w:tabs>
        <w:jc w:val="both"/>
      </w:pPr>
      <w:r w:rsidRPr="00C2699F">
        <w:tab/>
        <w:t>aláírás</w:t>
      </w:r>
    </w:p>
    <w:p w:rsidR="00D55943" w:rsidRPr="00C2699F" w:rsidRDefault="00D55943" w:rsidP="00D55943">
      <w:pPr>
        <w:jc w:val="center"/>
        <w:rPr>
          <w:b/>
        </w:rPr>
      </w:pPr>
      <w:r w:rsidRPr="00C2699F">
        <w:br w:type="page"/>
      </w:r>
      <w:r w:rsidRPr="00C2699F">
        <w:rPr>
          <w:b/>
        </w:rPr>
        <w:lastRenderedPageBreak/>
        <w:t xml:space="preserve">Szakmai önéletrajz és rendelkezésre állási nyilatkozat az alkalmassági követelménynek történő megfelelés </w:t>
      </w:r>
      <w:r w:rsidRPr="00C2699F">
        <w:rPr>
          <w:b/>
          <w:u w:val="single"/>
        </w:rPr>
        <w:t>utólagos igazolására</w:t>
      </w:r>
    </w:p>
    <w:p w:rsidR="00141B53" w:rsidRPr="00C2699F" w:rsidRDefault="00141B53" w:rsidP="00141B53">
      <w:pPr>
        <w:jc w:val="center"/>
        <w:rPr>
          <w:bCs/>
          <w:sz w:val="20"/>
          <w:szCs w:val="20"/>
        </w:rPr>
      </w:pPr>
    </w:p>
    <w:p w:rsidR="00141B53" w:rsidRPr="00C2699F" w:rsidRDefault="00141B53" w:rsidP="00141B53">
      <w:pPr>
        <w:jc w:val="center"/>
        <w:rPr>
          <w:bCs/>
          <w:sz w:val="20"/>
          <w:szCs w:val="20"/>
        </w:rPr>
      </w:pPr>
      <w:r w:rsidRPr="00C2699F">
        <w:rPr>
          <w:bCs/>
          <w:sz w:val="20"/>
          <w:szCs w:val="20"/>
        </w:rPr>
        <w:t>(KIZÁRÓLAG AJÁNLATKÉRŐ KÜLÖN FELHÍVÁSÁRA kell benyújtani, az adott alkalmassági követelmény tekintetében bemutatott szakembernek kell csatolnia)</w:t>
      </w:r>
    </w:p>
    <w:p w:rsidR="00D55943" w:rsidRPr="00C2699F" w:rsidRDefault="00D55943" w:rsidP="00D5594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58"/>
        <w:gridCol w:w="6701"/>
      </w:tblGrid>
      <w:tr w:rsidR="00D55943" w:rsidRPr="00C2699F" w:rsidTr="00B76AB5">
        <w:tc>
          <w:tcPr>
            <w:tcW w:w="8859" w:type="dxa"/>
            <w:gridSpan w:val="2"/>
            <w:shd w:val="clear" w:color="auto" w:fill="CCCCCC"/>
          </w:tcPr>
          <w:p w:rsidR="00D55943" w:rsidRPr="00C2699F" w:rsidRDefault="00D55943" w:rsidP="00B76AB5">
            <w:pPr>
              <w:jc w:val="center"/>
              <w:rPr>
                <w:b/>
                <w:bCs/>
              </w:rPr>
            </w:pPr>
            <w:r w:rsidRPr="00C2699F">
              <w:rPr>
                <w:b/>
                <w:bCs/>
              </w:rPr>
              <w:t>SZEMÉLYES ADATOK</w:t>
            </w:r>
          </w:p>
        </w:tc>
      </w:tr>
      <w:tr w:rsidR="00D55943" w:rsidRPr="00C2699F" w:rsidTr="00B76AB5">
        <w:trPr>
          <w:trHeight w:val="338"/>
        </w:trPr>
        <w:tc>
          <w:tcPr>
            <w:tcW w:w="2158" w:type="dxa"/>
          </w:tcPr>
          <w:p w:rsidR="00D55943" w:rsidRPr="00C2699F" w:rsidRDefault="00D55943" w:rsidP="00B76AB5">
            <w:pPr>
              <w:jc w:val="both"/>
              <w:rPr>
                <w:b/>
                <w:bCs/>
              </w:rPr>
            </w:pPr>
            <w:r w:rsidRPr="00C2699F">
              <w:rPr>
                <w:b/>
                <w:bCs/>
              </w:rPr>
              <w:t>Név:</w:t>
            </w:r>
          </w:p>
        </w:tc>
        <w:tc>
          <w:tcPr>
            <w:tcW w:w="6701" w:type="dxa"/>
          </w:tcPr>
          <w:p w:rsidR="00D55943" w:rsidRPr="00C2699F" w:rsidRDefault="00D55943" w:rsidP="00B76AB5">
            <w:pPr>
              <w:jc w:val="both"/>
            </w:pPr>
          </w:p>
        </w:tc>
      </w:tr>
      <w:tr w:rsidR="00D55943" w:rsidRPr="00C2699F" w:rsidTr="00B76AB5">
        <w:trPr>
          <w:trHeight w:val="333"/>
        </w:trPr>
        <w:tc>
          <w:tcPr>
            <w:tcW w:w="2158" w:type="dxa"/>
          </w:tcPr>
          <w:p w:rsidR="00D55943" w:rsidRPr="00C2699F" w:rsidRDefault="00D55943" w:rsidP="00B76AB5">
            <w:pPr>
              <w:jc w:val="both"/>
              <w:rPr>
                <w:b/>
                <w:bCs/>
              </w:rPr>
            </w:pPr>
            <w:r w:rsidRPr="00C2699F">
              <w:rPr>
                <w:b/>
                <w:bCs/>
              </w:rPr>
              <w:t>Születési idő:</w:t>
            </w:r>
          </w:p>
        </w:tc>
        <w:tc>
          <w:tcPr>
            <w:tcW w:w="6701" w:type="dxa"/>
          </w:tcPr>
          <w:p w:rsidR="00D55943" w:rsidRPr="00C2699F" w:rsidRDefault="00D55943" w:rsidP="00B76AB5">
            <w:pPr>
              <w:jc w:val="both"/>
            </w:pPr>
          </w:p>
        </w:tc>
      </w:tr>
      <w:tr w:rsidR="00D55943" w:rsidRPr="00C2699F" w:rsidTr="00B76AB5">
        <w:trPr>
          <w:trHeight w:val="333"/>
        </w:trPr>
        <w:tc>
          <w:tcPr>
            <w:tcW w:w="2158" w:type="dxa"/>
          </w:tcPr>
          <w:p w:rsidR="00D55943" w:rsidRPr="00C2699F" w:rsidRDefault="00D55943" w:rsidP="00B76AB5">
            <w:pPr>
              <w:jc w:val="both"/>
              <w:rPr>
                <w:b/>
                <w:bCs/>
              </w:rPr>
            </w:pPr>
            <w:r w:rsidRPr="00C2699F">
              <w:rPr>
                <w:b/>
                <w:bCs/>
              </w:rPr>
              <w:t>Állampolgárság:</w:t>
            </w:r>
          </w:p>
        </w:tc>
        <w:tc>
          <w:tcPr>
            <w:tcW w:w="6701" w:type="dxa"/>
          </w:tcPr>
          <w:p w:rsidR="00D55943" w:rsidRPr="00C2699F" w:rsidRDefault="00D55943" w:rsidP="00B76AB5">
            <w:pPr>
              <w:jc w:val="both"/>
            </w:pPr>
          </w:p>
        </w:tc>
      </w:tr>
    </w:tbl>
    <w:p w:rsidR="00D55943" w:rsidRPr="00C2699F" w:rsidRDefault="00D55943" w:rsidP="00D5594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6662"/>
      </w:tblGrid>
      <w:tr w:rsidR="00D55943" w:rsidRPr="00C2699F" w:rsidTr="00B76AB5">
        <w:tc>
          <w:tcPr>
            <w:tcW w:w="8859" w:type="dxa"/>
            <w:gridSpan w:val="2"/>
            <w:shd w:val="clear" w:color="auto" w:fill="CCCCCC"/>
          </w:tcPr>
          <w:p w:rsidR="00D55943" w:rsidRPr="00C2699F" w:rsidRDefault="00D55943" w:rsidP="00B76AB5">
            <w:pPr>
              <w:jc w:val="center"/>
              <w:rPr>
                <w:b/>
                <w:bCs/>
              </w:rPr>
            </w:pPr>
            <w:r w:rsidRPr="00C2699F">
              <w:rPr>
                <w:b/>
                <w:bCs/>
              </w:rPr>
              <w:t>ISKOLAI VÉGZETTSÉG, EGYÉB TANULMÁNYOK</w:t>
            </w:r>
          </w:p>
          <w:p w:rsidR="00D55943" w:rsidRPr="00C2699F" w:rsidRDefault="00D55943" w:rsidP="00B76AB5">
            <w:pPr>
              <w:jc w:val="center"/>
            </w:pPr>
            <w:r w:rsidRPr="00C2699F">
              <w:t>(Kezdje a legfrissebbel, és úgy haladjon az időben visszafelé!)</w:t>
            </w:r>
          </w:p>
        </w:tc>
      </w:tr>
      <w:tr w:rsidR="00D55943" w:rsidRPr="00C2699F" w:rsidTr="00B76AB5">
        <w:trPr>
          <w:trHeight w:val="333"/>
        </w:trPr>
        <w:tc>
          <w:tcPr>
            <w:tcW w:w="2197" w:type="dxa"/>
          </w:tcPr>
          <w:p w:rsidR="00D55943" w:rsidRPr="00C2699F" w:rsidRDefault="00D55943" w:rsidP="00B76AB5">
            <w:pPr>
              <w:jc w:val="center"/>
              <w:rPr>
                <w:b/>
                <w:bCs/>
              </w:rPr>
            </w:pPr>
            <w:r w:rsidRPr="00C2699F">
              <w:rPr>
                <w:b/>
                <w:bCs/>
              </w:rPr>
              <w:t>Mettől meddig (év)</w:t>
            </w:r>
          </w:p>
        </w:tc>
        <w:tc>
          <w:tcPr>
            <w:tcW w:w="6662" w:type="dxa"/>
          </w:tcPr>
          <w:p w:rsidR="00D55943" w:rsidRPr="00C2699F" w:rsidRDefault="00D55943" w:rsidP="00B76AB5">
            <w:pPr>
              <w:jc w:val="center"/>
              <w:rPr>
                <w:b/>
                <w:bCs/>
              </w:rPr>
            </w:pPr>
            <w:r w:rsidRPr="00C2699F">
              <w:rPr>
                <w:b/>
                <w:bCs/>
              </w:rPr>
              <w:t>Intézmény megnevezése / Végzettség</w:t>
            </w:r>
          </w:p>
        </w:tc>
      </w:tr>
      <w:tr w:rsidR="00D55943" w:rsidRPr="00C2699F" w:rsidTr="00B76AB5">
        <w:trPr>
          <w:trHeight w:val="333"/>
        </w:trPr>
        <w:tc>
          <w:tcPr>
            <w:tcW w:w="2197" w:type="dxa"/>
          </w:tcPr>
          <w:p w:rsidR="00D55943" w:rsidRPr="00C2699F" w:rsidRDefault="00D55943" w:rsidP="00B76AB5">
            <w:pPr>
              <w:jc w:val="both"/>
            </w:pPr>
          </w:p>
        </w:tc>
        <w:tc>
          <w:tcPr>
            <w:tcW w:w="6662" w:type="dxa"/>
          </w:tcPr>
          <w:p w:rsidR="00D55943" w:rsidRPr="00C2699F" w:rsidRDefault="00D55943" w:rsidP="00B76AB5">
            <w:pPr>
              <w:jc w:val="both"/>
            </w:pPr>
          </w:p>
        </w:tc>
      </w:tr>
      <w:tr w:rsidR="00D55943" w:rsidRPr="00C2699F" w:rsidTr="00B76AB5">
        <w:trPr>
          <w:trHeight w:val="333"/>
        </w:trPr>
        <w:tc>
          <w:tcPr>
            <w:tcW w:w="2197" w:type="dxa"/>
          </w:tcPr>
          <w:p w:rsidR="00D55943" w:rsidRPr="00C2699F" w:rsidRDefault="00D55943" w:rsidP="00B76AB5">
            <w:pPr>
              <w:jc w:val="both"/>
            </w:pPr>
          </w:p>
        </w:tc>
        <w:tc>
          <w:tcPr>
            <w:tcW w:w="6662" w:type="dxa"/>
          </w:tcPr>
          <w:p w:rsidR="00D55943" w:rsidRPr="00C2699F" w:rsidRDefault="00D55943" w:rsidP="00B76AB5">
            <w:pPr>
              <w:jc w:val="both"/>
            </w:pPr>
          </w:p>
        </w:tc>
      </w:tr>
    </w:tbl>
    <w:p w:rsidR="00D55943" w:rsidRPr="00C2699F" w:rsidRDefault="00D55943" w:rsidP="00D5594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6662"/>
      </w:tblGrid>
      <w:tr w:rsidR="00D55943" w:rsidRPr="00C2699F" w:rsidTr="00B76AB5">
        <w:tc>
          <w:tcPr>
            <w:tcW w:w="8859" w:type="dxa"/>
            <w:gridSpan w:val="2"/>
            <w:shd w:val="clear" w:color="auto" w:fill="CCCCCC"/>
          </w:tcPr>
          <w:p w:rsidR="00D55943" w:rsidRPr="00C2699F" w:rsidRDefault="00D55943" w:rsidP="00B76AB5">
            <w:pPr>
              <w:jc w:val="center"/>
              <w:rPr>
                <w:b/>
                <w:bCs/>
              </w:rPr>
            </w:pPr>
            <w:r w:rsidRPr="00C2699F">
              <w:rPr>
                <w:b/>
                <w:bCs/>
              </w:rPr>
              <w:t>MUNKAHELYEK, MUNKAKÖRÖK</w:t>
            </w:r>
          </w:p>
          <w:p w:rsidR="00D55943" w:rsidRPr="00C2699F" w:rsidRDefault="00D55943" w:rsidP="00B76AB5">
            <w:pPr>
              <w:jc w:val="center"/>
            </w:pPr>
            <w:r w:rsidRPr="00C2699F">
              <w:t>(Kezdje az aktuálissal, és úgy haladjon az időben visszafelé!)</w:t>
            </w:r>
          </w:p>
        </w:tc>
      </w:tr>
      <w:tr w:rsidR="00D55943" w:rsidRPr="00C2699F" w:rsidTr="00B76AB5">
        <w:trPr>
          <w:trHeight w:val="338"/>
        </w:trPr>
        <w:tc>
          <w:tcPr>
            <w:tcW w:w="2197" w:type="dxa"/>
          </w:tcPr>
          <w:p w:rsidR="00D55943" w:rsidRPr="00C2699F" w:rsidRDefault="00D55943" w:rsidP="00B76AB5">
            <w:pPr>
              <w:jc w:val="both"/>
              <w:rPr>
                <w:b/>
                <w:bCs/>
              </w:rPr>
            </w:pPr>
            <w:r w:rsidRPr="00C2699F">
              <w:rPr>
                <w:b/>
                <w:bCs/>
              </w:rPr>
              <w:t>Mettől meddig (év)</w:t>
            </w:r>
          </w:p>
        </w:tc>
        <w:tc>
          <w:tcPr>
            <w:tcW w:w="6662" w:type="dxa"/>
          </w:tcPr>
          <w:p w:rsidR="00D55943" w:rsidRPr="00C2699F" w:rsidRDefault="00D55943" w:rsidP="00B76AB5">
            <w:pPr>
              <w:jc w:val="both"/>
              <w:rPr>
                <w:b/>
                <w:bCs/>
              </w:rPr>
            </w:pPr>
            <w:r w:rsidRPr="00C2699F">
              <w:rPr>
                <w:b/>
                <w:bCs/>
              </w:rPr>
              <w:t>Munkahely megnevezése, munkakör ismertetése</w:t>
            </w:r>
          </w:p>
        </w:tc>
      </w:tr>
      <w:tr w:rsidR="00D55943" w:rsidRPr="00C2699F" w:rsidTr="00B76AB5">
        <w:trPr>
          <w:trHeight w:val="338"/>
        </w:trPr>
        <w:tc>
          <w:tcPr>
            <w:tcW w:w="2197" w:type="dxa"/>
          </w:tcPr>
          <w:p w:rsidR="00D55943" w:rsidRPr="00C2699F" w:rsidRDefault="00D55943" w:rsidP="00B76AB5">
            <w:pPr>
              <w:jc w:val="both"/>
            </w:pPr>
          </w:p>
        </w:tc>
        <w:tc>
          <w:tcPr>
            <w:tcW w:w="6662" w:type="dxa"/>
          </w:tcPr>
          <w:p w:rsidR="00D55943" w:rsidRPr="00C2699F" w:rsidRDefault="00D55943" w:rsidP="00B76AB5">
            <w:pPr>
              <w:jc w:val="both"/>
            </w:pPr>
          </w:p>
        </w:tc>
      </w:tr>
      <w:tr w:rsidR="00D55943" w:rsidRPr="00C2699F" w:rsidTr="00B76AB5">
        <w:trPr>
          <w:trHeight w:val="333"/>
        </w:trPr>
        <w:tc>
          <w:tcPr>
            <w:tcW w:w="2197" w:type="dxa"/>
          </w:tcPr>
          <w:p w:rsidR="00D55943" w:rsidRPr="00C2699F" w:rsidRDefault="00D55943" w:rsidP="00B76AB5">
            <w:pPr>
              <w:jc w:val="both"/>
            </w:pPr>
          </w:p>
        </w:tc>
        <w:tc>
          <w:tcPr>
            <w:tcW w:w="6662" w:type="dxa"/>
          </w:tcPr>
          <w:p w:rsidR="00D55943" w:rsidRPr="00C2699F" w:rsidRDefault="00D55943" w:rsidP="00B76AB5">
            <w:pPr>
              <w:jc w:val="both"/>
            </w:pPr>
          </w:p>
        </w:tc>
      </w:tr>
    </w:tbl>
    <w:p w:rsidR="00D55943" w:rsidRPr="00C2699F" w:rsidRDefault="00D55943" w:rsidP="00D5594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536"/>
      </w:tblGrid>
      <w:tr w:rsidR="00D55943" w:rsidRPr="00C2699F" w:rsidTr="00B76AB5">
        <w:tc>
          <w:tcPr>
            <w:tcW w:w="8859" w:type="dxa"/>
            <w:gridSpan w:val="2"/>
            <w:shd w:val="clear" w:color="auto" w:fill="CCCCCC"/>
          </w:tcPr>
          <w:p w:rsidR="00D55943" w:rsidRPr="00C2699F" w:rsidRDefault="00D55943" w:rsidP="00B76AB5">
            <w:pPr>
              <w:jc w:val="center"/>
              <w:rPr>
                <w:b/>
                <w:bCs/>
              </w:rPr>
            </w:pPr>
            <w:r w:rsidRPr="00C2699F">
              <w:rPr>
                <w:b/>
                <w:bCs/>
              </w:rPr>
              <w:t>SZAKMAI GYAKORLAT IGAZOLÁSA</w:t>
            </w:r>
          </w:p>
          <w:p w:rsidR="00D55943" w:rsidRPr="00C2699F" w:rsidRDefault="00D55943" w:rsidP="00B76AB5">
            <w:pPr>
              <w:jc w:val="center"/>
            </w:pPr>
            <w:r w:rsidRPr="00C2699F">
              <w:t>(Kezdje a legutolsóval, és úgy haladjon az időben visszafelé!)</w:t>
            </w:r>
          </w:p>
        </w:tc>
      </w:tr>
      <w:tr w:rsidR="00D55943" w:rsidRPr="00C2699F" w:rsidTr="00B76AB5">
        <w:trPr>
          <w:trHeight w:val="338"/>
        </w:trPr>
        <w:tc>
          <w:tcPr>
            <w:tcW w:w="4323" w:type="dxa"/>
          </w:tcPr>
          <w:p w:rsidR="00D55943" w:rsidRPr="00C2699F" w:rsidRDefault="00D55943" w:rsidP="00B76AB5">
            <w:pPr>
              <w:jc w:val="center"/>
              <w:rPr>
                <w:b/>
                <w:bCs/>
              </w:rPr>
            </w:pPr>
            <w:r w:rsidRPr="00C2699F">
              <w:rPr>
                <w:b/>
                <w:bCs/>
              </w:rPr>
              <w:t>Korábbi szakmai gyakorlat ismertetése, időpontjai (-tól, -ig) év hó bontásban</w:t>
            </w:r>
          </w:p>
        </w:tc>
        <w:tc>
          <w:tcPr>
            <w:tcW w:w="4536" w:type="dxa"/>
          </w:tcPr>
          <w:p w:rsidR="00D55943" w:rsidRPr="00C2699F" w:rsidRDefault="00D55943" w:rsidP="00B76AB5">
            <w:pPr>
              <w:jc w:val="center"/>
              <w:rPr>
                <w:b/>
                <w:bCs/>
              </w:rPr>
            </w:pPr>
            <w:r w:rsidRPr="00C2699F">
              <w:rPr>
                <w:b/>
                <w:bCs/>
              </w:rPr>
              <w:t>Ellátott funkciók, feladatok és beosztások ismertetése</w:t>
            </w:r>
          </w:p>
          <w:p w:rsidR="00ED36A4" w:rsidRPr="00C2699F" w:rsidRDefault="00ED36A4" w:rsidP="00B76AB5">
            <w:pPr>
              <w:jc w:val="center"/>
              <w:rPr>
                <w:bCs/>
                <w:sz w:val="20"/>
                <w:szCs w:val="20"/>
              </w:rPr>
            </w:pPr>
          </w:p>
        </w:tc>
      </w:tr>
      <w:tr w:rsidR="00D55943" w:rsidRPr="00C2699F" w:rsidTr="00B76AB5">
        <w:trPr>
          <w:trHeight w:val="333"/>
        </w:trPr>
        <w:tc>
          <w:tcPr>
            <w:tcW w:w="4323" w:type="dxa"/>
          </w:tcPr>
          <w:p w:rsidR="00D55943" w:rsidRPr="00C2699F" w:rsidRDefault="00D55943" w:rsidP="00B76AB5">
            <w:pPr>
              <w:jc w:val="both"/>
            </w:pPr>
          </w:p>
        </w:tc>
        <w:tc>
          <w:tcPr>
            <w:tcW w:w="4536" w:type="dxa"/>
          </w:tcPr>
          <w:p w:rsidR="00D55943" w:rsidRPr="00C2699F" w:rsidRDefault="00D55943" w:rsidP="00B76AB5">
            <w:pPr>
              <w:jc w:val="both"/>
            </w:pPr>
          </w:p>
        </w:tc>
      </w:tr>
      <w:tr w:rsidR="00D55943" w:rsidRPr="00C2699F" w:rsidTr="00B76AB5">
        <w:trPr>
          <w:trHeight w:val="333"/>
        </w:trPr>
        <w:tc>
          <w:tcPr>
            <w:tcW w:w="4323" w:type="dxa"/>
          </w:tcPr>
          <w:p w:rsidR="00D55943" w:rsidRPr="00C2699F" w:rsidRDefault="00D55943" w:rsidP="00B76AB5">
            <w:pPr>
              <w:jc w:val="both"/>
            </w:pPr>
          </w:p>
        </w:tc>
        <w:tc>
          <w:tcPr>
            <w:tcW w:w="4536" w:type="dxa"/>
          </w:tcPr>
          <w:p w:rsidR="00D55943" w:rsidRPr="00C2699F" w:rsidRDefault="00D55943" w:rsidP="00B76AB5">
            <w:pPr>
              <w:jc w:val="both"/>
            </w:pPr>
          </w:p>
        </w:tc>
      </w:tr>
    </w:tbl>
    <w:p w:rsidR="00D55943" w:rsidRPr="00C2699F" w:rsidRDefault="00D55943" w:rsidP="00D55943">
      <w:pPr>
        <w:jc w:val="both"/>
      </w:pPr>
    </w:p>
    <w:p w:rsidR="00D55943" w:rsidRPr="00C2699F" w:rsidRDefault="00D55943" w:rsidP="00D55943">
      <w:pPr>
        <w:jc w:val="both"/>
      </w:pPr>
      <w:r w:rsidRPr="00C2699F">
        <w:t>Kijelentem, hogy mint a(z) ……………… ajánlattevő / kapacitásait rendelkezésre bocsátó szervezet (a nem kívánt szövegrész törlendő) által ajánlott ……………… szakember részt v</w:t>
      </w:r>
      <w:r w:rsidRPr="00C2699F">
        <w:t>e</w:t>
      </w:r>
      <w:r w:rsidRPr="00C2699F">
        <w:t xml:space="preserve">szek a </w:t>
      </w:r>
      <w:r w:rsidR="002772E4" w:rsidRPr="002772E4">
        <w:rPr>
          <w:bCs/>
        </w:rPr>
        <w:t>Szegedi Vadaspark és Programszervező Közhasznú Nonprofit Korlátolt Felelősségű Társaság</w:t>
      </w:r>
      <w:r w:rsidR="00FF52A6" w:rsidRPr="00C2699F">
        <w:t xml:space="preserve"> </w:t>
      </w:r>
      <w:r w:rsidR="002772E4" w:rsidRPr="002772E4">
        <w:rPr>
          <w:bCs/>
        </w:rPr>
        <w:t>(6725 Szeged, Cserepes sor 47.)</w:t>
      </w:r>
      <w:r w:rsidR="00340766">
        <w:t xml:space="preserve"> ajánlatkérő </w:t>
      </w:r>
      <w:r w:rsidR="00185843" w:rsidRPr="00340766">
        <w:rPr>
          <w:b/>
        </w:rPr>
        <w:t>„</w:t>
      </w:r>
      <w:r w:rsidR="002772E4" w:rsidRPr="00340766">
        <w:rPr>
          <w:b/>
          <w:bCs/>
        </w:rPr>
        <w:t>Vállalkozási szerződések építési munkák elvégzésére az „Elefánt</w:t>
      </w:r>
      <w:r w:rsidR="00340766" w:rsidRPr="00340766">
        <w:rPr>
          <w:b/>
          <w:bCs/>
        </w:rPr>
        <w:t>ot</w:t>
      </w:r>
      <w:r w:rsidR="002772E4" w:rsidRPr="00340766">
        <w:rPr>
          <w:b/>
          <w:bCs/>
        </w:rPr>
        <w:t>- és ázsiai állatok</w:t>
      </w:r>
      <w:r w:rsidR="00340766" w:rsidRPr="00340766">
        <w:rPr>
          <w:b/>
          <w:bCs/>
        </w:rPr>
        <w:t>at</w:t>
      </w:r>
      <w:r w:rsidR="002772E4" w:rsidRPr="00340766">
        <w:rPr>
          <w:b/>
          <w:bCs/>
        </w:rPr>
        <w:t xml:space="preserve"> bemutató együttes építése” című és TOP -6.1.4.-15 -2016-00001 azonosítószámú projekt keretén belül (I-II. rész)</w:t>
      </w:r>
      <w:r w:rsidR="00185843" w:rsidRPr="00340766">
        <w:rPr>
          <w:b/>
        </w:rPr>
        <w:t>”</w:t>
      </w:r>
      <w:r w:rsidR="00185843" w:rsidRPr="00C2699F">
        <w:rPr>
          <w:b/>
        </w:rPr>
        <w:t xml:space="preserve"> </w:t>
      </w:r>
      <w:r w:rsidRPr="00C2699F">
        <w:t>tárgyában lefolytatásra kerülő közbeszerzési eljárás</w:t>
      </w:r>
      <w:r w:rsidR="009610A0" w:rsidRPr="00C2699F">
        <w:t xml:space="preserve"> ….. Részében</w:t>
      </w:r>
      <w:r w:rsidRPr="00C2699F">
        <w:t>. Kijelentem továbbá, hogy az ajánla</w:t>
      </w:r>
      <w:r w:rsidRPr="00C2699F">
        <w:t>t</w:t>
      </w:r>
      <w:r w:rsidR="009610A0" w:rsidRPr="00C2699F">
        <w:t>tevő</w:t>
      </w:r>
      <w:r w:rsidRPr="00C2699F">
        <w:t xml:space="preserve"> közbeszerzési eljárásban történő nyertessége esetén képes vagyok dolgozni, és dolgozni kívánok azokban a tervezett időszak(ok)ban, és az ajánlatban szereplő beosztásban, melyre vonatkozóan önéletrajzomat benyújtották.</w:t>
      </w:r>
      <w:r w:rsidR="00ED36A4" w:rsidRPr="00C2699F">
        <w:t xml:space="preserve"> </w:t>
      </w:r>
      <w:r w:rsidRPr="00C2699F">
        <w:t>Nyilatkozatommal kijelentem, hogy nincs más olyan kötelezettségem ezen időszak(ok)ra vonatkozóan, amelyek az e szerződésben való munkavégzésemet bármilyen szempontból akadályozná.</w:t>
      </w:r>
      <w:r w:rsidR="00ED36A4" w:rsidRPr="00C2699F">
        <w:t xml:space="preserve"> </w:t>
      </w:r>
    </w:p>
    <w:p w:rsidR="00D55943" w:rsidRPr="00C2699F" w:rsidRDefault="00D55943" w:rsidP="00D55943">
      <w:pPr>
        <w:jc w:val="both"/>
      </w:pPr>
    </w:p>
    <w:p w:rsidR="00D55943" w:rsidRPr="00C2699F" w:rsidRDefault="00D55943" w:rsidP="00D55943">
      <w:pPr>
        <w:pStyle w:val="Szvegtrzs2"/>
        <w:spacing w:after="0" w:line="240" w:lineRule="auto"/>
        <w:jc w:val="both"/>
      </w:pPr>
      <w:r w:rsidRPr="00C2699F">
        <w:t>........................................., ………. év ..................... hó ........ nap</w:t>
      </w:r>
    </w:p>
    <w:p w:rsidR="00D55943" w:rsidRPr="00C2699F" w:rsidRDefault="00D55943" w:rsidP="00D55943">
      <w:pPr>
        <w:jc w:val="both"/>
      </w:pPr>
    </w:p>
    <w:tbl>
      <w:tblPr>
        <w:tblW w:w="9212" w:type="dxa"/>
        <w:tblLayout w:type="fixed"/>
        <w:tblCellMar>
          <w:left w:w="70" w:type="dxa"/>
          <w:right w:w="70" w:type="dxa"/>
        </w:tblCellMar>
        <w:tblLook w:val="0000"/>
      </w:tblPr>
      <w:tblGrid>
        <w:gridCol w:w="4606"/>
        <w:gridCol w:w="4606"/>
      </w:tblGrid>
      <w:tr w:rsidR="00D55943" w:rsidRPr="00C2699F" w:rsidTr="00B76AB5">
        <w:tc>
          <w:tcPr>
            <w:tcW w:w="4606" w:type="dxa"/>
          </w:tcPr>
          <w:p w:rsidR="00D55943" w:rsidRPr="00C2699F" w:rsidRDefault="00D55943" w:rsidP="00B76AB5">
            <w:pPr>
              <w:jc w:val="both"/>
            </w:pPr>
          </w:p>
        </w:tc>
        <w:tc>
          <w:tcPr>
            <w:tcW w:w="4606" w:type="dxa"/>
          </w:tcPr>
          <w:p w:rsidR="00D55943" w:rsidRPr="00C2699F" w:rsidRDefault="00D55943" w:rsidP="00FF52A6">
            <w:pPr>
              <w:jc w:val="center"/>
            </w:pPr>
            <w:r w:rsidRPr="00C2699F">
              <w:t>………………………………</w:t>
            </w:r>
          </w:p>
        </w:tc>
      </w:tr>
      <w:tr w:rsidR="00D55943" w:rsidRPr="00C2699F" w:rsidTr="00B76AB5">
        <w:tc>
          <w:tcPr>
            <w:tcW w:w="4606" w:type="dxa"/>
          </w:tcPr>
          <w:p w:rsidR="00D55943" w:rsidRPr="00C2699F" w:rsidRDefault="00D55943" w:rsidP="00B76AB5">
            <w:pPr>
              <w:jc w:val="both"/>
            </w:pPr>
          </w:p>
        </w:tc>
        <w:tc>
          <w:tcPr>
            <w:tcW w:w="4606" w:type="dxa"/>
          </w:tcPr>
          <w:p w:rsidR="00D55943" w:rsidRPr="00C2699F" w:rsidRDefault="00D55943" w:rsidP="00FF52A6">
            <w:pPr>
              <w:jc w:val="center"/>
            </w:pPr>
            <w:r w:rsidRPr="00C2699F">
              <w:t>szakember saját kezű aláírása</w:t>
            </w:r>
          </w:p>
        </w:tc>
      </w:tr>
    </w:tbl>
    <w:p w:rsidR="00743D63" w:rsidRPr="00C2699F" w:rsidRDefault="00D55943" w:rsidP="00743D63">
      <w:pPr>
        <w:jc w:val="center"/>
      </w:pPr>
      <w:r w:rsidRPr="00C2699F">
        <w:br w:type="page"/>
      </w:r>
      <w:r w:rsidR="00743D63" w:rsidRPr="00C2699F">
        <w:rPr>
          <w:b/>
        </w:rPr>
        <w:lastRenderedPageBreak/>
        <w:t>Nyilatkozat a számlavezető pénzügyi intézmények és bankszámlák vonatkozásában</w:t>
      </w:r>
    </w:p>
    <w:p w:rsidR="00743D63" w:rsidRPr="00C2699F" w:rsidRDefault="00743D63" w:rsidP="00743D63">
      <w:pPr>
        <w:jc w:val="both"/>
        <w:rPr>
          <w:bCs/>
        </w:rPr>
      </w:pPr>
    </w:p>
    <w:p w:rsidR="000325B4" w:rsidRPr="00C2699F" w:rsidRDefault="000325B4" w:rsidP="000325B4">
      <w:pPr>
        <w:jc w:val="center"/>
        <w:rPr>
          <w:bCs/>
          <w:sz w:val="20"/>
          <w:szCs w:val="20"/>
        </w:rPr>
      </w:pPr>
      <w:r w:rsidRPr="00C2699F">
        <w:rPr>
          <w:bCs/>
          <w:sz w:val="20"/>
          <w:szCs w:val="20"/>
        </w:rPr>
        <w:t>(KIZÁRÓLAG AJÁNLATKÉRŐ KÜLÖN FELHÍVÁSÁRA kell benyújtani,</w:t>
      </w:r>
      <w:r w:rsidR="009610A0" w:rsidRPr="00C2699F">
        <w:rPr>
          <w:bCs/>
          <w:sz w:val="20"/>
          <w:szCs w:val="20"/>
        </w:rPr>
        <w:t xml:space="preserve"> nem kell részenként kitölteni,</w:t>
      </w:r>
      <w:r w:rsidRPr="00C2699F">
        <w:rPr>
          <w:bCs/>
          <w:sz w:val="20"/>
          <w:szCs w:val="20"/>
        </w:rPr>
        <w:t xml:space="preserve"> az adott alkalmassági követelmény igazolásában részt vevő ajánlattevőnek/kapacitást biztosító más személ</w:t>
      </w:r>
      <w:r w:rsidRPr="00C2699F">
        <w:rPr>
          <w:bCs/>
          <w:sz w:val="20"/>
          <w:szCs w:val="20"/>
        </w:rPr>
        <w:t>y</w:t>
      </w:r>
      <w:r w:rsidRPr="00C2699F">
        <w:rPr>
          <w:bCs/>
          <w:sz w:val="20"/>
          <w:szCs w:val="20"/>
        </w:rPr>
        <w:t>nek/szervezetnek kell csatolnia)</w:t>
      </w:r>
    </w:p>
    <w:p w:rsidR="000325B4" w:rsidRPr="00C2699F" w:rsidRDefault="000325B4" w:rsidP="000325B4">
      <w:pPr>
        <w:rPr>
          <w:sz w:val="20"/>
          <w:szCs w:val="20"/>
        </w:rPr>
      </w:pPr>
    </w:p>
    <w:p w:rsidR="009610A0" w:rsidRPr="00C2699F" w:rsidRDefault="009610A0" w:rsidP="009610A0">
      <w:pPr>
        <w:rPr>
          <w:b/>
          <w:sz w:val="20"/>
          <w:szCs w:val="20"/>
        </w:rPr>
      </w:pPr>
      <w:r w:rsidRPr="00C2699F">
        <w:rPr>
          <w:sz w:val="20"/>
          <w:szCs w:val="20"/>
        </w:rPr>
        <w:t xml:space="preserve">Az eljárás száma: </w:t>
      </w:r>
      <w:r w:rsidR="001B25D9">
        <w:rPr>
          <w:b/>
          <w:sz w:val="20"/>
          <w:szCs w:val="20"/>
        </w:rPr>
        <w:t>VP-02/2016.</w:t>
      </w:r>
    </w:p>
    <w:p w:rsidR="009610A0" w:rsidRPr="00C2699F" w:rsidRDefault="009610A0" w:rsidP="009610A0">
      <w:pPr>
        <w:ind w:left="1416" w:hanging="1410"/>
        <w:rPr>
          <w:b/>
          <w:sz w:val="20"/>
          <w:szCs w:val="20"/>
        </w:rPr>
      </w:pPr>
      <w:r w:rsidRPr="00C2699F">
        <w:rPr>
          <w:sz w:val="20"/>
          <w:szCs w:val="20"/>
        </w:rPr>
        <w:t>Az eljárás tárgya</w:t>
      </w:r>
      <w:r w:rsidR="00187258" w:rsidRPr="00187258">
        <w:rPr>
          <w:b/>
          <w:bCs/>
          <w:sz w:val="20"/>
          <w:szCs w:val="20"/>
        </w:rPr>
        <w:t xml:space="preserve"> Vállalkozási szerződések építési munkák elvégzésére az „Elefánt</w:t>
      </w:r>
      <w:r w:rsidR="00340766">
        <w:rPr>
          <w:b/>
          <w:bCs/>
          <w:sz w:val="20"/>
          <w:szCs w:val="20"/>
        </w:rPr>
        <w:t>ot</w:t>
      </w:r>
      <w:r w:rsidR="00187258" w:rsidRPr="00187258">
        <w:rPr>
          <w:b/>
          <w:bCs/>
          <w:sz w:val="20"/>
          <w:szCs w:val="20"/>
        </w:rPr>
        <w:t>- és ázsiai állatok</w:t>
      </w:r>
      <w:r w:rsidR="00340766">
        <w:rPr>
          <w:b/>
          <w:bCs/>
          <w:sz w:val="20"/>
          <w:szCs w:val="20"/>
        </w:rPr>
        <w:t>at</w:t>
      </w:r>
      <w:r w:rsidR="00187258" w:rsidRPr="00187258">
        <w:rPr>
          <w:b/>
          <w:bCs/>
          <w:sz w:val="20"/>
          <w:szCs w:val="20"/>
        </w:rPr>
        <w:t xml:space="preserve"> bemutató együttes építése” című és TOP -6.1.4.-15 -2016-00001 azonosítószámú projekt keretén belül (I-</w:t>
      </w:r>
      <w:r w:rsidR="00187258">
        <w:rPr>
          <w:b/>
          <w:bCs/>
          <w:sz w:val="20"/>
          <w:szCs w:val="20"/>
        </w:rPr>
        <w:t>II. rész)</w:t>
      </w:r>
    </w:p>
    <w:p w:rsidR="009610A0" w:rsidRPr="00C2699F" w:rsidRDefault="009610A0" w:rsidP="004173FA">
      <w:pPr>
        <w:ind w:left="1410" w:hanging="1410"/>
        <w:rPr>
          <w:b/>
          <w:sz w:val="20"/>
          <w:szCs w:val="20"/>
        </w:rPr>
      </w:pPr>
      <w:r w:rsidRPr="00C2699F">
        <w:rPr>
          <w:sz w:val="20"/>
          <w:szCs w:val="20"/>
        </w:rPr>
        <w:t xml:space="preserve">Ajánlatkérő: </w:t>
      </w:r>
      <w:r w:rsidRPr="00C2699F">
        <w:rPr>
          <w:sz w:val="20"/>
          <w:szCs w:val="20"/>
        </w:rPr>
        <w:tab/>
      </w:r>
      <w:r w:rsidR="004173FA" w:rsidRPr="004173FA">
        <w:rPr>
          <w:b/>
          <w:bCs/>
          <w:sz w:val="20"/>
          <w:szCs w:val="20"/>
        </w:rPr>
        <w:t>Szegedi Vadaspark és Programszervező Közhasznú Nonprofit Korlátolt Felelősségű Tá</w:t>
      </w:r>
      <w:r w:rsidR="004173FA" w:rsidRPr="004173FA">
        <w:rPr>
          <w:b/>
          <w:bCs/>
          <w:sz w:val="20"/>
          <w:szCs w:val="20"/>
        </w:rPr>
        <w:t>r</w:t>
      </w:r>
      <w:r w:rsidR="004173FA" w:rsidRPr="004173FA">
        <w:rPr>
          <w:b/>
          <w:bCs/>
          <w:sz w:val="20"/>
          <w:szCs w:val="20"/>
        </w:rPr>
        <w:t>saság (6725 Szeged, Cserepes sor 47.)</w:t>
      </w:r>
    </w:p>
    <w:p w:rsidR="00743D63" w:rsidRPr="00C2699F" w:rsidRDefault="00743D63" w:rsidP="00743D63">
      <w:pPr>
        <w:tabs>
          <w:tab w:val="left" w:pos="1080"/>
          <w:tab w:val="center" w:pos="7200"/>
        </w:tabs>
        <w:jc w:val="both"/>
      </w:pPr>
    </w:p>
    <w:p w:rsidR="00743D63" w:rsidRPr="00C2699F" w:rsidRDefault="00743D63" w:rsidP="00743D63">
      <w:pPr>
        <w:tabs>
          <w:tab w:val="left" w:pos="1080"/>
          <w:tab w:val="center" w:pos="7200"/>
        </w:tabs>
        <w:jc w:val="both"/>
      </w:pPr>
      <w:r w:rsidRPr="00C2699F">
        <w:t>A nyilatkozattevő cég</w:t>
      </w:r>
    </w:p>
    <w:p w:rsidR="00743D63" w:rsidRPr="00C2699F" w:rsidRDefault="00743D63" w:rsidP="00743D63">
      <w:pPr>
        <w:numPr>
          <w:ilvl w:val="0"/>
          <w:numId w:val="3"/>
        </w:numPr>
        <w:tabs>
          <w:tab w:val="left" w:pos="1080"/>
          <w:tab w:val="center" w:pos="7200"/>
        </w:tabs>
        <w:jc w:val="both"/>
      </w:pPr>
      <w:r w:rsidRPr="00C2699F">
        <w:t>neve: …………………………………..</w:t>
      </w:r>
    </w:p>
    <w:p w:rsidR="00743D63" w:rsidRPr="00C2699F" w:rsidRDefault="00743D63" w:rsidP="00743D63">
      <w:pPr>
        <w:numPr>
          <w:ilvl w:val="0"/>
          <w:numId w:val="3"/>
        </w:numPr>
        <w:tabs>
          <w:tab w:val="left" w:pos="1080"/>
          <w:tab w:val="center" w:pos="7200"/>
        </w:tabs>
        <w:jc w:val="both"/>
      </w:pPr>
      <w:r w:rsidRPr="00C2699F">
        <w:t>székhelye: …………………………….</w:t>
      </w:r>
    </w:p>
    <w:p w:rsidR="00743D63" w:rsidRPr="00C2699F" w:rsidRDefault="00743D63" w:rsidP="00743D63">
      <w:pPr>
        <w:numPr>
          <w:ilvl w:val="0"/>
          <w:numId w:val="3"/>
        </w:numPr>
        <w:tabs>
          <w:tab w:val="left" w:pos="1080"/>
          <w:tab w:val="center" w:pos="7200"/>
        </w:tabs>
        <w:jc w:val="both"/>
      </w:pPr>
      <w:r w:rsidRPr="00C2699F">
        <w:t>az eljárásban betöltött szerepe (a nem kívánt szövegrész törlendő): ajánlattevő / kapacitást rendelkezése bocsátó</w:t>
      </w:r>
      <w:r w:rsidRPr="00C2699F" w:rsidDel="00F823EC">
        <w:t xml:space="preserve"> </w:t>
      </w:r>
      <w:r w:rsidRPr="00C2699F">
        <w:t>szervezet</w:t>
      </w:r>
    </w:p>
    <w:p w:rsidR="00743D63" w:rsidRPr="00C2699F" w:rsidRDefault="00743D63" w:rsidP="00743D63">
      <w:pPr>
        <w:jc w:val="both"/>
      </w:pPr>
    </w:p>
    <w:p w:rsidR="00526DB2" w:rsidRPr="00C2699F" w:rsidRDefault="00526DB2" w:rsidP="00526DB2">
      <w:pPr>
        <w:jc w:val="both"/>
      </w:pPr>
      <w:r w:rsidRPr="00C2699F">
        <w:t>Alulírott ………………………………………, mint a nyilatkozattevő cég cégjegyzésre jog</w:t>
      </w:r>
      <w:r w:rsidRPr="00C2699F">
        <w:t>o</w:t>
      </w:r>
      <w:r w:rsidRPr="00C2699F">
        <w:t>sult képviselője a fenti közbeszerzési eljárás során kijelentem, hogy a nyilatkozatot tevő - az ajánlatkérő által vizsgált időszak vonatkozásában releváns - számlavezető pénzügyi intézm</w:t>
      </w:r>
      <w:r w:rsidRPr="00C2699F">
        <w:t>é</w:t>
      </w:r>
      <w:r w:rsidRPr="00C2699F">
        <w:t>nye(i) az alábbiakban meghatározott intézmény(ek), továbbá nyilatkozom, hogy nyilatkozatot tevőnek az ajánlatkérő Kbt. 69. §-a szerinti felhívására benyújtott - a számlavezető pénzügyi intézmény(ek)től származó - nyilatkozato(ko)n szereplő számlá(ko)n túlmenően további pénzügyi intézménynél az ajánlatkérő által vizsgált időszakban nem volt/nincsen vezetett számlája, valamint, hogy az ajánlatkérő Kbt. 69. §-a szerinti felhívására valamennyi - az ajá</w:t>
      </w:r>
      <w:r w:rsidRPr="00C2699F">
        <w:t>n</w:t>
      </w:r>
      <w:r w:rsidRPr="00C2699F">
        <w:t>latkérő által vizsgált időszak vonatkozásában releváns - számlavezető pénzügyi intézménye nyilatkozatát benyújtotta.</w:t>
      </w:r>
    </w:p>
    <w:p w:rsidR="00743D63" w:rsidRPr="00C2699F" w:rsidRDefault="00743D63" w:rsidP="00743D63">
      <w:pPr>
        <w:jc w:val="both"/>
      </w:pPr>
    </w:p>
    <w:tbl>
      <w:tblPr>
        <w:tblW w:w="0" w:type="auto"/>
        <w:tblInd w:w="-5" w:type="dxa"/>
        <w:tblLayout w:type="fixed"/>
        <w:tblLook w:val="0000"/>
      </w:tblPr>
      <w:tblGrid>
        <w:gridCol w:w="4606"/>
        <w:gridCol w:w="4617"/>
      </w:tblGrid>
      <w:tr w:rsidR="00743D63" w:rsidRPr="00C2699F" w:rsidTr="00B76AB5">
        <w:tc>
          <w:tcPr>
            <w:tcW w:w="4606" w:type="dxa"/>
            <w:tcBorders>
              <w:top w:val="single" w:sz="4" w:space="0" w:color="000000"/>
              <w:left w:val="single" w:sz="4" w:space="0" w:color="000000"/>
              <w:bottom w:val="single" w:sz="4" w:space="0" w:color="000000"/>
            </w:tcBorders>
            <w:shd w:val="clear" w:color="auto" w:fill="auto"/>
          </w:tcPr>
          <w:p w:rsidR="00743D63" w:rsidRPr="00C2699F" w:rsidRDefault="00743D63" w:rsidP="00B76AB5">
            <w:pPr>
              <w:snapToGrid w:val="0"/>
              <w:jc w:val="center"/>
            </w:pPr>
            <w:r w:rsidRPr="00C2699F">
              <w:t>Számlavezető pénzügyi intézmény</w:t>
            </w:r>
          </w:p>
        </w:tc>
        <w:tc>
          <w:tcPr>
            <w:tcW w:w="4617" w:type="dxa"/>
            <w:tcBorders>
              <w:top w:val="single" w:sz="4" w:space="0" w:color="000000"/>
              <w:left w:val="single" w:sz="4" w:space="0" w:color="000000"/>
              <w:bottom w:val="single" w:sz="4" w:space="0" w:color="000000"/>
              <w:right w:val="single" w:sz="4" w:space="0" w:color="000000"/>
            </w:tcBorders>
            <w:shd w:val="clear" w:color="auto" w:fill="auto"/>
          </w:tcPr>
          <w:p w:rsidR="00743D63" w:rsidRPr="00C2699F" w:rsidRDefault="00743D63" w:rsidP="00B76AB5">
            <w:pPr>
              <w:snapToGrid w:val="0"/>
              <w:jc w:val="center"/>
            </w:pPr>
            <w:r w:rsidRPr="00C2699F">
              <w:t>Számla száma</w:t>
            </w:r>
          </w:p>
        </w:tc>
      </w:tr>
      <w:tr w:rsidR="00743D63" w:rsidRPr="00C2699F" w:rsidTr="00B76AB5">
        <w:tc>
          <w:tcPr>
            <w:tcW w:w="4606" w:type="dxa"/>
            <w:tcBorders>
              <w:top w:val="single" w:sz="4" w:space="0" w:color="000000"/>
              <w:left w:val="single" w:sz="4" w:space="0" w:color="000000"/>
              <w:bottom w:val="single" w:sz="4" w:space="0" w:color="000000"/>
            </w:tcBorders>
            <w:shd w:val="clear" w:color="auto" w:fill="auto"/>
          </w:tcPr>
          <w:p w:rsidR="00743D63" w:rsidRPr="00C2699F" w:rsidRDefault="00743D63" w:rsidP="00B76AB5">
            <w:pPr>
              <w:snapToGrid w:val="0"/>
              <w:jc w:val="center"/>
            </w:pPr>
          </w:p>
        </w:tc>
        <w:tc>
          <w:tcPr>
            <w:tcW w:w="4617" w:type="dxa"/>
            <w:tcBorders>
              <w:top w:val="single" w:sz="4" w:space="0" w:color="000000"/>
              <w:left w:val="single" w:sz="4" w:space="0" w:color="000000"/>
              <w:bottom w:val="single" w:sz="4" w:space="0" w:color="000000"/>
              <w:right w:val="single" w:sz="4" w:space="0" w:color="000000"/>
            </w:tcBorders>
            <w:shd w:val="clear" w:color="auto" w:fill="auto"/>
          </w:tcPr>
          <w:p w:rsidR="00743D63" w:rsidRPr="00C2699F" w:rsidRDefault="00743D63" w:rsidP="00B76AB5">
            <w:pPr>
              <w:snapToGrid w:val="0"/>
              <w:jc w:val="center"/>
            </w:pPr>
          </w:p>
        </w:tc>
      </w:tr>
      <w:tr w:rsidR="00743D63" w:rsidRPr="00C2699F" w:rsidTr="00B76AB5">
        <w:tc>
          <w:tcPr>
            <w:tcW w:w="4606" w:type="dxa"/>
            <w:tcBorders>
              <w:top w:val="single" w:sz="4" w:space="0" w:color="000000"/>
              <w:left w:val="single" w:sz="4" w:space="0" w:color="000000"/>
              <w:bottom w:val="single" w:sz="4" w:space="0" w:color="000000"/>
            </w:tcBorders>
            <w:shd w:val="clear" w:color="auto" w:fill="auto"/>
          </w:tcPr>
          <w:p w:rsidR="00743D63" w:rsidRPr="00C2699F" w:rsidRDefault="00743D63" w:rsidP="00B76AB5">
            <w:pPr>
              <w:snapToGrid w:val="0"/>
              <w:jc w:val="center"/>
            </w:pPr>
          </w:p>
        </w:tc>
        <w:tc>
          <w:tcPr>
            <w:tcW w:w="4617" w:type="dxa"/>
            <w:tcBorders>
              <w:top w:val="single" w:sz="4" w:space="0" w:color="000000"/>
              <w:left w:val="single" w:sz="4" w:space="0" w:color="000000"/>
              <w:bottom w:val="single" w:sz="4" w:space="0" w:color="000000"/>
              <w:right w:val="single" w:sz="4" w:space="0" w:color="000000"/>
            </w:tcBorders>
            <w:shd w:val="clear" w:color="auto" w:fill="auto"/>
          </w:tcPr>
          <w:p w:rsidR="00743D63" w:rsidRPr="00C2699F" w:rsidRDefault="00743D63" w:rsidP="00B76AB5">
            <w:pPr>
              <w:snapToGrid w:val="0"/>
              <w:jc w:val="center"/>
            </w:pPr>
          </w:p>
        </w:tc>
      </w:tr>
      <w:tr w:rsidR="00743D63" w:rsidRPr="00C2699F" w:rsidTr="00B76AB5">
        <w:tc>
          <w:tcPr>
            <w:tcW w:w="4606" w:type="dxa"/>
            <w:tcBorders>
              <w:top w:val="single" w:sz="4" w:space="0" w:color="000000"/>
              <w:left w:val="single" w:sz="4" w:space="0" w:color="000000"/>
              <w:bottom w:val="single" w:sz="4" w:space="0" w:color="000000"/>
            </w:tcBorders>
            <w:shd w:val="clear" w:color="auto" w:fill="auto"/>
          </w:tcPr>
          <w:p w:rsidR="00743D63" w:rsidRPr="00C2699F" w:rsidRDefault="00743D63" w:rsidP="00B76AB5">
            <w:pPr>
              <w:snapToGrid w:val="0"/>
              <w:jc w:val="center"/>
            </w:pPr>
          </w:p>
        </w:tc>
        <w:tc>
          <w:tcPr>
            <w:tcW w:w="4617" w:type="dxa"/>
            <w:tcBorders>
              <w:top w:val="single" w:sz="4" w:space="0" w:color="000000"/>
              <w:left w:val="single" w:sz="4" w:space="0" w:color="000000"/>
              <w:bottom w:val="single" w:sz="4" w:space="0" w:color="000000"/>
              <w:right w:val="single" w:sz="4" w:space="0" w:color="000000"/>
            </w:tcBorders>
            <w:shd w:val="clear" w:color="auto" w:fill="auto"/>
          </w:tcPr>
          <w:p w:rsidR="00743D63" w:rsidRPr="00C2699F" w:rsidRDefault="00743D63" w:rsidP="00B76AB5">
            <w:pPr>
              <w:snapToGrid w:val="0"/>
              <w:jc w:val="center"/>
            </w:pPr>
          </w:p>
        </w:tc>
      </w:tr>
      <w:tr w:rsidR="00743D63" w:rsidRPr="00C2699F" w:rsidTr="00B76AB5">
        <w:tc>
          <w:tcPr>
            <w:tcW w:w="4606" w:type="dxa"/>
            <w:tcBorders>
              <w:top w:val="single" w:sz="4" w:space="0" w:color="000000"/>
              <w:left w:val="single" w:sz="4" w:space="0" w:color="000000"/>
              <w:bottom w:val="single" w:sz="4" w:space="0" w:color="000000"/>
            </w:tcBorders>
            <w:shd w:val="clear" w:color="auto" w:fill="auto"/>
          </w:tcPr>
          <w:p w:rsidR="00743D63" w:rsidRPr="00C2699F" w:rsidRDefault="00743D63" w:rsidP="00B76AB5">
            <w:pPr>
              <w:snapToGrid w:val="0"/>
              <w:jc w:val="center"/>
            </w:pPr>
          </w:p>
        </w:tc>
        <w:tc>
          <w:tcPr>
            <w:tcW w:w="4617" w:type="dxa"/>
            <w:tcBorders>
              <w:top w:val="single" w:sz="4" w:space="0" w:color="000000"/>
              <w:left w:val="single" w:sz="4" w:space="0" w:color="000000"/>
              <w:bottom w:val="single" w:sz="4" w:space="0" w:color="000000"/>
              <w:right w:val="single" w:sz="4" w:space="0" w:color="000000"/>
            </w:tcBorders>
            <w:shd w:val="clear" w:color="auto" w:fill="auto"/>
          </w:tcPr>
          <w:p w:rsidR="00743D63" w:rsidRPr="00C2699F" w:rsidRDefault="00743D63" w:rsidP="00B76AB5">
            <w:pPr>
              <w:snapToGrid w:val="0"/>
              <w:jc w:val="center"/>
            </w:pPr>
          </w:p>
        </w:tc>
      </w:tr>
    </w:tbl>
    <w:p w:rsidR="00743D63" w:rsidRPr="00C2699F" w:rsidRDefault="00743D63" w:rsidP="00743D63">
      <w:pPr>
        <w:jc w:val="both"/>
      </w:pPr>
    </w:p>
    <w:p w:rsidR="00743D63" w:rsidRPr="00C2699F" w:rsidRDefault="00743D63" w:rsidP="00743D63">
      <w:pPr>
        <w:jc w:val="both"/>
      </w:pPr>
    </w:p>
    <w:p w:rsidR="00743D63" w:rsidRPr="00C2699F" w:rsidRDefault="00743D63" w:rsidP="00743D63">
      <w:pPr>
        <w:jc w:val="both"/>
      </w:pPr>
    </w:p>
    <w:p w:rsidR="00743D63" w:rsidRPr="00C2699F" w:rsidRDefault="00743D63" w:rsidP="00743D63">
      <w:pPr>
        <w:pStyle w:val="Szvegtrzs2"/>
        <w:spacing w:after="0" w:line="240" w:lineRule="auto"/>
      </w:pPr>
      <w:r w:rsidRPr="00C2699F">
        <w:t>........................................., ………. év ..................... hó ........ nap</w:t>
      </w:r>
    </w:p>
    <w:p w:rsidR="00743D63" w:rsidRPr="00C2699F" w:rsidRDefault="00743D63" w:rsidP="00743D63">
      <w:pPr>
        <w:tabs>
          <w:tab w:val="left" w:pos="360"/>
          <w:tab w:val="left" w:pos="720"/>
        </w:tabs>
        <w:jc w:val="both"/>
      </w:pPr>
    </w:p>
    <w:p w:rsidR="00743D63" w:rsidRPr="00C2699F" w:rsidRDefault="00743D63" w:rsidP="00743D63">
      <w:pPr>
        <w:tabs>
          <w:tab w:val="left" w:pos="360"/>
          <w:tab w:val="left" w:pos="720"/>
        </w:tabs>
        <w:jc w:val="both"/>
      </w:pPr>
    </w:p>
    <w:p w:rsidR="00743D63" w:rsidRDefault="00743D63" w:rsidP="00743D63">
      <w:pPr>
        <w:tabs>
          <w:tab w:val="left" w:pos="360"/>
          <w:tab w:val="left" w:pos="720"/>
        </w:tabs>
        <w:jc w:val="both"/>
      </w:pPr>
    </w:p>
    <w:p w:rsidR="008174A9" w:rsidRDefault="008174A9" w:rsidP="00743D63">
      <w:pPr>
        <w:tabs>
          <w:tab w:val="left" w:pos="360"/>
          <w:tab w:val="left" w:pos="720"/>
        </w:tabs>
        <w:jc w:val="both"/>
      </w:pPr>
    </w:p>
    <w:p w:rsidR="008174A9" w:rsidRPr="00C2699F" w:rsidRDefault="008174A9" w:rsidP="00743D63">
      <w:pPr>
        <w:tabs>
          <w:tab w:val="left" w:pos="360"/>
          <w:tab w:val="left" w:pos="720"/>
        </w:tabs>
        <w:jc w:val="both"/>
      </w:pPr>
    </w:p>
    <w:p w:rsidR="00743D63" w:rsidRPr="00C2699F" w:rsidRDefault="00743D63" w:rsidP="00743D63">
      <w:pPr>
        <w:tabs>
          <w:tab w:val="center" w:pos="7020"/>
        </w:tabs>
        <w:ind w:left="284"/>
        <w:jc w:val="both"/>
      </w:pPr>
      <w:r w:rsidRPr="00C2699F">
        <w:tab/>
        <w:t>……………………………………….</w:t>
      </w:r>
    </w:p>
    <w:p w:rsidR="001A59B7" w:rsidRPr="00C2699F" w:rsidRDefault="00743D63" w:rsidP="00743D63">
      <w:pPr>
        <w:tabs>
          <w:tab w:val="center" w:pos="7020"/>
        </w:tabs>
        <w:ind w:left="284"/>
        <w:jc w:val="both"/>
      </w:pPr>
      <w:r w:rsidRPr="00C2699F">
        <w:tab/>
        <w:t>cégszerű aláírás</w:t>
      </w:r>
    </w:p>
    <w:sectPr w:rsidR="001A59B7" w:rsidRPr="00C2699F" w:rsidSect="00873E68">
      <w:footerReference w:type="default" r:id="rId13"/>
      <w:footerReference w:type="first" r:id="rId14"/>
      <w:pgSz w:w="11906" w:h="16838"/>
      <w:pgMar w:top="1417" w:right="1417" w:bottom="1276" w:left="1417" w:header="708"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B47" w:rsidRDefault="00A72B47">
      <w:r>
        <w:separator/>
      </w:r>
    </w:p>
  </w:endnote>
  <w:endnote w:type="continuationSeparator" w:id="0">
    <w:p w:rsidR="00A72B47" w:rsidRDefault="00A72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H-Gourman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 Pro Light">
    <w:altName w:val="Arial"/>
    <w:panose1 w:val="00000000000000000000"/>
    <w:charset w:val="00"/>
    <w:family w:val="swiss"/>
    <w:notTrueType/>
    <w:pitch w:val="default"/>
    <w:sig w:usb0="00000003" w:usb1="00000000" w:usb2="00000000" w:usb3="00000000" w:csb0="00000001" w:csb1="00000000"/>
  </w:font>
  <w:font w:name="Franklin Gothic Heavy">
    <w:panose1 w:val="020B0903020102020204"/>
    <w:charset w:val="EE"/>
    <w:family w:val="swiss"/>
    <w:pitch w:val="variable"/>
    <w:sig w:usb0="00000287" w:usb1="00000000" w:usb2="00000000" w:usb3="00000000" w:csb0="0000009F" w:csb1="00000000"/>
  </w:font>
  <w:font w:name="Frutiger">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FA1" w:rsidRPr="008174A9" w:rsidRDefault="000818E0">
    <w:pPr>
      <w:pStyle w:val="llb"/>
      <w:jc w:val="center"/>
      <w:rPr>
        <w:sz w:val="22"/>
        <w:szCs w:val="22"/>
      </w:rPr>
    </w:pPr>
    <w:r w:rsidRPr="008174A9">
      <w:rPr>
        <w:sz w:val="22"/>
        <w:szCs w:val="22"/>
      </w:rPr>
      <w:fldChar w:fldCharType="begin"/>
    </w:r>
    <w:r w:rsidR="00111FA1" w:rsidRPr="008174A9">
      <w:rPr>
        <w:sz w:val="22"/>
        <w:szCs w:val="22"/>
      </w:rPr>
      <w:instrText>PAGE   \* MERGEFORMAT</w:instrText>
    </w:r>
    <w:r w:rsidRPr="008174A9">
      <w:rPr>
        <w:sz w:val="22"/>
        <w:szCs w:val="22"/>
      </w:rPr>
      <w:fldChar w:fldCharType="separate"/>
    </w:r>
    <w:r w:rsidR="00DA3C1E">
      <w:rPr>
        <w:noProof/>
        <w:sz w:val="22"/>
        <w:szCs w:val="22"/>
      </w:rPr>
      <w:t>88</w:t>
    </w:r>
    <w:r w:rsidRPr="008174A9">
      <w:rPr>
        <w:noProof/>
        <w:sz w:val="22"/>
        <w:szCs w:val="22"/>
      </w:rPr>
      <w:fldChar w:fldCharType="end"/>
    </w:r>
  </w:p>
  <w:p w:rsidR="00111FA1" w:rsidRDefault="00111FA1">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FA1" w:rsidRDefault="000818E0">
    <w:pPr>
      <w:pStyle w:val="llb"/>
      <w:jc w:val="center"/>
    </w:pPr>
    <w:fldSimple w:instr="PAGE   \* MERGEFORMAT">
      <w:r w:rsidR="00111FA1">
        <w:rPr>
          <w:noProof/>
        </w:rPr>
        <w:t>1</w:t>
      </w:r>
    </w:fldSimple>
  </w:p>
  <w:p w:rsidR="00111FA1" w:rsidRDefault="00111FA1">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B47" w:rsidRDefault="00A72B47">
      <w:r>
        <w:separator/>
      </w:r>
    </w:p>
  </w:footnote>
  <w:footnote w:type="continuationSeparator" w:id="0">
    <w:p w:rsidR="00A72B47" w:rsidRDefault="00A72B47">
      <w:r>
        <w:continuationSeparator/>
      </w:r>
    </w:p>
  </w:footnote>
  <w:footnote w:id="1">
    <w:p w:rsidR="00111FA1" w:rsidRDefault="00111FA1" w:rsidP="000F7102">
      <w:pPr>
        <w:pStyle w:val="Lbjegyzetszveg"/>
      </w:pPr>
      <w:r>
        <w:rPr>
          <w:rStyle w:val="Lbjegyzet-hivatkozs"/>
        </w:rPr>
        <w:footnoteRef/>
      </w:r>
      <w:r>
        <w:t xml:space="preserve"> </w:t>
      </w:r>
      <w:r w:rsidRPr="00F32B3E">
        <w:rPr>
          <w:rFonts w:ascii="Arial Narrow" w:hAnsi="Arial Narrow"/>
        </w:rPr>
        <w:t xml:space="preserve">A bekezdés kizárólag szállítói előleg igénylése </w:t>
      </w:r>
      <w:r>
        <w:rPr>
          <w:rFonts w:ascii="Arial Narrow" w:hAnsi="Arial Narrow"/>
        </w:rPr>
        <w:t xml:space="preserve">esetén - </w:t>
      </w:r>
      <w:r w:rsidRPr="00F32B3E">
        <w:rPr>
          <w:rFonts w:ascii="Arial Narrow" w:hAnsi="Arial Narrow"/>
        </w:rPr>
        <w:t>a</w:t>
      </w:r>
      <w:r>
        <w:rPr>
          <w:rFonts w:ascii="Arial Narrow" w:hAnsi="Arial Narrow"/>
        </w:rPr>
        <w:t xml:space="preserve"> Vállalkozó választása szerint</w:t>
      </w:r>
      <w:r w:rsidRPr="00F32B3E">
        <w:rPr>
          <w:rFonts w:ascii="Arial Narrow" w:hAnsi="Arial Narrow"/>
        </w:rPr>
        <w:t xml:space="preserve"> </w:t>
      </w:r>
      <w:r>
        <w:rPr>
          <w:rFonts w:ascii="Arial Narrow" w:hAnsi="Arial Narrow"/>
        </w:rPr>
        <w:t>az a) vagy a b) pont szövegével</w:t>
      </w:r>
      <w:r w:rsidRPr="00F32B3E">
        <w:rPr>
          <w:rFonts w:ascii="Arial Narrow" w:hAnsi="Arial Narrow"/>
        </w:rPr>
        <w:t xml:space="preserve"> </w:t>
      </w:r>
      <w:r>
        <w:rPr>
          <w:rFonts w:ascii="Arial Narrow" w:hAnsi="Arial Narrow"/>
        </w:rPr>
        <w:t xml:space="preserve">- </w:t>
      </w:r>
      <w:r w:rsidRPr="00F32B3E">
        <w:rPr>
          <w:rFonts w:ascii="Arial Narrow" w:hAnsi="Arial Narrow"/>
        </w:rPr>
        <w:t>alkalmazandó.</w:t>
      </w:r>
    </w:p>
  </w:footnote>
  <w:footnote w:id="2">
    <w:p w:rsidR="00111FA1" w:rsidRDefault="00111FA1">
      <w:pPr>
        <w:pStyle w:val="Lbjegyzetszveg"/>
      </w:pPr>
      <w:r w:rsidRPr="00F66776">
        <w:rPr>
          <w:rStyle w:val="Lbjegyzet-hivatkozs"/>
          <w:rFonts w:ascii="Arial Narrow" w:hAnsi="Arial Narrow"/>
        </w:rPr>
        <w:footnoteRef/>
      </w:r>
      <w:r w:rsidRPr="00F66776">
        <w:rPr>
          <w:rFonts w:ascii="Arial Narrow" w:hAnsi="Arial Narrow"/>
        </w:rPr>
        <w:t xml:space="preserve"> Közös a</w:t>
      </w:r>
      <w:r>
        <w:rPr>
          <w:rFonts w:ascii="Arial Narrow" w:hAnsi="Arial Narrow"/>
        </w:rPr>
        <w:t>jánlattétel esetén a táblázatban</w:t>
      </w:r>
      <w:r w:rsidRPr="00F66776">
        <w:rPr>
          <w:rFonts w:ascii="Arial Narrow" w:hAnsi="Arial Narrow"/>
        </w:rPr>
        <w:t xml:space="preserve"> meg kell jelölni a közös ajánlattevők által kapcsolattartásra kijelölt ajánlattevőt, t</w:t>
      </w:r>
      <w:r w:rsidRPr="00F66776">
        <w:rPr>
          <w:rFonts w:ascii="Arial Narrow" w:hAnsi="Arial Narrow"/>
        </w:rPr>
        <w:t>o</w:t>
      </w:r>
      <w:r w:rsidRPr="00F66776">
        <w:rPr>
          <w:rFonts w:ascii="Arial Narrow" w:hAnsi="Arial Narrow"/>
        </w:rPr>
        <w:t>vábbá a felolvasólapon fel kell tüntetni valamennyi ajánlattevő</w:t>
      </w:r>
      <w:r>
        <w:rPr>
          <w:rFonts w:ascii="Arial Narrow" w:hAnsi="Arial Narrow"/>
        </w:rPr>
        <w:t xml:space="preserve"> releváns adatait</w:t>
      </w:r>
      <w:r w:rsidRPr="00F66776">
        <w:rPr>
          <w:rFonts w:ascii="Arial Narrow" w:hAnsi="Arial Narrow"/>
        </w:rPr>
        <w:t>.</w:t>
      </w:r>
    </w:p>
  </w:footnote>
  <w:footnote w:id="3">
    <w:p w:rsidR="00111FA1" w:rsidRPr="006C37C7" w:rsidRDefault="00111FA1" w:rsidP="009F4C43">
      <w:pPr>
        <w:spacing w:line="360" w:lineRule="auto"/>
        <w:jc w:val="both"/>
        <w:rPr>
          <w:rFonts w:ascii="Arial Narrow" w:hAnsi="Arial Narrow"/>
          <w:sz w:val="20"/>
          <w:szCs w:val="20"/>
        </w:rPr>
      </w:pPr>
      <w:r w:rsidRPr="009F4C43">
        <w:rPr>
          <w:rStyle w:val="Lbjegyzet-hivatkozs"/>
          <w:rFonts w:ascii="Arial Narrow" w:hAnsi="Arial Narrow"/>
          <w:sz w:val="20"/>
          <w:szCs w:val="20"/>
        </w:rPr>
        <w:footnoteRef/>
      </w:r>
      <w:r>
        <w:rPr>
          <w:rFonts w:ascii="Arial Narrow" w:hAnsi="Arial Narrow"/>
          <w:sz w:val="20"/>
          <w:szCs w:val="20"/>
        </w:rPr>
        <w:t xml:space="preserve"> A</w:t>
      </w:r>
      <w:r w:rsidRPr="009F4C43">
        <w:rPr>
          <w:rFonts w:ascii="Arial Narrow" w:hAnsi="Arial Narrow"/>
          <w:sz w:val="20"/>
          <w:szCs w:val="20"/>
        </w:rPr>
        <w:t xml:space="preserve"> nyilatkozat eredeti aláírt példányának benyújtása szükséges</w:t>
      </w:r>
      <w:r>
        <w:rPr>
          <w:rFonts w:ascii="Arial Narrow" w:hAnsi="Arial Narrow"/>
          <w:sz w:val="20"/>
          <w:szCs w:val="20"/>
        </w:rPr>
        <w:t>.</w:t>
      </w:r>
    </w:p>
  </w:footnote>
  <w:footnote w:id="4">
    <w:p w:rsidR="00111FA1" w:rsidRPr="00274765" w:rsidRDefault="00111FA1">
      <w:pPr>
        <w:pStyle w:val="Lbjegyzetszveg"/>
        <w:rPr>
          <w:rFonts w:ascii="Arial Narrow" w:hAnsi="Arial Narrow"/>
        </w:rPr>
      </w:pPr>
      <w:r w:rsidRPr="00274765">
        <w:rPr>
          <w:rStyle w:val="Lbjegyzet-hivatkozs"/>
          <w:rFonts w:ascii="Arial Narrow" w:hAnsi="Arial Narrow"/>
        </w:rPr>
        <w:footnoteRef/>
      </w:r>
      <w:r w:rsidRPr="00274765">
        <w:rPr>
          <w:rFonts w:ascii="Arial Narrow" w:hAnsi="Arial Narrow"/>
        </w:rPr>
        <w:t xml:space="preserve"> Az a szervezet, amelynek adatait az ajánlattevő a gazdasági és pénzügyi alkalmasság igazolásához felhasználja, a Ptk. 6:419. §-ában foglaltak szerint kezesként felel az ajánlatkérőt az ajánlattevő teljesítésének elmaradásával vagy hibás teljes</w:t>
      </w:r>
      <w:r w:rsidRPr="00274765">
        <w:rPr>
          <w:rFonts w:ascii="Arial Narrow" w:hAnsi="Arial Narrow"/>
        </w:rPr>
        <w:t>í</w:t>
      </w:r>
      <w:r w:rsidRPr="00274765">
        <w:rPr>
          <w:rFonts w:ascii="Arial Narrow" w:hAnsi="Arial Narrow"/>
        </w:rPr>
        <w:t>tésével összefüggésben ért kár megtérítéséért.</w:t>
      </w:r>
    </w:p>
    <w:p w:rsidR="00111FA1" w:rsidRDefault="00111FA1">
      <w:pPr>
        <w:pStyle w:val="Lbjegyzetszveg"/>
      </w:pPr>
      <w:r w:rsidRPr="00274765">
        <w:rPr>
          <w:rFonts w:ascii="Arial Narrow" w:hAnsi="Arial Narrow"/>
        </w:rPr>
        <w:t>A Kbt. 65. § (8) bekezdésben foglalt eset kivételével csatolni kell az ajánlatban a kapacitásait rendelkezésre bocsátó szerv</w:t>
      </w:r>
      <w:r w:rsidRPr="00274765">
        <w:rPr>
          <w:rFonts w:ascii="Arial Narrow" w:hAnsi="Arial Narrow"/>
        </w:rPr>
        <w:t>e</w:t>
      </w:r>
      <w:r w:rsidRPr="00274765">
        <w:rPr>
          <w:rFonts w:ascii="Arial Narrow" w:hAnsi="Arial Narrow"/>
        </w:rPr>
        <w:t>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5">
    <w:p w:rsidR="00111FA1" w:rsidRPr="00DA5DAF" w:rsidRDefault="00111FA1" w:rsidP="00242783">
      <w:pPr>
        <w:pStyle w:val="Lbjegyzetszveg"/>
        <w:rPr>
          <w:rFonts w:ascii="Arial Narrow" w:hAnsi="Arial Narrow"/>
        </w:rPr>
      </w:pPr>
      <w:r w:rsidRPr="00DA5DAF">
        <w:rPr>
          <w:rStyle w:val="Lbjegyzet-hivatkozs"/>
          <w:rFonts w:ascii="Arial Narrow" w:hAnsi="Arial Narrow"/>
        </w:rPr>
        <w:footnoteRef/>
      </w:r>
      <w:r w:rsidRPr="00DA5DAF">
        <w:rPr>
          <w:rFonts w:ascii="Arial Narrow" w:hAnsi="Arial Narrow"/>
        </w:rPr>
        <w:t xml:space="preserve"> A Kbt. 65. § (9) bekezdése alapján referenciákra, illetve szakemberekre vonatkozó alkalmassági követelmény igazolására csak akkor vehető igénybe más szervezet kapacitása, ha az adott szervezet </w:t>
      </w:r>
      <w:ins w:id="8336" w:author="Szerző" w:date="2017-02-20T07:21:00Z">
        <w:r w:rsidRPr="00DA3C1E">
          <w:rPr>
            <w:rFonts w:ascii="Arial Narrow" w:hAnsi="Arial Narrow"/>
            <w:b/>
            <w:rPrChange w:id="8337" w:author="Szerző" w:date="2017-03-03T14:53:00Z">
              <w:rPr>
                <w:rFonts w:ascii="Arial Narrow" w:hAnsi="Arial Narrow"/>
              </w:rPr>
            </w:rPrChange>
          </w:rPr>
          <w:t>olyan</w:t>
        </w:r>
        <w:r w:rsidRPr="00B34640">
          <w:rPr>
            <w:rFonts w:ascii="Arial Narrow" w:hAnsi="Arial Narrow"/>
          </w:rPr>
          <w:t xml:space="preserve"> mértékben részt vesz a szerződés, vagy a szerződés azon részének teljesítésében, amelyhez e kapacitásokra szükség van, amely - az ajánlattevő saját kapacitás</w:t>
        </w:r>
        <w:r w:rsidRPr="00B34640">
          <w:rPr>
            <w:rFonts w:ascii="Arial Narrow" w:hAnsi="Arial Narrow"/>
          </w:rPr>
          <w:t>á</w:t>
        </w:r>
        <w:r w:rsidRPr="00B34640">
          <w:rPr>
            <w:rFonts w:ascii="Arial Narrow" w:hAnsi="Arial Narrow"/>
          </w:rPr>
          <w:t>val együtt - biztosítja az alkalmassági követelményben elvárt szaktudás, illetve szakmai tapasztalat érvényesülését a teljes</w:t>
        </w:r>
        <w:r w:rsidRPr="00B34640">
          <w:rPr>
            <w:rFonts w:ascii="Arial Narrow" w:hAnsi="Arial Narrow"/>
          </w:rPr>
          <w:t>í</w:t>
        </w:r>
        <w:r w:rsidRPr="00B34640">
          <w:rPr>
            <w:rFonts w:ascii="Arial Narrow" w:hAnsi="Arial Narrow"/>
          </w:rPr>
          <w:t>tésben.</w:t>
        </w:r>
      </w:ins>
      <w:del w:id="8338" w:author="Szerző" w:date="2017-02-20T07:21:00Z">
        <w:r w:rsidRPr="00DA5DAF" w:rsidDel="00B34640">
          <w:rPr>
            <w:rFonts w:ascii="Arial Narrow" w:hAnsi="Arial Narrow"/>
          </w:rPr>
          <w:delText>valósítja meg azt az építési beruházást, szolgáltatást vagy szállítást, amelyhez e kapacitásokra szükség van</w:delText>
        </w:r>
      </w:del>
      <w:r w:rsidRPr="00DA5DAF">
        <w:rPr>
          <w:rFonts w:ascii="Arial Narrow" w:hAnsi="Arial Narrow"/>
        </w:rPr>
        <w:t>. A köt</w:t>
      </w:r>
      <w:r w:rsidRPr="00DA5DAF">
        <w:rPr>
          <w:rFonts w:ascii="Arial Narrow" w:hAnsi="Arial Narrow"/>
        </w:rPr>
        <w:t>e</w:t>
      </w:r>
      <w:r w:rsidRPr="00DA5DAF">
        <w:rPr>
          <w:rFonts w:ascii="Arial Narrow" w:hAnsi="Arial Narrow"/>
        </w:rPr>
        <w:t>lezettségvállalásnak ezt kell alátámasztania.</w:t>
      </w:r>
    </w:p>
  </w:footnote>
  <w:footnote w:id="6">
    <w:p w:rsidR="00111FA1" w:rsidRPr="001505B4" w:rsidRDefault="00111FA1" w:rsidP="00F87436">
      <w:pPr>
        <w:pStyle w:val="Lbjegyzetszveg"/>
        <w:rPr>
          <w:rFonts w:ascii="Arial Narrow" w:hAnsi="Arial Narrow"/>
        </w:rPr>
      </w:pPr>
      <w:r w:rsidRPr="00A1251E">
        <w:rPr>
          <w:rFonts w:ascii="Arial Narrow" w:hAnsi="Arial Narrow"/>
          <w:vertAlign w:val="superscript"/>
        </w:rPr>
        <w:footnoteRef/>
      </w:r>
      <w:r w:rsidRPr="00A1251E">
        <w:rPr>
          <w:rFonts w:ascii="Arial Narrow" w:hAnsi="Arial Narrow"/>
        </w:rPr>
        <w:t xml:space="preserve"> Kizárólag az ajánlati</w:t>
      </w:r>
      <w:r>
        <w:rPr>
          <w:rFonts w:ascii="Arial Narrow" w:hAnsi="Arial Narrow"/>
        </w:rPr>
        <w:t xml:space="preserve"> felhívás II.2.5) pontjának 2.</w:t>
      </w:r>
      <w:r w:rsidRPr="00A1251E">
        <w:rPr>
          <w:rFonts w:ascii="Arial Narrow" w:hAnsi="Arial Narrow"/>
        </w:rPr>
        <w:t xml:space="preserve"> értékelési szempontja tekintetében vizsgált szakmai (</w:t>
      </w:r>
      <w:r w:rsidRPr="00C31C8B">
        <w:rPr>
          <w:rFonts w:ascii="Arial Narrow" w:eastAsia="Calibri" w:hAnsi="Arial Narrow"/>
          <w:bCs/>
          <w:u w:val="single"/>
          <w:lang w:eastAsia="en-US"/>
        </w:rPr>
        <w:t>új építésű, monolit-vasbetonvázas épület vagy műtárgy létrehozására irányuló</w:t>
      </w:r>
      <w:r w:rsidRPr="00EF2440">
        <w:rPr>
          <w:rFonts w:ascii="Arial Narrow" w:eastAsia="Calibri" w:hAnsi="Arial Narrow"/>
          <w:u w:val="single"/>
          <w:lang w:eastAsia="en-US"/>
        </w:rPr>
        <w:t xml:space="preserve"> magasépítési kivitelezési tevékenység ter</w:t>
      </w:r>
      <w:r>
        <w:rPr>
          <w:rFonts w:ascii="Arial Narrow" w:eastAsia="Calibri" w:hAnsi="Arial Narrow"/>
          <w:u w:val="single"/>
          <w:lang w:eastAsia="en-US"/>
        </w:rPr>
        <w:t>ület</w:t>
      </w:r>
      <w:r w:rsidRPr="00EF2440">
        <w:rPr>
          <w:rFonts w:ascii="Arial Narrow" w:eastAsia="Calibri" w:hAnsi="Arial Narrow"/>
          <w:u w:val="single"/>
          <w:lang w:eastAsia="en-US"/>
        </w:rPr>
        <w:t>én szerzett</w:t>
      </w:r>
      <w:r w:rsidRPr="00A1251E">
        <w:rPr>
          <w:rFonts w:ascii="Arial Narrow" w:hAnsi="Arial Narrow"/>
        </w:rPr>
        <w:t>) tapas</w:t>
      </w:r>
      <w:r w:rsidRPr="00A1251E">
        <w:rPr>
          <w:rFonts w:ascii="Arial Narrow" w:hAnsi="Arial Narrow"/>
        </w:rPr>
        <w:t>z</w:t>
      </w:r>
      <w:r w:rsidRPr="00A1251E">
        <w:rPr>
          <w:rFonts w:ascii="Arial Narrow" w:hAnsi="Arial Narrow"/>
        </w:rPr>
        <w:t>talat bemutatása szükséges!</w:t>
      </w:r>
    </w:p>
  </w:footnote>
  <w:footnote w:id="7">
    <w:p w:rsidR="00111FA1" w:rsidRPr="001505B4" w:rsidRDefault="00111FA1" w:rsidP="003B33F3">
      <w:pPr>
        <w:pStyle w:val="Lbjegyzetszveg"/>
        <w:rPr>
          <w:rFonts w:ascii="Arial Narrow" w:hAnsi="Arial Narrow"/>
        </w:rPr>
      </w:pPr>
      <w:r w:rsidRPr="00A1251E">
        <w:rPr>
          <w:rFonts w:ascii="Arial Narrow" w:hAnsi="Arial Narrow"/>
          <w:vertAlign w:val="superscript"/>
        </w:rPr>
        <w:footnoteRef/>
      </w:r>
      <w:r w:rsidRPr="00A1251E">
        <w:rPr>
          <w:rFonts w:ascii="Arial Narrow" w:hAnsi="Arial Narrow"/>
        </w:rPr>
        <w:t xml:space="preserve"> Kizárólag az ajánlati</w:t>
      </w:r>
      <w:r>
        <w:rPr>
          <w:rFonts w:ascii="Arial Narrow" w:hAnsi="Arial Narrow"/>
        </w:rPr>
        <w:t xml:space="preserve"> felhívás II.2.5) pontjának 3.</w:t>
      </w:r>
      <w:r w:rsidRPr="00A1251E">
        <w:rPr>
          <w:rFonts w:ascii="Arial Narrow" w:hAnsi="Arial Narrow"/>
        </w:rPr>
        <w:t xml:space="preserve"> értékelési szempontja tekintetében vizsgált szakmai </w:t>
      </w:r>
      <w:r w:rsidRPr="00FC223D">
        <w:rPr>
          <w:rFonts w:ascii="Arial Narrow" w:hAnsi="Arial Narrow"/>
        </w:rPr>
        <w:t>(</w:t>
      </w:r>
      <w:r w:rsidRPr="00C31C8B">
        <w:rPr>
          <w:rFonts w:ascii="Arial Narrow" w:eastAsia="Calibri" w:hAnsi="Arial Narrow"/>
          <w:bCs/>
          <w:u w:val="single"/>
          <w:lang w:eastAsia="en-US"/>
        </w:rPr>
        <w:t>új építésű, épület vagy műtárgy létrehozására irányuló, épületgépészeti</w:t>
      </w:r>
      <w:r w:rsidRPr="00EF2440">
        <w:rPr>
          <w:rFonts w:ascii="Arial Narrow" w:eastAsia="Calibri" w:hAnsi="Arial Narrow"/>
          <w:u w:val="single"/>
          <w:lang w:eastAsia="en-US"/>
        </w:rPr>
        <w:t xml:space="preserve"> tevékenység ter</w:t>
      </w:r>
      <w:r>
        <w:rPr>
          <w:rFonts w:ascii="Arial Narrow" w:eastAsia="Calibri" w:hAnsi="Arial Narrow"/>
          <w:u w:val="single"/>
          <w:lang w:eastAsia="en-US"/>
        </w:rPr>
        <w:t>ület</w:t>
      </w:r>
      <w:r w:rsidRPr="00EF2440">
        <w:rPr>
          <w:rFonts w:ascii="Arial Narrow" w:eastAsia="Calibri" w:hAnsi="Arial Narrow"/>
          <w:u w:val="single"/>
          <w:lang w:eastAsia="en-US"/>
        </w:rPr>
        <w:t>én szerzett</w:t>
      </w:r>
      <w:r w:rsidRPr="00A1251E">
        <w:rPr>
          <w:rFonts w:ascii="Arial Narrow" w:hAnsi="Arial Narrow"/>
        </w:rPr>
        <w:t>) tapasztalat bemutatása szükséges!</w:t>
      </w:r>
    </w:p>
  </w:footnote>
  <w:footnote w:id="8">
    <w:p w:rsidR="00111FA1" w:rsidRPr="001505B4" w:rsidRDefault="00111FA1" w:rsidP="003B33F3">
      <w:pPr>
        <w:pStyle w:val="Lbjegyzetszveg"/>
        <w:rPr>
          <w:rFonts w:ascii="Arial Narrow" w:hAnsi="Arial Narrow"/>
        </w:rPr>
      </w:pPr>
      <w:r w:rsidRPr="00A1251E">
        <w:rPr>
          <w:rFonts w:ascii="Arial Narrow" w:hAnsi="Arial Narrow"/>
          <w:vertAlign w:val="superscript"/>
        </w:rPr>
        <w:footnoteRef/>
      </w:r>
      <w:r w:rsidRPr="00A1251E">
        <w:rPr>
          <w:rFonts w:ascii="Arial Narrow" w:hAnsi="Arial Narrow"/>
        </w:rPr>
        <w:t xml:space="preserve"> Kizárólag az ajánlati</w:t>
      </w:r>
      <w:r>
        <w:rPr>
          <w:rFonts w:ascii="Arial Narrow" w:hAnsi="Arial Narrow"/>
        </w:rPr>
        <w:t xml:space="preserve"> felhívás II.2.5) pontjának 4.</w:t>
      </w:r>
      <w:r w:rsidRPr="00A1251E">
        <w:rPr>
          <w:rFonts w:ascii="Arial Narrow" w:hAnsi="Arial Narrow"/>
        </w:rPr>
        <w:t xml:space="preserve"> értékelési szempontja tekintetében vizsgált szakmai (</w:t>
      </w:r>
      <w:r w:rsidRPr="00FC223D">
        <w:rPr>
          <w:rFonts w:ascii="Arial Narrow" w:eastAsia="Calibri" w:hAnsi="Arial Narrow"/>
          <w:u w:val="single"/>
          <w:lang w:eastAsia="en-US"/>
        </w:rPr>
        <w:t xml:space="preserve">új építésű, épület vagy műtárgy létrehozására irányuló, épületvillamossági </w:t>
      </w:r>
      <w:r w:rsidRPr="00EF2440">
        <w:rPr>
          <w:rFonts w:ascii="Arial Narrow" w:eastAsia="Calibri" w:hAnsi="Arial Narrow"/>
          <w:u w:val="single"/>
          <w:lang w:eastAsia="en-US"/>
        </w:rPr>
        <w:t>tevékenység ter</w:t>
      </w:r>
      <w:r>
        <w:rPr>
          <w:rFonts w:ascii="Arial Narrow" w:eastAsia="Calibri" w:hAnsi="Arial Narrow"/>
          <w:u w:val="single"/>
          <w:lang w:eastAsia="en-US"/>
        </w:rPr>
        <w:t>ület</w:t>
      </w:r>
      <w:r w:rsidRPr="00EF2440">
        <w:rPr>
          <w:rFonts w:ascii="Arial Narrow" w:eastAsia="Calibri" w:hAnsi="Arial Narrow"/>
          <w:u w:val="single"/>
          <w:lang w:eastAsia="en-US"/>
        </w:rPr>
        <w:t>én szerzett</w:t>
      </w:r>
      <w:r w:rsidRPr="00A1251E">
        <w:rPr>
          <w:rFonts w:ascii="Arial Narrow" w:hAnsi="Arial Narrow"/>
        </w:rPr>
        <w:t>) tapasztalat bemutatása szükséges!</w:t>
      </w:r>
    </w:p>
  </w:footnote>
  <w:footnote w:id="9">
    <w:p w:rsidR="00111FA1" w:rsidRDefault="00111FA1" w:rsidP="00A26068">
      <w:pPr>
        <w:pStyle w:val="Lbjegyzetszveg"/>
      </w:pPr>
      <w:r w:rsidRPr="00A26068">
        <w:rPr>
          <w:rStyle w:val="Lbjegyzet-hivatkozs"/>
          <w:rFonts w:ascii="Arial Narrow" w:hAnsi="Arial Narrow"/>
        </w:rPr>
        <w:footnoteRef/>
      </w:r>
      <w:r w:rsidRPr="00A26068">
        <w:rPr>
          <w:rFonts w:ascii="Arial Narrow" w:hAnsi="Arial Narrow"/>
        </w:rPr>
        <w:t xml:space="preserve"> A nem kívánt szövegrész törlendő.</w:t>
      </w:r>
    </w:p>
  </w:footnote>
  <w:footnote w:id="10">
    <w:p w:rsidR="00111FA1" w:rsidRDefault="00111FA1" w:rsidP="00A26068">
      <w:pPr>
        <w:pStyle w:val="Lbjegyzetszveg"/>
      </w:pPr>
      <w:r w:rsidRPr="00A26068">
        <w:rPr>
          <w:rStyle w:val="Lbjegyzet-hivatkozs"/>
          <w:rFonts w:ascii="Arial Narrow" w:hAnsi="Arial Narrow"/>
        </w:rPr>
        <w:footnoteRef/>
      </w:r>
      <w:r w:rsidRPr="00A26068">
        <w:rPr>
          <w:rFonts w:ascii="Arial Narrow" w:hAnsi="Arial Narrow"/>
        </w:rPr>
        <w:t xml:space="preserve"> Folyamatban lévő változásbejegyzési eljárás esetén az ajánlat részeként csatolni szükséges a cégbírósághoz benyújtott, ügyvéd által ellenjegyzett változásbejegyzési kérelmet és az annak érkezéséről a cégbíróság által megküldött (a benyújtott kérelem informatikai szempontú megfelelőségéről szóló) igazolást!</w:t>
      </w:r>
    </w:p>
  </w:footnote>
  <w:footnote w:id="11">
    <w:p w:rsidR="00111FA1" w:rsidRDefault="00111FA1">
      <w:pPr>
        <w:pStyle w:val="Lbjegyzetszveg"/>
      </w:pPr>
      <w:r w:rsidRPr="00A72066">
        <w:rPr>
          <w:rStyle w:val="Lbjegyzet-hivatkozs"/>
          <w:rFonts w:ascii="Arial Narrow" w:hAnsi="Arial Narrow"/>
        </w:rPr>
        <w:footnoteRef/>
      </w:r>
      <w:r w:rsidRPr="00A72066">
        <w:rPr>
          <w:rFonts w:ascii="Arial Narrow" w:hAnsi="Arial Narrow"/>
        </w:rPr>
        <w:t xml:space="preserve"> Az üzleti titkot tartalmazó irat kizárólag olyan információkat tartalmazhat, amelyek nyilvánosságra hozatala a gazdasági szereplő üzleti tevékenysége szempontjából aránytalan sérelmet okozna. </w:t>
      </w:r>
      <w:r w:rsidRPr="00F618DC">
        <w:rPr>
          <w:rFonts w:ascii="Arial Narrow" w:hAnsi="Arial Narrow"/>
          <w:u w:val="single"/>
        </w:rPr>
        <w:t>A gazdasági szereplő az üzleti titkot tartalmazó, elkülönített irathoz indokolást köteles csatolni, amelyben részletesen alátámasztja, hogy az adott információ vagy adat nyi</w:t>
      </w:r>
      <w:r w:rsidRPr="00F618DC">
        <w:rPr>
          <w:rFonts w:ascii="Arial Narrow" w:hAnsi="Arial Narrow"/>
          <w:u w:val="single"/>
        </w:rPr>
        <w:t>l</w:t>
      </w:r>
      <w:r w:rsidRPr="00F618DC">
        <w:rPr>
          <w:rFonts w:ascii="Arial Narrow" w:hAnsi="Arial Narrow"/>
          <w:u w:val="single"/>
        </w:rPr>
        <w:t>vánosságra hozatala miért és milyen módon okozna számára aránytalan sérelmet.</w:t>
      </w:r>
      <w:r w:rsidRPr="00A72066">
        <w:rPr>
          <w:rFonts w:ascii="Arial Narrow" w:hAnsi="Arial Narrow"/>
        </w:rPr>
        <w:t xml:space="preserve"> A gazdasági szereplő által adott indok</w:t>
      </w:r>
      <w:r w:rsidRPr="00A72066">
        <w:rPr>
          <w:rFonts w:ascii="Arial Narrow" w:hAnsi="Arial Narrow"/>
        </w:rPr>
        <w:t>o</w:t>
      </w:r>
      <w:r w:rsidRPr="00A72066">
        <w:rPr>
          <w:rFonts w:ascii="Arial Narrow" w:hAnsi="Arial Narrow"/>
        </w:rPr>
        <w:t>lás nem megfelelő, amennyiben az általánosság szintjén kerül megfogalmazásra.</w:t>
      </w:r>
    </w:p>
  </w:footnote>
  <w:footnote w:id="12">
    <w:p w:rsidR="00111FA1" w:rsidRPr="007879CC" w:rsidRDefault="00111FA1" w:rsidP="008D4CA7">
      <w:pPr>
        <w:pStyle w:val="Lbjegyzetszveg"/>
        <w:rPr>
          <w:rFonts w:ascii="Arial Narrow" w:hAnsi="Arial Narrow"/>
        </w:rPr>
      </w:pPr>
      <w:r w:rsidRPr="007879CC">
        <w:rPr>
          <w:rStyle w:val="Lbjegyzet-hivatkozs"/>
          <w:rFonts w:ascii="Arial Narrow" w:hAnsi="Arial Narrow"/>
        </w:rPr>
        <w:footnoteRef/>
      </w:r>
      <w:r w:rsidRPr="007879CC">
        <w:rPr>
          <w:rFonts w:ascii="Arial Narrow" w:hAnsi="Arial Narrow"/>
        </w:rPr>
        <w:t xml:space="preserve"> az </w:t>
      </w:r>
      <w:r>
        <w:rPr>
          <w:rFonts w:ascii="Arial Narrow" w:hAnsi="Arial Narrow"/>
        </w:rPr>
        <w:t>ajánlati</w:t>
      </w:r>
      <w:r w:rsidRPr="007879CC">
        <w:rPr>
          <w:rFonts w:ascii="Arial Narrow" w:hAnsi="Arial Narrow"/>
        </w:rPr>
        <w:t xml:space="preserve"> felhívás VI.3</w:t>
      </w:r>
      <w:r>
        <w:rPr>
          <w:rFonts w:ascii="Arial Narrow" w:hAnsi="Arial Narrow"/>
        </w:rPr>
        <w:t>.12</w:t>
      </w:r>
      <w:r w:rsidRPr="007879CC">
        <w:rPr>
          <w:rFonts w:ascii="Arial Narrow" w:hAnsi="Arial Narrow"/>
        </w:rPr>
        <w:t xml:space="preserve">) További </w:t>
      </w:r>
      <w:r>
        <w:rPr>
          <w:rFonts w:ascii="Arial Narrow" w:hAnsi="Arial Narrow"/>
        </w:rPr>
        <w:t>információk 30</w:t>
      </w:r>
      <w:r w:rsidRPr="000A5AF7">
        <w:rPr>
          <w:rFonts w:ascii="Arial Narrow" w:hAnsi="Arial Narrow"/>
        </w:rPr>
        <w:t>. pontjában</w:t>
      </w:r>
      <w:r w:rsidRPr="007879CC">
        <w:rPr>
          <w:rFonts w:ascii="Arial Narrow" w:hAnsi="Arial Narrow"/>
        </w:rPr>
        <w:t xml:space="preserve"> részletezett pozíció (jogosultság)</w:t>
      </w:r>
      <w:r>
        <w:rPr>
          <w:rFonts w:ascii="Arial Narrow" w:hAnsi="Arial Narrow"/>
        </w:rPr>
        <w:t xml:space="preserve"> megnevezése szerint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F462C86"/>
    <w:lvl w:ilvl="0">
      <w:start w:val="1"/>
      <w:numFmt w:val="decimal"/>
      <w:pStyle w:val="HTML-kntformzott"/>
      <w:lvlText w:val="%1."/>
      <w:lvlJc w:val="left"/>
      <w:pPr>
        <w:tabs>
          <w:tab w:val="num" w:pos="360"/>
        </w:tabs>
        <w:ind w:left="360" w:hanging="360"/>
      </w:pPr>
      <w:rPr>
        <w:rFonts w:cs="Times New Roman"/>
      </w:rPr>
    </w:lvl>
  </w:abstractNum>
  <w:abstractNum w:abstractNumId="1">
    <w:nsid w:val="00000002"/>
    <w:multiLevelType w:val="multilevel"/>
    <w:tmpl w:val="00000002"/>
    <w:name w:val="WW8Num46"/>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b w:val="0"/>
      </w:rPr>
    </w:lvl>
    <w:lvl w:ilvl="2">
      <w:start w:val="1"/>
      <w:numFmt w:val="lowerLetter"/>
      <w:lvlText w:val="%3)"/>
      <w:lvlJc w:val="left"/>
      <w:pPr>
        <w:tabs>
          <w:tab w:val="num" w:pos="851"/>
        </w:tabs>
        <w:ind w:left="851" w:hanging="284"/>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singleLevel"/>
    <w:tmpl w:val="00000003"/>
    <w:name w:val="WW8Num2"/>
    <w:lvl w:ilvl="0">
      <w:start w:val="12"/>
      <w:numFmt w:val="bullet"/>
      <w:lvlText w:val="-"/>
      <w:lvlJc w:val="left"/>
      <w:pPr>
        <w:tabs>
          <w:tab w:val="num" w:pos="1068"/>
        </w:tabs>
        <w:ind w:left="1068" w:hanging="360"/>
      </w:pPr>
      <w:rPr>
        <w:rFonts w:ascii="OpenSymbol" w:hAnsi="OpenSymbol"/>
      </w:rPr>
    </w:lvl>
  </w:abstractNum>
  <w:abstractNum w:abstractNumId="3">
    <w:nsid w:val="00000004"/>
    <w:multiLevelType w:val="singleLevel"/>
    <w:tmpl w:val="00000004"/>
    <w:name w:val="WW8Num25"/>
    <w:lvl w:ilvl="0">
      <w:start w:val="1"/>
      <w:numFmt w:val="decimal"/>
      <w:lvlText w:val="%1."/>
      <w:lvlJc w:val="left"/>
      <w:pPr>
        <w:tabs>
          <w:tab w:val="num" w:pos="1260"/>
        </w:tabs>
        <w:ind w:left="1260" w:hanging="360"/>
      </w:pPr>
      <w:rPr>
        <w:rFonts w:cs="Times New Roman"/>
        <w:b/>
        <w:bCs/>
      </w:rPr>
    </w:lvl>
  </w:abstractNum>
  <w:abstractNum w:abstractNumId="4">
    <w:nsid w:val="00000016"/>
    <w:multiLevelType w:val="singleLevel"/>
    <w:tmpl w:val="00000016"/>
    <w:name w:val="WW8Num59"/>
    <w:lvl w:ilvl="0">
      <w:start w:val="1"/>
      <w:numFmt w:val="bullet"/>
      <w:lvlText w:val=""/>
      <w:lvlJc w:val="left"/>
      <w:pPr>
        <w:tabs>
          <w:tab w:val="num" w:pos="690"/>
        </w:tabs>
        <w:ind w:left="690" w:hanging="360"/>
      </w:pPr>
      <w:rPr>
        <w:rFonts w:ascii="Symbol" w:hAnsi="Symbol"/>
      </w:rPr>
    </w:lvl>
  </w:abstractNum>
  <w:abstractNum w:abstractNumId="5">
    <w:nsid w:val="03760718"/>
    <w:multiLevelType w:val="multilevel"/>
    <w:tmpl w:val="F512462A"/>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nsid w:val="046E0D35"/>
    <w:multiLevelType w:val="hybridMultilevel"/>
    <w:tmpl w:val="CD3C14D2"/>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
    <w:nsid w:val="05D871A3"/>
    <w:multiLevelType w:val="hybridMultilevel"/>
    <w:tmpl w:val="7CDEDE78"/>
    <w:lvl w:ilvl="0" w:tplc="34784740">
      <w:start w:val="1"/>
      <w:numFmt w:val="bullet"/>
      <w:lvlText w:val=""/>
      <w:lvlJc w:val="left"/>
      <w:pPr>
        <w:tabs>
          <w:tab w:val="num" w:pos="284"/>
        </w:tabs>
        <w:ind w:left="284" w:hanging="284"/>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094A7C81"/>
    <w:multiLevelType w:val="hybridMultilevel"/>
    <w:tmpl w:val="74DA4ACE"/>
    <w:lvl w:ilvl="0" w:tplc="1F08CE68">
      <w:start w:val="1"/>
      <w:numFmt w:val="decimal"/>
      <w:pStyle w:val="cim2CharCharCharCharCharCharCharCha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nsid w:val="0B99127E"/>
    <w:multiLevelType w:val="hybridMultilevel"/>
    <w:tmpl w:val="CF4AC1CE"/>
    <w:lvl w:ilvl="0" w:tplc="81BC9A16">
      <w:start w:val="1"/>
      <w:numFmt w:val="lowerLetter"/>
      <w:lvlText w:val="%1)"/>
      <w:lvlJc w:val="left"/>
      <w:pPr>
        <w:tabs>
          <w:tab w:val="num" w:pos="1776"/>
        </w:tabs>
        <w:ind w:left="1776" w:hanging="360"/>
      </w:pPr>
      <w:rPr>
        <w:rFonts w:cs="Times New Roman" w:hint="default"/>
        <w:b w:val="0"/>
      </w:rPr>
    </w:lvl>
    <w:lvl w:ilvl="1" w:tplc="FFFFFFFF" w:tentative="1">
      <w:start w:val="1"/>
      <w:numFmt w:val="lowerLetter"/>
      <w:lvlText w:val="%2."/>
      <w:lvlJc w:val="left"/>
      <w:pPr>
        <w:tabs>
          <w:tab w:val="num" w:pos="2496"/>
        </w:tabs>
        <w:ind w:left="2496" w:hanging="360"/>
      </w:pPr>
      <w:rPr>
        <w:rFonts w:cs="Times New Roman"/>
      </w:rPr>
    </w:lvl>
    <w:lvl w:ilvl="2" w:tplc="FFFFFFFF" w:tentative="1">
      <w:start w:val="1"/>
      <w:numFmt w:val="lowerRoman"/>
      <w:lvlText w:val="%3."/>
      <w:lvlJc w:val="right"/>
      <w:pPr>
        <w:tabs>
          <w:tab w:val="num" w:pos="3216"/>
        </w:tabs>
        <w:ind w:left="3216" w:hanging="180"/>
      </w:pPr>
      <w:rPr>
        <w:rFonts w:cs="Times New Roman"/>
      </w:rPr>
    </w:lvl>
    <w:lvl w:ilvl="3" w:tplc="FFFFFFFF" w:tentative="1">
      <w:start w:val="1"/>
      <w:numFmt w:val="decimal"/>
      <w:lvlText w:val="%4."/>
      <w:lvlJc w:val="left"/>
      <w:pPr>
        <w:tabs>
          <w:tab w:val="num" w:pos="3936"/>
        </w:tabs>
        <w:ind w:left="3936" w:hanging="360"/>
      </w:pPr>
      <w:rPr>
        <w:rFonts w:cs="Times New Roman"/>
      </w:rPr>
    </w:lvl>
    <w:lvl w:ilvl="4" w:tplc="FFFFFFFF" w:tentative="1">
      <w:start w:val="1"/>
      <w:numFmt w:val="lowerLetter"/>
      <w:lvlText w:val="%5."/>
      <w:lvlJc w:val="left"/>
      <w:pPr>
        <w:tabs>
          <w:tab w:val="num" w:pos="4656"/>
        </w:tabs>
        <w:ind w:left="4656" w:hanging="360"/>
      </w:pPr>
      <w:rPr>
        <w:rFonts w:cs="Times New Roman"/>
      </w:rPr>
    </w:lvl>
    <w:lvl w:ilvl="5" w:tplc="FFFFFFFF" w:tentative="1">
      <w:start w:val="1"/>
      <w:numFmt w:val="lowerRoman"/>
      <w:lvlText w:val="%6."/>
      <w:lvlJc w:val="right"/>
      <w:pPr>
        <w:tabs>
          <w:tab w:val="num" w:pos="5376"/>
        </w:tabs>
        <w:ind w:left="5376" w:hanging="180"/>
      </w:pPr>
      <w:rPr>
        <w:rFonts w:cs="Times New Roman"/>
      </w:rPr>
    </w:lvl>
    <w:lvl w:ilvl="6" w:tplc="FFFFFFFF" w:tentative="1">
      <w:start w:val="1"/>
      <w:numFmt w:val="decimal"/>
      <w:lvlText w:val="%7."/>
      <w:lvlJc w:val="left"/>
      <w:pPr>
        <w:tabs>
          <w:tab w:val="num" w:pos="6096"/>
        </w:tabs>
        <w:ind w:left="6096" w:hanging="360"/>
      </w:pPr>
      <w:rPr>
        <w:rFonts w:cs="Times New Roman"/>
      </w:rPr>
    </w:lvl>
    <w:lvl w:ilvl="7" w:tplc="FFFFFFFF" w:tentative="1">
      <w:start w:val="1"/>
      <w:numFmt w:val="lowerLetter"/>
      <w:lvlText w:val="%8."/>
      <w:lvlJc w:val="left"/>
      <w:pPr>
        <w:tabs>
          <w:tab w:val="num" w:pos="6816"/>
        </w:tabs>
        <w:ind w:left="6816" w:hanging="360"/>
      </w:pPr>
      <w:rPr>
        <w:rFonts w:cs="Times New Roman"/>
      </w:rPr>
    </w:lvl>
    <w:lvl w:ilvl="8" w:tplc="FFFFFFFF" w:tentative="1">
      <w:start w:val="1"/>
      <w:numFmt w:val="lowerRoman"/>
      <w:lvlText w:val="%9."/>
      <w:lvlJc w:val="right"/>
      <w:pPr>
        <w:tabs>
          <w:tab w:val="num" w:pos="7536"/>
        </w:tabs>
        <w:ind w:left="7536" w:hanging="180"/>
      </w:pPr>
      <w:rPr>
        <w:rFonts w:cs="Times New Roman"/>
      </w:rPr>
    </w:lvl>
  </w:abstractNum>
  <w:abstractNum w:abstractNumId="10">
    <w:nsid w:val="0CC174C8"/>
    <w:multiLevelType w:val="multilevel"/>
    <w:tmpl w:val="C398590E"/>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nsid w:val="0E592013"/>
    <w:multiLevelType w:val="hybridMultilevel"/>
    <w:tmpl w:val="797CF0F4"/>
    <w:lvl w:ilvl="0" w:tplc="85AEF01C">
      <w:start w:val="1"/>
      <w:numFmt w:val="bullet"/>
      <w:lvlText w:val=""/>
      <w:lvlJc w:val="left"/>
      <w:pPr>
        <w:ind w:left="1146" w:hanging="360"/>
      </w:pPr>
      <w:rPr>
        <w:rFonts w:ascii="Symbol" w:hAnsi="Symbol"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nsid w:val="0EDF2E66"/>
    <w:multiLevelType w:val="multilevel"/>
    <w:tmpl w:val="434AE02E"/>
    <w:styleLink w:val="Szmozottlista2"/>
    <w:lvl w:ilvl="0">
      <w:start w:val="1"/>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080" w:hanging="360"/>
      </w:pPr>
      <w:rPr>
        <w:rFonts w:ascii="Times New Roman" w:hAnsi="Times New Roman" w:cs="Times New Roman" w:hint="default"/>
        <w:sz w:val="24"/>
      </w:rPr>
    </w:lvl>
    <w:lvl w:ilvl="3">
      <w:start w:val="1"/>
      <w:numFmt w:val="decimal"/>
      <w:lvlText w:val="%1.%2.%3.%4."/>
      <w:lvlJc w:val="left"/>
      <w:pPr>
        <w:ind w:left="1440" w:hanging="360"/>
      </w:pPr>
      <w:rPr>
        <w:rFonts w:ascii="Times New Roman" w:hAnsi="Times New Roman" w:cs="Times New Roman" w:hint="default"/>
        <w:sz w:val="24"/>
      </w:rPr>
    </w:lvl>
    <w:lvl w:ilvl="4">
      <w:start w:val="1"/>
      <w:numFmt w:val="bullet"/>
      <w:lvlText w:val="-"/>
      <w:lvlJc w:val="left"/>
      <w:pPr>
        <w:ind w:left="1800" w:hanging="360"/>
      </w:pPr>
      <w:rPr>
        <w:rFonts w:ascii="Times New Roman" w:hAnsi="Times New Roman" w:hint="default"/>
      </w:rPr>
    </w:lvl>
    <w:lvl w:ilvl="5">
      <w:start w:val="1"/>
      <w:numFmt w:val="none"/>
      <w:lvlText w:val="%6"/>
      <w:lvlJc w:val="left"/>
      <w:pPr>
        <w:ind w:left="360" w:hanging="360"/>
      </w:pPr>
      <w:rPr>
        <w:rFonts w:ascii="Times New Roman" w:hAnsi="Times New Roman" w:cs="Times New Roman" w:hint="default"/>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0107BF1"/>
    <w:multiLevelType w:val="multilevel"/>
    <w:tmpl w:val="29FE5EB4"/>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b/>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nsid w:val="15D367D8"/>
    <w:multiLevelType w:val="hybridMultilevel"/>
    <w:tmpl w:val="4892652A"/>
    <w:lvl w:ilvl="0" w:tplc="85AEF01C">
      <w:start w:val="1"/>
      <w:numFmt w:val="bullet"/>
      <w:lvlText w:val=""/>
      <w:lvlJc w:val="left"/>
      <w:pPr>
        <w:ind w:left="1146" w:hanging="360"/>
      </w:pPr>
      <w:rPr>
        <w:rFonts w:ascii="Symbol" w:hAnsi="Symbol"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5">
    <w:nsid w:val="168C3A79"/>
    <w:multiLevelType w:val="hybridMultilevel"/>
    <w:tmpl w:val="1E785550"/>
    <w:lvl w:ilvl="0" w:tplc="EA82325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74312C9"/>
    <w:multiLevelType w:val="multilevel"/>
    <w:tmpl w:val="348429D4"/>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b/>
        <w:i w:val="0"/>
        <w:sz w:val="24"/>
        <w:szCs w:val="24"/>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7">
    <w:nsid w:val="1B641230"/>
    <w:multiLevelType w:val="hybridMultilevel"/>
    <w:tmpl w:val="FC7A9D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8">
    <w:nsid w:val="1BD277E2"/>
    <w:multiLevelType w:val="hybridMultilevel"/>
    <w:tmpl w:val="D76CE5B2"/>
    <w:lvl w:ilvl="0" w:tplc="0E32E794">
      <w:start w:val="5"/>
      <w:numFmt w:val="bullet"/>
      <w:lvlText w:val="-"/>
      <w:lvlJc w:val="left"/>
      <w:pPr>
        <w:ind w:left="786" w:hanging="360"/>
      </w:pPr>
      <w:rPr>
        <w:rFonts w:ascii="Verdana" w:eastAsia="Times New Roman" w:hAnsi="Verdana" w:cs="Verdana"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9">
    <w:nsid w:val="1C8D066B"/>
    <w:multiLevelType w:val="hybridMultilevel"/>
    <w:tmpl w:val="B4E08A8A"/>
    <w:lvl w:ilvl="0" w:tplc="EDF69710">
      <w:start w:val="1"/>
      <w:numFmt w:val="decimal"/>
      <w:lvlText w:val="%1."/>
      <w:lvlJc w:val="left"/>
      <w:pPr>
        <w:ind w:left="900" w:hanging="360"/>
      </w:pPr>
      <w:rPr>
        <w:rFonts w:cs="Times New Roman" w:hint="default"/>
      </w:rPr>
    </w:lvl>
    <w:lvl w:ilvl="1" w:tplc="040E0019" w:tentative="1">
      <w:start w:val="1"/>
      <w:numFmt w:val="lowerLetter"/>
      <w:lvlText w:val="%2."/>
      <w:lvlJc w:val="left"/>
      <w:pPr>
        <w:ind w:left="1620" w:hanging="360"/>
      </w:pPr>
      <w:rPr>
        <w:rFonts w:cs="Times New Roman"/>
      </w:rPr>
    </w:lvl>
    <w:lvl w:ilvl="2" w:tplc="040E001B" w:tentative="1">
      <w:start w:val="1"/>
      <w:numFmt w:val="lowerRoman"/>
      <w:lvlText w:val="%3."/>
      <w:lvlJc w:val="right"/>
      <w:pPr>
        <w:ind w:left="2340" w:hanging="180"/>
      </w:pPr>
      <w:rPr>
        <w:rFonts w:cs="Times New Roman"/>
      </w:rPr>
    </w:lvl>
    <w:lvl w:ilvl="3" w:tplc="040E000F" w:tentative="1">
      <w:start w:val="1"/>
      <w:numFmt w:val="decimal"/>
      <w:lvlText w:val="%4."/>
      <w:lvlJc w:val="left"/>
      <w:pPr>
        <w:ind w:left="3060" w:hanging="360"/>
      </w:pPr>
      <w:rPr>
        <w:rFonts w:cs="Times New Roman"/>
      </w:rPr>
    </w:lvl>
    <w:lvl w:ilvl="4" w:tplc="040E0019" w:tentative="1">
      <w:start w:val="1"/>
      <w:numFmt w:val="lowerLetter"/>
      <w:lvlText w:val="%5."/>
      <w:lvlJc w:val="left"/>
      <w:pPr>
        <w:ind w:left="3780" w:hanging="360"/>
      </w:pPr>
      <w:rPr>
        <w:rFonts w:cs="Times New Roman"/>
      </w:rPr>
    </w:lvl>
    <w:lvl w:ilvl="5" w:tplc="040E001B" w:tentative="1">
      <w:start w:val="1"/>
      <w:numFmt w:val="lowerRoman"/>
      <w:lvlText w:val="%6."/>
      <w:lvlJc w:val="right"/>
      <w:pPr>
        <w:ind w:left="4500" w:hanging="180"/>
      </w:pPr>
      <w:rPr>
        <w:rFonts w:cs="Times New Roman"/>
      </w:rPr>
    </w:lvl>
    <w:lvl w:ilvl="6" w:tplc="040E000F" w:tentative="1">
      <w:start w:val="1"/>
      <w:numFmt w:val="decimal"/>
      <w:lvlText w:val="%7."/>
      <w:lvlJc w:val="left"/>
      <w:pPr>
        <w:ind w:left="5220" w:hanging="360"/>
      </w:pPr>
      <w:rPr>
        <w:rFonts w:cs="Times New Roman"/>
      </w:rPr>
    </w:lvl>
    <w:lvl w:ilvl="7" w:tplc="040E0019" w:tentative="1">
      <w:start w:val="1"/>
      <w:numFmt w:val="lowerLetter"/>
      <w:lvlText w:val="%8."/>
      <w:lvlJc w:val="left"/>
      <w:pPr>
        <w:ind w:left="5940" w:hanging="360"/>
      </w:pPr>
      <w:rPr>
        <w:rFonts w:cs="Times New Roman"/>
      </w:rPr>
    </w:lvl>
    <w:lvl w:ilvl="8" w:tplc="040E001B" w:tentative="1">
      <w:start w:val="1"/>
      <w:numFmt w:val="lowerRoman"/>
      <w:lvlText w:val="%9."/>
      <w:lvlJc w:val="right"/>
      <w:pPr>
        <w:ind w:left="6660" w:hanging="180"/>
      </w:pPr>
      <w:rPr>
        <w:rFonts w:cs="Times New Roman"/>
      </w:rPr>
    </w:lvl>
  </w:abstractNum>
  <w:abstractNum w:abstractNumId="20">
    <w:nsid w:val="22C4748E"/>
    <w:multiLevelType w:val="hybridMultilevel"/>
    <w:tmpl w:val="75D0263E"/>
    <w:lvl w:ilvl="0" w:tplc="34784740">
      <w:start w:val="1"/>
      <w:numFmt w:val="bullet"/>
      <w:pStyle w:val="Szmozottlista3"/>
      <w:lvlText w:val=""/>
      <w:lvlJc w:val="left"/>
      <w:pPr>
        <w:tabs>
          <w:tab w:val="num" w:pos="284"/>
        </w:tabs>
        <w:ind w:left="284" w:hanging="284"/>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273966B4"/>
    <w:multiLevelType w:val="multilevel"/>
    <w:tmpl w:val="95E0370C"/>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nsid w:val="27510450"/>
    <w:multiLevelType w:val="multilevel"/>
    <w:tmpl w:val="1DE4F53E"/>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b/>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nsid w:val="2949160D"/>
    <w:multiLevelType w:val="hybridMultilevel"/>
    <w:tmpl w:val="42484EC0"/>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pStyle w:val="Stlus2"/>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2A2E732F"/>
    <w:multiLevelType w:val="hybridMultilevel"/>
    <w:tmpl w:val="D85E4004"/>
    <w:lvl w:ilvl="0" w:tplc="FAB6C8F8">
      <w:start w:val="1"/>
      <w:numFmt w:val="bullet"/>
      <w:pStyle w:val="MAVfelsorols"/>
      <w:lvlText w:val=""/>
      <w:lvlJc w:val="left"/>
      <w:pPr>
        <w:ind w:left="1077" w:hanging="360"/>
      </w:pPr>
      <w:rPr>
        <w:rFonts w:ascii="Symbol" w:hAnsi="Symbol" w:hint="default"/>
        <w:sz w:val="24"/>
      </w:rPr>
    </w:lvl>
    <w:lvl w:ilvl="1" w:tplc="040E0003">
      <w:start w:val="1"/>
      <w:numFmt w:val="bullet"/>
      <w:lvlText w:val="o"/>
      <w:lvlJc w:val="left"/>
      <w:pPr>
        <w:ind w:left="1797" w:hanging="360"/>
      </w:pPr>
      <w:rPr>
        <w:rFonts w:ascii="Courier New" w:hAnsi="Courier New" w:hint="default"/>
      </w:rPr>
    </w:lvl>
    <w:lvl w:ilvl="2" w:tplc="040E0005">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5">
    <w:nsid w:val="2A583E1F"/>
    <w:multiLevelType w:val="hybridMultilevel"/>
    <w:tmpl w:val="68FAD4FE"/>
    <w:lvl w:ilvl="0" w:tplc="97FC1238">
      <w:start w:val="1"/>
      <w:numFmt w:val="decimal"/>
      <w:lvlText w:val="%1."/>
      <w:lvlJc w:val="left"/>
      <w:pPr>
        <w:tabs>
          <w:tab w:val="num" w:pos="1260"/>
        </w:tabs>
        <w:ind w:left="1260" w:hanging="360"/>
      </w:pPr>
      <w:rPr>
        <w:rFonts w:cs="Times New Roman"/>
        <w:b/>
      </w:rPr>
    </w:lvl>
    <w:lvl w:ilvl="1" w:tplc="040E0001">
      <w:start w:val="1"/>
      <w:numFmt w:val="bullet"/>
      <w:lvlText w:val=""/>
      <w:lvlJc w:val="left"/>
      <w:pPr>
        <w:tabs>
          <w:tab w:val="num" w:pos="1980"/>
        </w:tabs>
        <w:ind w:left="1980" w:hanging="360"/>
      </w:pPr>
      <w:rPr>
        <w:rFonts w:ascii="Symbol" w:hAnsi="Symbol" w:hint="default"/>
      </w:rPr>
    </w:lvl>
    <w:lvl w:ilvl="2" w:tplc="040E001B" w:tentative="1">
      <w:start w:val="1"/>
      <w:numFmt w:val="lowerRoman"/>
      <w:lvlText w:val="%3."/>
      <w:lvlJc w:val="right"/>
      <w:pPr>
        <w:tabs>
          <w:tab w:val="num" w:pos="2700"/>
        </w:tabs>
        <w:ind w:left="2700" w:hanging="180"/>
      </w:pPr>
      <w:rPr>
        <w:rFonts w:cs="Times New Roman"/>
      </w:rPr>
    </w:lvl>
    <w:lvl w:ilvl="3" w:tplc="040E000F" w:tentative="1">
      <w:start w:val="1"/>
      <w:numFmt w:val="decimal"/>
      <w:lvlText w:val="%4."/>
      <w:lvlJc w:val="left"/>
      <w:pPr>
        <w:tabs>
          <w:tab w:val="num" w:pos="3420"/>
        </w:tabs>
        <w:ind w:left="3420" w:hanging="360"/>
      </w:pPr>
      <w:rPr>
        <w:rFonts w:cs="Times New Roman"/>
      </w:rPr>
    </w:lvl>
    <w:lvl w:ilvl="4" w:tplc="040E0019" w:tentative="1">
      <w:start w:val="1"/>
      <w:numFmt w:val="lowerLetter"/>
      <w:lvlText w:val="%5."/>
      <w:lvlJc w:val="left"/>
      <w:pPr>
        <w:tabs>
          <w:tab w:val="num" w:pos="4140"/>
        </w:tabs>
        <w:ind w:left="4140" w:hanging="360"/>
      </w:pPr>
      <w:rPr>
        <w:rFonts w:cs="Times New Roman"/>
      </w:rPr>
    </w:lvl>
    <w:lvl w:ilvl="5" w:tplc="040E001B" w:tentative="1">
      <w:start w:val="1"/>
      <w:numFmt w:val="lowerRoman"/>
      <w:lvlText w:val="%6."/>
      <w:lvlJc w:val="right"/>
      <w:pPr>
        <w:tabs>
          <w:tab w:val="num" w:pos="4860"/>
        </w:tabs>
        <w:ind w:left="4860" w:hanging="180"/>
      </w:pPr>
      <w:rPr>
        <w:rFonts w:cs="Times New Roman"/>
      </w:rPr>
    </w:lvl>
    <w:lvl w:ilvl="6" w:tplc="040E000F" w:tentative="1">
      <w:start w:val="1"/>
      <w:numFmt w:val="decimal"/>
      <w:lvlText w:val="%7."/>
      <w:lvlJc w:val="left"/>
      <w:pPr>
        <w:tabs>
          <w:tab w:val="num" w:pos="5580"/>
        </w:tabs>
        <w:ind w:left="5580" w:hanging="360"/>
      </w:pPr>
      <w:rPr>
        <w:rFonts w:cs="Times New Roman"/>
      </w:rPr>
    </w:lvl>
    <w:lvl w:ilvl="7" w:tplc="040E0019" w:tentative="1">
      <w:start w:val="1"/>
      <w:numFmt w:val="lowerLetter"/>
      <w:lvlText w:val="%8."/>
      <w:lvlJc w:val="left"/>
      <w:pPr>
        <w:tabs>
          <w:tab w:val="num" w:pos="6300"/>
        </w:tabs>
        <w:ind w:left="6300" w:hanging="360"/>
      </w:pPr>
      <w:rPr>
        <w:rFonts w:cs="Times New Roman"/>
      </w:rPr>
    </w:lvl>
    <w:lvl w:ilvl="8" w:tplc="040E001B" w:tentative="1">
      <w:start w:val="1"/>
      <w:numFmt w:val="lowerRoman"/>
      <w:lvlText w:val="%9."/>
      <w:lvlJc w:val="right"/>
      <w:pPr>
        <w:tabs>
          <w:tab w:val="num" w:pos="7020"/>
        </w:tabs>
        <w:ind w:left="7020" w:hanging="180"/>
      </w:pPr>
      <w:rPr>
        <w:rFonts w:cs="Times New Roman"/>
      </w:rPr>
    </w:lvl>
  </w:abstractNum>
  <w:abstractNum w:abstractNumId="26">
    <w:nsid w:val="343E661B"/>
    <w:multiLevelType w:val="hybridMultilevel"/>
    <w:tmpl w:val="0D92FAA4"/>
    <w:lvl w:ilvl="0" w:tplc="27F2DCA8">
      <w:start w:val="1"/>
      <w:numFmt w:val="bullet"/>
      <w:pStyle w:val="OkeanmagyarazatbekezdesCharChar1"/>
      <w:lvlText w:val=""/>
      <w:lvlJc w:val="left"/>
      <w:pPr>
        <w:tabs>
          <w:tab w:val="num" w:pos="757"/>
        </w:tabs>
        <w:ind w:left="757" w:hanging="397"/>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nsid w:val="389C746C"/>
    <w:multiLevelType w:val="hybridMultilevel"/>
    <w:tmpl w:val="5B7E796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28">
    <w:nsid w:val="427F418C"/>
    <w:multiLevelType w:val="hybridMultilevel"/>
    <w:tmpl w:val="BB6E0A5C"/>
    <w:lvl w:ilvl="0" w:tplc="34784740">
      <w:start w:val="1"/>
      <w:numFmt w:val="bullet"/>
      <w:lvlText w:val=""/>
      <w:lvlJc w:val="left"/>
      <w:pPr>
        <w:tabs>
          <w:tab w:val="num" w:pos="284"/>
        </w:tabs>
        <w:ind w:left="284" w:hanging="284"/>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450A4BD3"/>
    <w:multiLevelType w:val="multilevel"/>
    <w:tmpl w:val="721CFD02"/>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0">
    <w:nsid w:val="451C0536"/>
    <w:multiLevelType w:val="hybridMultilevel"/>
    <w:tmpl w:val="A42CC552"/>
    <w:lvl w:ilvl="0" w:tplc="E1144DA4">
      <w:start w:val="1"/>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48B16DD7"/>
    <w:multiLevelType w:val="hybridMultilevel"/>
    <w:tmpl w:val="5F4A20DC"/>
    <w:lvl w:ilvl="0" w:tplc="85AEF01C">
      <w:start w:val="1"/>
      <w:numFmt w:val="bullet"/>
      <w:lvlText w:val=""/>
      <w:lvlJc w:val="left"/>
      <w:pPr>
        <w:ind w:left="1146" w:hanging="360"/>
      </w:pPr>
      <w:rPr>
        <w:rFonts w:ascii="Symbol" w:hAnsi="Symbol"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2">
    <w:nsid w:val="49E470F5"/>
    <w:multiLevelType w:val="hybridMultilevel"/>
    <w:tmpl w:val="70F03674"/>
    <w:name w:val="WW8Num462"/>
    <w:lvl w:ilvl="0" w:tplc="BF3006BC">
      <w:start w:val="1"/>
      <w:numFmt w:val="decimal"/>
      <w:lvlText w:val="%1.3.1."/>
      <w:lvlJc w:val="left"/>
      <w:pPr>
        <w:ind w:left="90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4DD36FC9"/>
    <w:multiLevelType w:val="multilevel"/>
    <w:tmpl w:val="CEF88AF0"/>
    <w:name w:val="WW8Num293"/>
    <w:lvl w:ilvl="0">
      <w:start w:val="4"/>
      <w:numFmt w:val="decimal"/>
      <w:lvlText w:val="%1."/>
      <w:lvlJc w:val="left"/>
      <w:pPr>
        <w:tabs>
          <w:tab w:val="num" w:pos="-324"/>
        </w:tabs>
        <w:ind w:left="-324" w:hanging="360"/>
      </w:pPr>
      <w:rPr>
        <w:rFonts w:cs="Times New Roman" w:hint="default"/>
      </w:rPr>
    </w:lvl>
    <w:lvl w:ilvl="1">
      <w:start w:val="1"/>
      <w:numFmt w:val="decimal"/>
      <w:pStyle w:val="Normal3"/>
      <w:lvlText w:val="%1.%2."/>
      <w:lvlJc w:val="left"/>
      <w:pPr>
        <w:tabs>
          <w:tab w:val="num" w:pos="108"/>
        </w:tabs>
        <w:ind w:left="108" w:hanging="432"/>
      </w:pPr>
      <w:rPr>
        <w:rFonts w:cs="Times New Roman" w:hint="default"/>
        <w:i/>
        <w:color w:val="auto"/>
        <w:sz w:val="24"/>
        <w:szCs w:val="24"/>
      </w:rPr>
    </w:lvl>
    <w:lvl w:ilvl="2">
      <w:start w:val="1"/>
      <w:numFmt w:val="decimal"/>
      <w:lvlText w:val="%1.%2.%3."/>
      <w:lvlJc w:val="left"/>
      <w:pPr>
        <w:tabs>
          <w:tab w:val="num" w:pos="1080"/>
        </w:tabs>
        <w:ind w:left="864" w:hanging="504"/>
      </w:pPr>
      <w:rPr>
        <w:rFonts w:cs="Times New Roman" w:hint="default"/>
        <w:b w:val="0"/>
        <w:i w:val="0"/>
        <w:sz w:val="24"/>
        <w:szCs w:val="24"/>
      </w:rPr>
    </w:lvl>
    <w:lvl w:ilvl="3">
      <w:start w:val="1"/>
      <w:numFmt w:val="decimal"/>
      <w:lvlText w:val="%1.%2.%3.%4."/>
      <w:lvlJc w:val="left"/>
      <w:pPr>
        <w:tabs>
          <w:tab w:val="num" w:pos="1116"/>
        </w:tabs>
        <w:ind w:left="1044" w:hanging="648"/>
      </w:pPr>
      <w:rPr>
        <w:rFonts w:cs="Times New Roman" w:hint="default"/>
        <w:b/>
        <w:i w:val="0"/>
        <w:sz w:val="28"/>
        <w:szCs w:val="28"/>
      </w:rPr>
    </w:lvl>
    <w:lvl w:ilvl="4">
      <w:start w:val="1"/>
      <w:numFmt w:val="decimal"/>
      <w:lvlText w:val="%1.%2.%3.%4.%5."/>
      <w:lvlJc w:val="left"/>
      <w:pPr>
        <w:tabs>
          <w:tab w:val="num" w:pos="1836"/>
        </w:tabs>
        <w:ind w:left="1548" w:hanging="792"/>
      </w:pPr>
      <w:rPr>
        <w:rFonts w:cs="Times New Roman" w:hint="default"/>
      </w:rPr>
    </w:lvl>
    <w:lvl w:ilvl="5">
      <w:start w:val="1"/>
      <w:numFmt w:val="decimal"/>
      <w:lvlText w:val="%1.%2.%3.%4.%5.%6."/>
      <w:lvlJc w:val="left"/>
      <w:pPr>
        <w:tabs>
          <w:tab w:val="num" w:pos="2196"/>
        </w:tabs>
        <w:ind w:left="2052" w:hanging="936"/>
      </w:pPr>
      <w:rPr>
        <w:rFonts w:cs="Times New Roman" w:hint="default"/>
      </w:rPr>
    </w:lvl>
    <w:lvl w:ilvl="6">
      <w:start w:val="1"/>
      <w:numFmt w:val="decimal"/>
      <w:lvlText w:val="%1.%2.%3.%4.%5.%6.%7."/>
      <w:lvlJc w:val="left"/>
      <w:pPr>
        <w:tabs>
          <w:tab w:val="num" w:pos="2916"/>
        </w:tabs>
        <w:ind w:left="2556" w:hanging="1080"/>
      </w:pPr>
      <w:rPr>
        <w:rFonts w:cs="Times New Roman" w:hint="default"/>
      </w:rPr>
    </w:lvl>
    <w:lvl w:ilvl="7">
      <w:start w:val="1"/>
      <w:numFmt w:val="decimal"/>
      <w:lvlText w:val="%1.%2.%3.%4.%5.%6.%7.%8."/>
      <w:lvlJc w:val="left"/>
      <w:pPr>
        <w:tabs>
          <w:tab w:val="num" w:pos="3276"/>
        </w:tabs>
        <w:ind w:left="3060" w:hanging="1224"/>
      </w:pPr>
      <w:rPr>
        <w:rFonts w:cs="Times New Roman" w:hint="default"/>
      </w:rPr>
    </w:lvl>
    <w:lvl w:ilvl="8">
      <w:start w:val="1"/>
      <w:numFmt w:val="decimal"/>
      <w:lvlText w:val="%1.%2.%3.%4.%5.%6.%7.%8.%9."/>
      <w:lvlJc w:val="left"/>
      <w:pPr>
        <w:tabs>
          <w:tab w:val="num" w:pos="3996"/>
        </w:tabs>
        <w:ind w:left="3636" w:hanging="1440"/>
      </w:pPr>
      <w:rPr>
        <w:rFonts w:cs="Times New Roman" w:hint="default"/>
      </w:rPr>
    </w:lvl>
  </w:abstractNum>
  <w:abstractNum w:abstractNumId="34">
    <w:nsid w:val="4E6B2E28"/>
    <w:multiLevelType w:val="hybridMultilevel"/>
    <w:tmpl w:val="14EA96A6"/>
    <w:lvl w:ilvl="0" w:tplc="F81CCC6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E9B623A"/>
    <w:multiLevelType w:val="hybridMultilevel"/>
    <w:tmpl w:val="4A0C072E"/>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6">
    <w:nsid w:val="5244329A"/>
    <w:multiLevelType w:val="hybridMultilevel"/>
    <w:tmpl w:val="04687266"/>
    <w:lvl w:ilvl="0" w:tplc="8BA0E69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578129FB"/>
    <w:multiLevelType w:val="multilevel"/>
    <w:tmpl w:val="5810D59A"/>
    <w:lvl w:ilvl="0">
      <w:start w:val="1"/>
      <w:numFmt w:val="upperRoman"/>
      <w:lvlText w:val="%1"/>
      <w:lvlJc w:val="left"/>
      <w:pPr>
        <w:tabs>
          <w:tab w:val="num" w:pos="360"/>
        </w:tabs>
        <w:ind w:left="360" w:hanging="360"/>
      </w:pPr>
    </w:lvl>
    <w:lvl w:ilvl="1">
      <w:start w:val="1"/>
      <w:numFmt w:val="decimal"/>
      <w:lvlText w:val="%2."/>
      <w:lvlJc w:val="left"/>
      <w:pPr>
        <w:tabs>
          <w:tab w:val="num" w:pos="720"/>
        </w:tabs>
        <w:ind w:left="567" w:hanging="204"/>
      </w:pPr>
      <w:rPr>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8">
    <w:nsid w:val="59710EA9"/>
    <w:multiLevelType w:val="multilevel"/>
    <w:tmpl w:val="2FD2F01A"/>
    <w:lvl w:ilvl="0">
      <w:start w:val="1"/>
      <w:numFmt w:val="decimal"/>
      <w:pStyle w:val="MAVcmsor1"/>
      <w:lvlText w:val="%1."/>
      <w:lvlJc w:val="left"/>
      <w:pPr>
        <w:ind w:left="360" w:hanging="360"/>
      </w:pPr>
      <w:rPr>
        <w:rFonts w:cs="Times New Roman"/>
        <w:b w:val="0"/>
      </w:rPr>
    </w:lvl>
    <w:lvl w:ilvl="1">
      <w:start w:val="1"/>
      <w:numFmt w:val="decimal"/>
      <w:pStyle w:val="MAVcmsor2"/>
      <w:lvlText w:val="%1.%2."/>
      <w:lvlJc w:val="left"/>
      <w:pPr>
        <w:ind w:left="7236" w:hanging="432"/>
      </w:pPr>
      <w:rPr>
        <w:rFonts w:cs="Times New Roman"/>
        <w:b w:val="0"/>
      </w:rPr>
    </w:lvl>
    <w:lvl w:ilvl="2">
      <w:start w:val="1"/>
      <w:numFmt w:val="decimal"/>
      <w:pStyle w:val="MAVcmsor3"/>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nsid w:val="664373F7"/>
    <w:multiLevelType w:val="multilevel"/>
    <w:tmpl w:val="C1CC3E3E"/>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nsid w:val="66E37250"/>
    <w:multiLevelType w:val="hybridMultilevel"/>
    <w:tmpl w:val="558C3C76"/>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41">
    <w:nsid w:val="681B28E9"/>
    <w:multiLevelType w:val="hybridMultilevel"/>
    <w:tmpl w:val="774C23A6"/>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42">
    <w:nsid w:val="6AA03989"/>
    <w:multiLevelType w:val="hybridMultilevel"/>
    <w:tmpl w:val="B2D4FD5A"/>
    <w:lvl w:ilvl="0" w:tplc="99F619F2">
      <w:start w:val="1"/>
      <w:numFmt w:val="lowerLetter"/>
      <w:pStyle w:val="OkeanABCSzamozas"/>
      <w:lvlText w:val="%1)"/>
      <w:lvlJc w:val="left"/>
      <w:pPr>
        <w:tabs>
          <w:tab w:val="num" w:pos="567"/>
        </w:tabs>
        <w:ind w:left="567" w:hanging="397"/>
      </w:pPr>
      <w:rPr>
        <w:rFonts w:ascii="Arial" w:hAnsi="Arial" w:cs="Arial" w:hint="default"/>
        <w:b w:val="0"/>
        <w:bCs w:val="0"/>
        <w:i w:val="0"/>
        <w:iCs w:val="0"/>
        <w:sz w:val="22"/>
        <w:szCs w:val="22"/>
      </w:rPr>
    </w:lvl>
    <w:lvl w:ilvl="1" w:tplc="A4C81C3A">
      <w:numFmt w:val="bullet"/>
      <w:lvlText w:val="-"/>
      <w:lvlJc w:val="left"/>
      <w:pPr>
        <w:tabs>
          <w:tab w:val="num" w:pos="1440"/>
        </w:tabs>
        <w:ind w:left="1440" w:hanging="360"/>
      </w:pPr>
      <w:rPr>
        <w:rFonts w:ascii="Helvetica Neue" w:eastAsia="Times New Roman" w:hAnsi="Helvetica Neue" w:hint="default"/>
        <w:b w:val="0"/>
        <w:i w:val="0"/>
        <w:sz w:val="22"/>
      </w:rPr>
    </w:lvl>
    <w:lvl w:ilvl="2" w:tplc="249AAA8E">
      <w:start w:val="1"/>
      <w:numFmt w:val="lowerRoman"/>
      <w:lvlText w:val="%3."/>
      <w:lvlJc w:val="right"/>
      <w:pPr>
        <w:tabs>
          <w:tab w:val="num" w:pos="2160"/>
        </w:tabs>
        <w:ind w:left="2160" w:hanging="180"/>
      </w:pPr>
      <w:rPr>
        <w:rFonts w:cs="Times New Roman"/>
      </w:rPr>
    </w:lvl>
    <w:lvl w:ilvl="3" w:tplc="9B720DB4">
      <w:start w:val="1"/>
      <w:numFmt w:val="decimal"/>
      <w:lvlText w:val="%4."/>
      <w:lvlJc w:val="left"/>
      <w:pPr>
        <w:tabs>
          <w:tab w:val="num" w:pos="2880"/>
        </w:tabs>
        <w:ind w:left="2880" w:hanging="360"/>
      </w:pPr>
      <w:rPr>
        <w:rFonts w:cs="Times New Roman"/>
      </w:rPr>
    </w:lvl>
    <w:lvl w:ilvl="4" w:tplc="31E2F54A">
      <w:start w:val="1"/>
      <w:numFmt w:val="lowerLetter"/>
      <w:lvlText w:val="%5."/>
      <w:lvlJc w:val="left"/>
      <w:pPr>
        <w:tabs>
          <w:tab w:val="num" w:pos="3600"/>
        </w:tabs>
        <w:ind w:left="3600" w:hanging="360"/>
      </w:pPr>
      <w:rPr>
        <w:rFonts w:cs="Times New Roman"/>
      </w:rPr>
    </w:lvl>
    <w:lvl w:ilvl="5" w:tplc="CD665EC4">
      <w:start w:val="1"/>
      <w:numFmt w:val="lowerRoman"/>
      <w:lvlText w:val="%6."/>
      <w:lvlJc w:val="right"/>
      <w:pPr>
        <w:tabs>
          <w:tab w:val="num" w:pos="4320"/>
        </w:tabs>
        <w:ind w:left="4320" w:hanging="180"/>
      </w:pPr>
      <w:rPr>
        <w:rFonts w:cs="Times New Roman"/>
      </w:rPr>
    </w:lvl>
    <w:lvl w:ilvl="6" w:tplc="1ED2D98E">
      <w:start w:val="1"/>
      <w:numFmt w:val="decimal"/>
      <w:lvlText w:val="%7."/>
      <w:lvlJc w:val="left"/>
      <w:pPr>
        <w:tabs>
          <w:tab w:val="num" w:pos="5040"/>
        </w:tabs>
        <w:ind w:left="5040" w:hanging="360"/>
      </w:pPr>
      <w:rPr>
        <w:rFonts w:cs="Times New Roman"/>
      </w:rPr>
    </w:lvl>
    <w:lvl w:ilvl="7" w:tplc="D56041D0">
      <w:start w:val="1"/>
      <w:numFmt w:val="lowerLetter"/>
      <w:lvlText w:val="%8."/>
      <w:lvlJc w:val="left"/>
      <w:pPr>
        <w:tabs>
          <w:tab w:val="num" w:pos="5760"/>
        </w:tabs>
        <w:ind w:left="5760" w:hanging="360"/>
      </w:pPr>
      <w:rPr>
        <w:rFonts w:cs="Times New Roman"/>
      </w:rPr>
    </w:lvl>
    <w:lvl w:ilvl="8" w:tplc="3246247C">
      <w:start w:val="1"/>
      <w:numFmt w:val="lowerRoman"/>
      <w:lvlText w:val="%9."/>
      <w:lvlJc w:val="right"/>
      <w:pPr>
        <w:tabs>
          <w:tab w:val="num" w:pos="6480"/>
        </w:tabs>
        <w:ind w:left="6480" w:hanging="180"/>
      </w:pPr>
      <w:rPr>
        <w:rFonts w:cs="Times New Roman"/>
      </w:rPr>
    </w:lvl>
  </w:abstractNum>
  <w:abstractNum w:abstractNumId="43">
    <w:nsid w:val="6AAF0C38"/>
    <w:multiLevelType w:val="hybridMultilevel"/>
    <w:tmpl w:val="E6CA7324"/>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44">
    <w:nsid w:val="6B6E2162"/>
    <w:multiLevelType w:val="hybridMultilevel"/>
    <w:tmpl w:val="C6ECD8FA"/>
    <w:lvl w:ilvl="0" w:tplc="85AEF01C">
      <w:start w:val="1"/>
      <w:numFmt w:val="bullet"/>
      <w:lvlText w:val=""/>
      <w:lvlJc w:val="left"/>
      <w:pPr>
        <w:ind w:left="720" w:hanging="360"/>
      </w:pPr>
      <w:rPr>
        <w:rFonts w:ascii="Symbol"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C490DA1"/>
    <w:multiLevelType w:val="hybridMultilevel"/>
    <w:tmpl w:val="1C042ACE"/>
    <w:lvl w:ilvl="0" w:tplc="110A299E">
      <w:start w:val="1"/>
      <w:numFmt w:val="bullet"/>
      <w:pStyle w:val="Okeanfelsorolas"/>
      <w:lvlText w:val=""/>
      <w:lvlJc w:val="left"/>
      <w:pPr>
        <w:tabs>
          <w:tab w:val="num" w:pos="987"/>
        </w:tabs>
        <w:ind w:left="987" w:hanging="397"/>
      </w:pPr>
      <w:rPr>
        <w:rFonts w:ascii="Wingdings" w:hAnsi="Wingdings" w:hint="default"/>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B46DF5"/>
    <w:multiLevelType w:val="multilevel"/>
    <w:tmpl w:val="4A12FA18"/>
    <w:lvl w:ilvl="0">
      <w:start w:val="1"/>
      <w:numFmt w:val="upperRoman"/>
      <w:lvlText w:val="%1"/>
      <w:lvlJc w:val="left"/>
      <w:pPr>
        <w:tabs>
          <w:tab w:val="num" w:pos="360"/>
        </w:tabs>
        <w:ind w:left="360" w:hanging="360"/>
      </w:pPr>
    </w:lvl>
    <w:lvl w:ilvl="1">
      <w:start w:val="1"/>
      <w:numFmt w:val="decimal"/>
      <w:lvlText w:val="%2."/>
      <w:lvlJc w:val="left"/>
      <w:pPr>
        <w:tabs>
          <w:tab w:val="num" w:pos="720"/>
        </w:tabs>
        <w:ind w:left="720" w:hanging="360"/>
      </w:pPr>
      <w:rPr>
        <w:b/>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nsid w:val="7C9B2562"/>
    <w:multiLevelType w:val="multilevel"/>
    <w:tmpl w:val="17C2D408"/>
    <w:name w:val="WW8Num1922"/>
    <w:lvl w:ilvl="0">
      <w:start w:val="7"/>
      <w:numFmt w:val="decimal"/>
      <w:lvlText w:val="%1."/>
      <w:lvlJc w:val="left"/>
      <w:pPr>
        <w:ind w:left="360" w:hanging="360"/>
      </w:pPr>
      <w:rPr>
        <w:rFonts w:cs="Times New Roman"/>
      </w:rPr>
    </w:lvl>
    <w:lvl w:ilvl="1">
      <w:start w:val="1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8">
    <w:nsid w:val="7C9C3FA1"/>
    <w:multiLevelType w:val="hybridMultilevel"/>
    <w:tmpl w:val="B494350C"/>
    <w:lvl w:ilvl="0" w:tplc="F350F348">
      <w:start w:val="3"/>
      <w:numFmt w:val="bullet"/>
      <w:lvlText w:val="-"/>
      <w:lvlJc w:val="left"/>
      <w:pPr>
        <w:ind w:left="927" w:hanging="360"/>
      </w:pPr>
      <w:rPr>
        <w:rFonts w:ascii="Arial Narrow" w:eastAsia="Times New Roman" w:hAnsi="Arial Narrow" w:hint="default"/>
      </w:rPr>
    </w:lvl>
    <w:lvl w:ilvl="1" w:tplc="040E0003" w:tentative="1">
      <w:start w:val="1"/>
      <w:numFmt w:val="bullet"/>
      <w:lvlText w:val="o"/>
      <w:lvlJc w:val="left"/>
      <w:pPr>
        <w:ind w:left="1647" w:hanging="360"/>
      </w:pPr>
      <w:rPr>
        <w:rFonts w:ascii="Courier New" w:hAnsi="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9">
    <w:nsid w:val="7F036880"/>
    <w:multiLevelType w:val="multilevel"/>
    <w:tmpl w:val="89949BF2"/>
    <w:lvl w:ilvl="0">
      <w:start w:val="1"/>
      <w:numFmt w:val="bullet"/>
      <w:pStyle w:val="TJ9"/>
      <w:lvlText w:val=""/>
      <w:lvlJc w:val="left"/>
      <w:pPr>
        <w:tabs>
          <w:tab w:val="num" w:pos="1494"/>
        </w:tabs>
        <w:ind w:left="1494" w:hanging="360"/>
      </w:pPr>
      <w:rPr>
        <w:rFonts w:ascii="Wingdings" w:hAnsi="Wingdings" w:hint="default"/>
      </w:rPr>
    </w:lvl>
    <w:lvl w:ilvl="1">
      <w:start w:val="1"/>
      <w:numFmt w:val="bullet"/>
      <w:lvlText w:val=""/>
      <w:lvlJc w:val="left"/>
      <w:pPr>
        <w:tabs>
          <w:tab w:val="num" w:pos="1854"/>
        </w:tabs>
        <w:ind w:left="1854" w:hanging="360"/>
      </w:pPr>
      <w:rPr>
        <w:rFonts w:ascii="Wingdings" w:hAnsi="Wingdings" w:hint="default"/>
      </w:rPr>
    </w:lvl>
    <w:lvl w:ilvl="2">
      <w:start w:val="1"/>
      <w:numFmt w:val="bullet"/>
      <w:lvlText w:val=""/>
      <w:lvlJc w:val="left"/>
      <w:pPr>
        <w:tabs>
          <w:tab w:val="num" w:pos="2214"/>
        </w:tabs>
        <w:ind w:left="2214" w:hanging="360"/>
      </w:pPr>
      <w:rPr>
        <w:rFonts w:ascii="Wingdings" w:hAnsi="Wingdings" w:hint="default"/>
      </w:rPr>
    </w:lvl>
    <w:lvl w:ilvl="3">
      <w:start w:val="1"/>
      <w:numFmt w:val="bullet"/>
      <w:lvlText w:val=""/>
      <w:lvlJc w:val="left"/>
      <w:pPr>
        <w:tabs>
          <w:tab w:val="num" w:pos="2574"/>
        </w:tabs>
        <w:ind w:left="2574" w:hanging="360"/>
      </w:pPr>
      <w:rPr>
        <w:rFonts w:ascii="Symbol" w:hAnsi="Symbol" w:hint="default"/>
      </w:rPr>
    </w:lvl>
    <w:lvl w:ilvl="4">
      <w:start w:val="1"/>
      <w:numFmt w:val="bullet"/>
      <w:lvlText w:val=""/>
      <w:lvlJc w:val="left"/>
      <w:pPr>
        <w:tabs>
          <w:tab w:val="num" w:pos="2934"/>
        </w:tabs>
        <w:ind w:left="2934" w:hanging="360"/>
      </w:pPr>
      <w:rPr>
        <w:rFonts w:ascii="Symbol" w:hAnsi="Symbol" w:hint="default"/>
      </w:rPr>
    </w:lvl>
    <w:lvl w:ilvl="5">
      <w:start w:val="1"/>
      <w:numFmt w:val="bullet"/>
      <w:lvlText w:val=""/>
      <w:lvlJc w:val="left"/>
      <w:pPr>
        <w:tabs>
          <w:tab w:val="num" w:pos="3294"/>
        </w:tabs>
        <w:ind w:left="3294" w:hanging="360"/>
      </w:pPr>
      <w:rPr>
        <w:rFonts w:ascii="Wingdings" w:hAnsi="Wingdings" w:hint="default"/>
      </w:rPr>
    </w:lvl>
    <w:lvl w:ilvl="6">
      <w:start w:val="1"/>
      <w:numFmt w:val="bullet"/>
      <w:lvlText w:val=""/>
      <w:lvlJc w:val="left"/>
      <w:pPr>
        <w:tabs>
          <w:tab w:val="num" w:pos="3654"/>
        </w:tabs>
        <w:ind w:left="3654" w:hanging="360"/>
      </w:pPr>
      <w:rPr>
        <w:rFonts w:ascii="Wingdings" w:hAnsi="Wingdings" w:hint="default"/>
      </w:rPr>
    </w:lvl>
    <w:lvl w:ilvl="7">
      <w:start w:val="1"/>
      <w:numFmt w:val="bullet"/>
      <w:lvlText w:val=""/>
      <w:lvlJc w:val="left"/>
      <w:pPr>
        <w:tabs>
          <w:tab w:val="num" w:pos="4014"/>
        </w:tabs>
        <w:ind w:left="4014" w:hanging="360"/>
      </w:pPr>
      <w:rPr>
        <w:rFonts w:ascii="Symbol" w:hAnsi="Symbol" w:hint="default"/>
      </w:rPr>
    </w:lvl>
    <w:lvl w:ilvl="8">
      <w:start w:val="1"/>
      <w:numFmt w:val="bullet"/>
      <w:lvlText w:val=""/>
      <w:lvlJc w:val="left"/>
      <w:pPr>
        <w:tabs>
          <w:tab w:val="num" w:pos="4374"/>
        </w:tabs>
        <w:ind w:left="4374" w:hanging="360"/>
      </w:pPr>
      <w:rPr>
        <w:rFonts w:ascii="Symbol" w:hAnsi="Symbol" w:hint="default"/>
      </w:rPr>
    </w:lvl>
  </w:abstractNum>
  <w:num w:numId="1">
    <w:abstractNumId w:val="0"/>
  </w:num>
  <w:num w:numId="2">
    <w:abstractNumId w:val="25"/>
  </w:num>
  <w:num w:numId="3">
    <w:abstractNumId w:val="28"/>
  </w:num>
  <w:num w:numId="4">
    <w:abstractNumId w:val="7"/>
  </w:num>
  <w:num w:numId="5">
    <w:abstractNumId w:val="49"/>
  </w:num>
  <w:num w:numId="6">
    <w:abstractNumId w:val="20"/>
  </w:num>
  <w:num w:numId="7">
    <w:abstractNumId w:val="42"/>
  </w:num>
  <w:num w:numId="8">
    <w:abstractNumId w:val="26"/>
  </w:num>
  <w:num w:numId="9">
    <w:abstractNumId w:val="23"/>
  </w:num>
  <w:num w:numId="10">
    <w:abstractNumId w:val="33"/>
  </w:num>
  <w:num w:numId="11">
    <w:abstractNumId w:val="8"/>
  </w:num>
  <w:num w:numId="12">
    <w:abstractNumId w:val="24"/>
  </w:num>
  <w:num w:numId="13">
    <w:abstractNumId w:val="38"/>
  </w:num>
  <w:num w:numId="14">
    <w:abstractNumId w:val="12"/>
  </w:num>
  <w:num w:numId="15">
    <w:abstractNumId w:val="19"/>
  </w:num>
  <w:num w:numId="16">
    <w:abstractNumId w:val="2"/>
  </w:num>
  <w:num w:numId="17">
    <w:abstractNumId w:val="9"/>
  </w:num>
  <w:num w:numId="18">
    <w:abstractNumId w:val="45"/>
  </w:num>
  <w:num w:numId="19">
    <w:abstractNumId w:val="21"/>
  </w:num>
  <w:num w:numId="20">
    <w:abstractNumId w:val="13"/>
  </w:num>
  <w:num w:numId="21">
    <w:abstractNumId w:val="37"/>
  </w:num>
  <w:num w:numId="22">
    <w:abstractNumId w:val="10"/>
  </w:num>
  <w:num w:numId="23">
    <w:abstractNumId w:val="46"/>
  </w:num>
  <w:num w:numId="24">
    <w:abstractNumId w:val="16"/>
  </w:num>
  <w:num w:numId="25">
    <w:abstractNumId w:val="39"/>
  </w:num>
  <w:num w:numId="26">
    <w:abstractNumId w:val="29"/>
  </w:num>
  <w:num w:numId="27">
    <w:abstractNumId w:val="5"/>
  </w:num>
  <w:num w:numId="28">
    <w:abstractNumId w:val="22"/>
  </w:num>
  <w:num w:numId="29">
    <w:abstractNumId w:val="14"/>
  </w:num>
  <w:num w:numId="30">
    <w:abstractNumId w:val="17"/>
  </w:num>
  <w:num w:numId="31">
    <w:abstractNumId w:val="27"/>
  </w:num>
  <w:num w:numId="32">
    <w:abstractNumId w:val="35"/>
  </w:num>
  <w:num w:numId="33">
    <w:abstractNumId w:val="43"/>
  </w:num>
  <w:num w:numId="34">
    <w:abstractNumId w:val="36"/>
  </w:num>
  <w:num w:numId="35">
    <w:abstractNumId w:val="40"/>
  </w:num>
  <w:num w:numId="36">
    <w:abstractNumId w:val="41"/>
  </w:num>
  <w:num w:numId="37">
    <w:abstractNumId w:val="44"/>
  </w:num>
  <w:num w:numId="38">
    <w:abstractNumId w:val="11"/>
  </w:num>
  <w:num w:numId="39">
    <w:abstractNumId w:val="31"/>
  </w:num>
  <w:num w:numId="40">
    <w:abstractNumId w:val="6"/>
  </w:num>
  <w:num w:numId="41">
    <w:abstractNumId w:val="18"/>
  </w:num>
  <w:num w:numId="42">
    <w:abstractNumId w:val="48"/>
  </w:num>
  <w:num w:numId="43">
    <w:abstractNumId w:val="30"/>
  </w:num>
  <w:num w:numId="44">
    <w:abstractNumId w:val="34"/>
  </w:num>
  <w:num w:numId="45">
    <w:abstractNumId w:val="15"/>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3F01"/>
  <w:trackRevisions/>
  <w:defaultTabStop w:val="708"/>
  <w:autoHyphenation/>
  <w:hyphenationZone w:val="142"/>
  <w:drawingGridHorizontalSpacing w:val="120"/>
  <w:displayHorizontalDrawingGridEvery w:val="2"/>
  <w:characterSpacingControl w:val="doNotCompress"/>
  <w:footnotePr>
    <w:footnote w:id="-1"/>
    <w:footnote w:id="0"/>
  </w:footnotePr>
  <w:endnotePr>
    <w:endnote w:id="-1"/>
    <w:endnote w:id="0"/>
  </w:endnotePr>
  <w:compat/>
  <w:rsids>
    <w:rsidRoot w:val="006539FF"/>
    <w:rsid w:val="0000063F"/>
    <w:rsid w:val="000008FF"/>
    <w:rsid w:val="00000EA9"/>
    <w:rsid w:val="0000160B"/>
    <w:rsid w:val="00001843"/>
    <w:rsid w:val="00002ED5"/>
    <w:rsid w:val="0000345C"/>
    <w:rsid w:val="0000355B"/>
    <w:rsid w:val="00003C44"/>
    <w:rsid w:val="00003FA9"/>
    <w:rsid w:val="0000402F"/>
    <w:rsid w:val="00005BEE"/>
    <w:rsid w:val="00007074"/>
    <w:rsid w:val="0001137A"/>
    <w:rsid w:val="00011926"/>
    <w:rsid w:val="00011A78"/>
    <w:rsid w:val="0001235D"/>
    <w:rsid w:val="000133B7"/>
    <w:rsid w:val="000150D2"/>
    <w:rsid w:val="0001543E"/>
    <w:rsid w:val="000158B1"/>
    <w:rsid w:val="00015FFC"/>
    <w:rsid w:val="000167F4"/>
    <w:rsid w:val="00017778"/>
    <w:rsid w:val="0002163A"/>
    <w:rsid w:val="00021E3A"/>
    <w:rsid w:val="000241D1"/>
    <w:rsid w:val="0002424F"/>
    <w:rsid w:val="000269A9"/>
    <w:rsid w:val="00026BC6"/>
    <w:rsid w:val="00026DA2"/>
    <w:rsid w:val="000271FA"/>
    <w:rsid w:val="00027FDF"/>
    <w:rsid w:val="00030781"/>
    <w:rsid w:val="00030B9D"/>
    <w:rsid w:val="00031959"/>
    <w:rsid w:val="00031B52"/>
    <w:rsid w:val="000325B4"/>
    <w:rsid w:val="00032CF4"/>
    <w:rsid w:val="000333DA"/>
    <w:rsid w:val="0003536B"/>
    <w:rsid w:val="00035DBC"/>
    <w:rsid w:val="00035F68"/>
    <w:rsid w:val="00037A1B"/>
    <w:rsid w:val="00041035"/>
    <w:rsid w:val="0004284F"/>
    <w:rsid w:val="00043214"/>
    <w:rsid w:val="00045D84"/>
    <w:rsid w:val="00045F3A"/>
    <w:rsid w:val="00045FA6"/>
    <w:rsid w:val="00046249"/>
    <w:rsid w:val="0004726E"/>
    <w:rsid w:val="00047ECE"/>
    <w:rsid w:val="00047F39"/>
    <w:rsid w:val="0005105B"/>
    <w:rsid w:val="00052145"/>
    <w:rsid w:val="00052FA4"/>
    <w:rsid w:val="000532DF"/>
    <w:rsid w:val="00054AA9"/>
    <w:rsid w:val="00055686"/>
    <w:rsid w:val="0005702B"/>
    <w:rsid w:val="000570A1"/>
    <w:rsid w:val="00057CD3"/>
    <w:rsid w:val="00060361"/>
    <w:rsid w:val="0006047B"/>
    <w:rsid w:val="0006175E"/>
    <w:rsid w:val="00063191"/>
    <w:rsid w:val="00063709"/>
    <w:rsid w:val="00063ABB"/>
    <w:rsid w:val="00064185"/>
    <w:rsid w:val="0006485F"/>
    <w:rsid w:val="00065B2E"/>
    <w:rsid w:val="000661F1"/>
    <w:rsid w:val="0006704F"/>
    <w:rsid w:val="0006723A"/>
    <w:rsid w:val="00071682"/>
    <w:rsid w:val="0007273B"/>
    <w:rsid w:val="0007368A"/>
    <w:rsid w:val="00074044"/>
    <w:rsid w:val="000749B2"/>
    <w:rsid w:val="00075D88"/>
    <w:rsid w:val="00075DD4"/>
    <w:rsid w:val="00075F44"/>
    <w:rsid w:val="00077331"/>
    <w:rsid w:val="00077DE0"/>
    <w:rsid w:val="00080836"/>
    <w:rsid w:val="00080CD5"/>
    <w:rsid w:val="00081799"/>
    <w:rsid w:val="000818E0"/>
    <w:rsid w:val="00082EFC"/>
    <w:rsid w:val="000833AA"/>
    <w:rsid w:val="000853C5"/>
    <w:rsid w:val="000862D9"/>
    <w:rsid w:val="00086848"/>
    <w:rsid w:val="000872FA"/>
    <w:rsid w:val="0009004B"/>
    <w:rsid w:val="000903E6"/>
    <w:rsid w:val="00090B11"/>
    <w:rsid w:val="00091EC1"/>
    <w:rsid w:val="00091F0A"/>
    <w:rsid w:val="0009262E"/>
    <w:rsid w:val="00094120"/>
    <w:rsid w:val="000943B9"/>
    <w:rsid w:val="00096AD0"/>
    <w:rsid w:val="000976C2"/>
    <w:rsid w:val="000976E4"/>
    <w:rsid w:val="000A14F9"/>
    <w:rsid w:val="000A1882"/>
    <w:rsid w:val="000A1B95"/>
    <w:rsid w:val="000A290A"/>
    <w:rsid w:val="000A4AF2"/>
    <w:rsid w:val="000A5097"/>
    <w:rsid w:val="000A513F"/>
    <w:rsid w:val="000A6FFD"/>
    <w:rsid w:val="000B0C3F"/>
    <w:rsid w:val="000B1F66"/>
    <w:rsid w:val="000B1F75"/>
    <w:rsid w:val="000B22E8"/>
    <w:rsid w:val="000B3F7D"/>
    <w:rsid w:val="000B4EF4"/>
    <w:rsid w:val="000B5052"/>
    <w:rsid w:val="000B5222"/>
    <w:rsid w:val="000B532D"/>
    <w:rsid w:val="000B5D4D"/>
    <w:rsid w:val="000B66EB"/>
    <w:rsid w:val="000B697A"/>
    <w:rsid w:val="000B7414"/>
    <w:rsid w:val="000B7F96"/>
    <w:rsid w:val="000C01A3"/>
    <w:rsid w:val="000C09A7"/>
    <w:rsid w:val="000C40F9"/>
    <w:rsid w:val="000C415C"/>
    <w:rsid w:val="000C4637"/>
    <w:rsid w:val="000C4861"/>
    <w:rsid w:val="000C5509"/>
    <w:rsid w:val="000C59C5"/>
    <w:rsid w:val="000C60C6"/>
    <w:rsid w:val="000C79D4"/>
    <w:rsid w:val="000D0116"/>
    <w:rsid w:val="000D0244"/>
    <w:rsid w:val="000D0999"/>
    <w:rsid w:val="000D0E8A"/>
    <w:rsid w:val="000D4AD5"/>
    <w:rsid w:val="000D5147"/>
    <w:rsid w:val="000D59CB"/>
    <w:rsid w:val="000D5E48"/>
    <w:rsid w:val="000D69D9"/>
    <w:rsid w:val="000D6BF5"/>
    <w:rsid w:val="000D6CD7"/>
    <w:rsid w:val="000D6E96"/>
    <w:rsid w:val="000D7127"/>
    <w:rsid w:val="000D720A"/>
    <w:rsid w:val="000D74A4"/>
    <w:rsid w:val="000D78A0"/>
    <w:rsid w:val="000D7C48"/>
    <w:rsid w:val="000D7F16"/>
    <w:rsid w:val="000E12C9"/>
    <w:rsid w:val="000E154B"/>
    <w:rsid w:val="000E2E34"/>
    <w:rsid w:val="000E4815"/>
    <w:rsid w:val="000E553D"/>
    <w:rsid w:val="000E5CE1"/>
    <w:rsid w:val="000E64FF"/>
    <w:rsid w:val="000E6620"/>
    <w:rsid w:val="000E6738"/>
    <w:rsid w:val="000E6D00"/>
    <w:rsid w:val="000E6DA4"/>
    <w:rsid w:val="000E75C5"/>
    <w:rsid w:val="000F0085"/>
    <w:rsid w:val="000F3391"/>
    <w:rsid w:val="000F3CFB"/>
    <w:rsid w:val="000F5313"/>
    <w:rsid w:val="000F54AD"/>
    <w:rsid w:val="000F68CE"/>
    <w:rsid w:val="000F7102"/>
    <w:rsid w:val="000F7AC2"/>
    <w:rsid w:val="000F7E81"/>
    <w:rsid w:val="00100863"/>
    <w:rsid w:val="00100BE3"/>
    <w:rsid w:val="00100D67"/>
    <w:rsid w:val="00102991"/>
    <w:rsid w:val="001031A5"/>
    <w:rsid w:val="001042F8"/>
    <w:rsid w:val="001045F7"/>
    <w:rsid w:val="0010466E"/>
    <w:rsid w:val="001047A6"/>
    <w:rsid w:val="00104CB3"/>
    <w:rsid w:val="00105CFA"/>
    <w:rsid w:val="00105D0F"/>
    <w:rsid w:val="00106DD9"/>
    <w:rsid w:val="0010705F"/>
    <w:rsid w:val="00107B4B"/>
    <w:rsid w:val="001104AD"/>
    <w:rsid w:val="00110881"/>
    <w:rsid w:val="00111605"/>
    <w:rsid w:val="00111FA1"/>
    <w:rsid w:val="001120D7"/>
    <w:rsid w:val="001121E9"/>
    <w:rsid w:val="0011260C"/>
    <w:rsid w:val="0011309E"/>
    <w:rsid w:val="0011363B"/>
    <w:rsid w:val="001152B4"/>
    <w:rsid w:val="001165EF"/>
    <w:rsid w:val="00116E14"/>
    <w:rsid w:val="00117022"/>
    <w:rsid w:val="00117A00"/>
    <w:rsid w:val="00120DB6"/>
    <w:rsid w:val="00120F9E"/>
    <w:rsid w:val="0012125C"/>
    <w:rsid w:val="00121994"/>
    <w:rsid w:val="0012266C"/>
    <w:rsid w:val="0012352F"/>
    <w:rsid w:val="00125702"/>
    <w:rsid w:val="00125FF8"/>
    <w:rsid w:val="00126FDC"/>
    <w:rsid w:val="00127156"/>
    <w:rsid w:val="001271FF"/>
    <w:rsid w:val="00127CEA"/>
    <w:rsid w:val="001307B0"/>
    <w:rsid w:val="00131407"/>
    <w:rsid w:val="00131636"/>
    <w:rsid w:val="001325B2"/>
    <w:rsid w:val="0013433E"/>
    <w:rsid w:val="00134D62"/>
    <w:rsid w:val="0013642C"/>
    <w:rsid w:val="0013711B"/>
    <w:rsid w:val="001378E8"/>
    <w:rsid w:val="00137FA4"/>
    <w:rsid w:val="00141B53"/>
    <w:rsid w:val="00146D62"/>
    <w:rsid w:val="00146F3B"/>
    <w:rsid w:val="0015044E"/>
    <w:rsid w:val="00151CE7"/>
    <w:rsid w:val="001527EF"/>
    <w:rsid w:val="00153167"/>
    <w:rsid w:val="001563C7"/>
    <w:rsid w:val="00156449"/>
    <w:rsid w:val="001564B2"/>
    <w:rsid w:val="0015732D"/>
    <w:rsid w:val="00157B28"/>
    <w:rsid w:val="00160849"/>
    <w:rsid w:val="00160EEA"/>
    <w:rsid w:val="001653D5"/>
    <w:rsid w:val="001655EF"/>
    <w:rsid w:val="00166CAC"/>
    <w:rsid w:val="0017166D"/>
    <w:rsid w:val="00172EAA"/>
    <w:rsid w:val="00173284"/>
    <w:rsid w:val="00173E36"/>
    <w:rsid w:val="001740EA"/>
    <w:rsid w:val="00175FA0"/>
    <w:rsid w:val="00176999"/>
    <w:rsid w:val="00177F71"/>
    <w:rsid w:val="00181094"/>
    <w:rsid w:val="001819FE"/>
    <w:rsid w:val="00183FEF"/>
    <w:rsid w:val="00185843"/>
    <w:rsid w:val="00186120"/>
    <w:rsid w:val="00186C8A"/>
    <w:rsid w:val="00186F64"/>
    <w:rsid w:val="0018701B"/>
    <w:rsid w:val="00187258"/>
    <w:rsid w:val="001916BB"/>
    <w:rsid w:val="0019179B"/>
    <w:rsid w:val="00191AB4"/>
    <w:rsid w:val="001923D6"/>
    <w:rsid w:val="001927AF"/>
    <w:rsid w:val="001937AC"/>
    <w:rsid w:val="00195301"/>
    <w:rsid w:val="00196827"/>
    <w:rsid w:val="001975A1"/>
    <w:rsid w:val="00197811"/>
    <w:rsid w:val="001A170B"/>
    <w:rsid w:val="001A1FF6"/>
    <w:rsid w:val="001A206E"/>
    <w:rsid w:val="001A26DC"/>
    <w:rsid w:val="001A2CDC"/>
    <w:rsid w:val="001A385B"/>
    <w:rsid w:val="001A454B"/>
    <w:rsid w:val="001A4835"/>
    <w:rsid w:val="001A59B7"/>
    <w:rsid w:val="001A6A64"/>
    <w:rsid w:val="001A7CE4"/>
    <w:rsid w:val="001B01BB"/>
    <w:rsid w:val="001B257A"/>
    <w:rsid w:val="001B25D9"/>
    <w:rsid w:val="001B59A6"/>
    <w:rsid w:val="001B5E58"/>
    <w:rsid w:val="001B66FE"/>
    <w:rsid w:val="001B6DAE"/>
    <w:rsid w:val="001B785B"/>
    <w:rsid w:val="001B7C36"/>
    <w:rsid w:val="001B7E52"/>
    <w:rsid w:val="001C026B"/>
    <w:rsid w:val="001C16EA"/>
    <w:rsid w:val="001C1D7F"/>
    <w:rsid w:val="001C3C61"/>
    <w:rsid w:val="001C433F"/>
    <w:rsid w:val="001C5094"/>
    <w:rsid w:val="001C7227"/>
    <w:rsid w:val="001D02B1"/>
    <w:rsid w:val="001D1A0E"/>
    <w:rsid w:val="001D2AF4"/>
    <w:rsid w:val="001D2F76"/>
    <w:rsid w:val="001D5926"/>
    <w:rsid w:val="001D6B98"/>
    <w:rsid w:val="001D7380"/>
    <w:rsid w:val="001E0B7B"/>
    <w:rsid w:val="001E1D12"/>
    <w:rsid w:val="001E20C5"/>
    <w:rsid w:val="001F02EF"/>
    <w:rsid w:val="001F032C"/>
    <w:rsid w:val="001F03AA"/>
    <w:rsid w:val="001F06EB"/>
    <w:rsid w:val="001F1380"/>
    <w:rsid w:val="001F27EB"/>
    <w:rsid w:val="001F377B"/>
    <w:rsid w:val="001F3F8B"/>
    <w:rsid w:val="001F4019"/>
    <w:rsid w:val="001F46C3"/>
    <w:rsid w:val="001F4E97"/>
    <w:rsid w:val="001F512C"/>
    <w:rsid w:val="001F56C6"/>
    <w:rsid w:val="001F6458"/>
    <w:rsid w:val="001F69BA"/>
    <w:rsid w:val="001F72AC"/>
    <w:rsid w:val="001F7F89"/>
    <w:rsid w:val="002004B5"/>
    <w:rsid w:val="00202676"/>
    <w:rsid w:val="00202C4E"/>
    <w:rsid w:val="00202F52"/>
    <w:rsid w:val="00203291"/>
    <w:rsid w:val="00205086"/>
    <w:rsid w:val="00205106"/>
    <w:rsid w:val="0020569D"/>
    <w:rsid w:val="002060C7"/>
    <w:rsid w:val="002068BA"/>
    <w:rsid w:val="0021051A"/>
    <w:rsid w:val="0021070E"/>
    <w:rsid w:val="002123F9"/>
    <w:rsid w:val="0021319C"/>
    <w:rsid w:val="0021359D"/>
    <w:rsid w:val="00213AE2"/>
    <w:rsid w:val="00214DEC"/>
    <w:rsid w:val="00217CBF"/>
    <w:rsid w:val="00217EB7"/>
    <w:rsid w:val="00217FD0"/>
    <w:rsid w:val="00221FAB"/>
    <w:rsid w:val="002220B9"/>
    <w:rsid w:val="00222943"/>
    <w:rsid w:val="00223487"/>
    <w:rsid w:val="00225632"/>
    <w:rsid w:val="00226B0D"/>
    <w:rsid w:val="002308E3"/>
    <w:rsid w:val="00230F60"/>
    <w:rsid w:val="00231B62"/>
    <w:rsid w:val="0023256B"/>
    <w:rsid w:val="0023367B"/>
    <w:rsid w:val="00233F33"/>
    <w:rsid w:val="00235222"/>
    <w:rsid w:val="0024231A"/>
    <w:rsid w:val="00242783"/>
    <w:rsid w:val="00242F57"/>
    <w:rsid w:val="00244620"/>
    <w:rsid w:val="00245B81"/>
    <w:rsid w:val="00245BB3"/>
    <w:rsid w:val="00245DC4"/>
    <w:rsid w:val="002467B5"/>
    <w:rsid w:val="00247F24"/>
    <w:rsid w:val="00251822"/>
    <w:rsid w:val="0025423B"/>
    <w:rsid w:val="00254AE6"/>
    <w:rsid w:val="00255936"/>
    <w:rsid w:val="00255BDC"/>
    <w:rsid w:val="00255CF6"/>
    <w:rsid w:val="00256ABC"/>
    <w:rsid w:val="00257C9F"/>
    <w:rsid w:val="00262AF5"/>
    <w:rsid w:val="00263A72"/>
    <w:rsid w:val="00263ECD"/>
    <w:rsid w:val="00264EB4"/>
    <w:rsid w:val="002652B0"/>
    <w:rsid w:val="0026637F"/>
    <w:rsid w:val="00271256"/>
    <w:rsid w:val="002733C6"/>
    <w:rsid w:val="00274765"/>
    <w:rsid w:val="00274B0F"/>
    <w:rsid w:val="00274B33"/>
    <w:rsid w:val="00274BC6"/>
    <w:rsid w:val="00274BE8"/>
    <w:rsid w:val="00274EBE"/>
    <w:rsid w:val="002760D7"/>
    <w:rsid w:val="002761E7"/>
    <w:rsid w:val="002763D8"/>
    <w:rsid w:val="002766CA"/>
    <w:rsid w:val="002771F5"/>
    <w:rsid w:val="002772E4"/>
    <w:rsid w:val="00277CBB"/>
    <w:rsid w:val="00281AE8"/>
    <w:rsid w:val="00282288"/>
    <w:rsid w:val="0028311A"/>
    <w:rsid w:val="0028349E"/>
    <w:rsid w:val="002838E0"/>
    <w:rsid w:val="00285AA5"/>
    <w:rsid w:val="00286AC6"/>
    <w:rsid w:val="00287657"/>
    <w:rsid w:val="002878E7"/>
    <w:rsid w:val="00287902"/>
    <w:rsid w:val="00287EA1"/>
    <w:rsid w:val="00290B30"/>
    <w:rsid w:val="002920D7"/>
    <w:rsid w:val="00292126"/>
    <w:rsid w:val="002927F5"/>
    <w:rsid w:val="00293204"/>
    <w:rsid w:val="00294296"/>
    <w:rsid w:val="002951FA"/>
    <w:rsid w:val="002959A3"/>
    <w:rsid w:val="00296B40"/>
    <w:rsid w:val="00296F34"/>
    <w:rsid w:val="002970D1"/>
    <w:rsid w:val="002A0247"/>
    <w:rsid w:val="002A0742"/>
    <w:rsid w:val="002A0962"/>
    <w:rsid w:val="002A40D9"/>
    <w:rsid w:val="002A41DD"/>
    <w:rsid w:val="002A46F3"/>
    <w:rsid w:val="002A5003"/>
    <w:rsid w:val="002A551C"/>
    <w:rsid w:val="002A5BA6"/>
    <w:rsid w:val="002B0785"/>
    <w:rsid w:val="002B2E35"/>
    <w:rsid w:val="002B3114"/>
    <w:rsid w:val="002B3444"/>
    <w:rsid w:val="002B4368"/>
    <w:rsid w:val="002B4521"/>
    <w:rsid w:val="002B45AE"/>
    <w:rsid w:val="002B52CF"/>
    <w:rsid w:val="002B7AE8"/>
    <w:rsid w:val="002C036D"/>
    <w:rsid w:val="002C0AFB"/>
    <w:rsid w:val="002C0D6E"/>
    <w:rsid w:val="002C18B4"/>
    <w:rsid w:val="002C2156"/>
    <w:rsid w:val="002C43F4"/>
    <w:rsid w:val="002C4512"/>
    <w:rsid w:val="002C759A"/>
    <w:rsid w:val="002D012C"/>
    <w:rsid w:val="002D047C"/>
    <w:rsid w:val="002D1CAC"/>
    <w:rsid w:val="002D2BD8"/>
    <w:rsid w:val="002D35B6"/>
    <w:rsid w:val="002D407F"/>
    <w:rsid w:val="002D47FF"/>
    <w:rsid w:val="002D4AE4"/>
    <w:rsid w:val="002D61D7"/>
    <w:rsid w:val="002D6359"/>
    <w:rsid w:val="002D6B05"/>
    <w:rsid w:val="002D7455"/>
    <w:rsid w:val="002D7DD1"/>
    <w:rsid w:val="002E1AE1"/>
    <w:rsid w:val="002E34CC"/>
    <w:rsid w:val="002E3EAD"/>
    <w:rsid w:val="002E4BC8"/>
    <w:rsid w:val="002E5B31"/>
    <w:rsid w:val="002E5C92"/>
    <w:rsid w:val="002E5DE0"/>
    <w:rsid w:val="002E6B73"/>
    <w:rsid w:val="002F12E9"/>
    <w:rsid w:val="002F1322"/>
    <w:rsid w:val="002F173F"/>
    <w:rsid w:val="002F18F8"/>
    <w:rsid w:val="002F28F6"/>
    <w:rsid w:val="002F3569"/>
    <w:rsid w:val="002F4E6A"/>
    <w:rsid w:val="002F5112"/>
    <w:rsid w:val="002F532E"/>
    <w:rsid w:val="002F6407"/>
    <w:rsid w:val="002F6A6F"/>
    <w:rsid w:val="002F6DBF"/>
    <w:rsid w:val="003004B3"/>
    <w:rsid w:val="00300CAD"/>
    <w:rsid w:val="00301200"/>
    <w:rsid w:val="0030329D"/>
    <w:rsid w:val="0030469E"/>
    <w:rsid w:val="00304C5F"/>
    <w:rsid w:val="00305C1D"/>
    <w:rsid w:val="003062D3"/>
    <w:rsid w:val="00307164"/>
    <w:rsid w:val="00310913"/>
    <w:rsid w:val="00310C81"/>
    <w:rsid w:val="00311535"/>
    <w:rsid w:val="003121FD"/>
    <w:rsid w:val="00312540"/>
    <w:rsid w:val="00312FC9"/>
    <w:rsid w:val="0031392D"/>
    <w:rsid w:val="00313E01"/>
    <w:rsid w:val="003146AF"/>
    <w:rsid w:val="00314B89"/>
    <w:rsid w:val="00315576"/>
    <w:rsid w:val="00317259"/>
    <w:rsid w:val="003208E5"/>
    <w:rsid w:val="00321722"/>
    <w:rsid w:val="00321F6E"/>
    <w:rsid w:val="00322570"/>
    <w:rsid w:val="00323A9E"/>
    <w:rsid w:val="00323DA3"/>
    <w:rsid w:val="00325CD4"/>
    <w:rsid w:val="00327CF6"/>
    <w:rsid w:val="00330027"/>
    <w:rsid w:val="00332BD9"/>
    <w:rsid w:val="00334D65"/>
    <w:rsid w:val="00335C61"/>
    <w:rsid w:val="00337250"/>
    <w:rsid w:val="0033777A"/>
    <w:rsid w:val="00340766"/>
    <w:rsid w:val="003425E0"/>
    <w:rsid w:val="00343B5F"/>
    <w:rsid w:val="00343E22"/>
    <w:rsid w:val="00343ECF"/>
    <w:rsid w:val="00344528"/>
    <w:rsid w:val="0034499F"/>
    <w:rsid w:val="0035011E"/>
    <w:rsid w:val="00350173"/>
    <w:rsid w:val="00350251"/>
    <w:rsid w:val="00350ACE"/>
    <w:rsid w:val="00351AB5"/>
    <w:rsid w:val="00352B49"/>
    <w:rsid w:val="00353292"/>
    <w:rsid w:val="0035340D"/>
    <w:rsid w:val="003535EA"/>
    <w:rsid w:val="003544F6"/>
    <w:rsid w:val="00354F48"/>
    <w:rsid w:val="00355966"/>
    <w:rsid w:val="00355ED9"/>
    <w:rsid w:val="003560C0"/>
    <w:rsid w:val="00356AF5"/>
    <w:rsid w:val="003578D8"/>
    <w:rsid w:val="0036121F"/>
    <w:rsid w:val="00362123"/>
    <w:rsid w:val="003622D4"/>
    <w:rsid w:val="0036276B"/>
    <w:rsid w:val="00362930"/>
    <w:rsid w:val="00364BB1"/>
    <w:rsid w:val="00364C33"/>
    <w:rsid w:val="003656C2"/>
    <w:rsid w:val="0036622C"/>
    <w:rsid w:val="003668BE"/>
    <w:rsid w:val="00366949"/>
    <w:rsid w:val="003705AA"/>
    <w:rsid w:val="00370905"/>
    <w:rsid w:val="00371C16"/>
    <w:rsid w:val="003726B9"/>
    <w:rsid w:val="0037288A"/>
    <w:rsid w:val="00372EEA"/>
    <w:rsid w:val="00372FCA"/>
    <w:rsid w:val="00373051"/>
    <w:rsid w:val="0037344D"/>
    <w:rsid w:val="00373C94"/>
    <w:rsid w:val="00374347"/>
    <w:rsid w:val="0037477D"/>
    <w:rsid w:val="0037514B"/>
    <w:rsid w:val="00375961"/>
    <w:rsid w:val="00375A2C"/>
    <w:rsid w:val="003764E7"/>
    <w:rsid w:val="0037661E"/>
    <w:rsid w:val="003767F5"/>
    <w:rsid w:val="0037682F"/>
    <w:rsid w:val="003771AE"/>
    <w:rsid w:val="00377C8C"/>
    <w:rsid w:val="00380578"/>
    <w:rsid w:val="0038078A"/>
    <w:rsid w:val="003810B0"/>
    <w:rsid w:val="00381A37"/>
    <w:rsid w:val="0038206F"/>
    <w:rsid w:val="00383249"/>
    <w:rsid w:val="00383582"/>
    <w:rsid w:val="00383EDD"/>
    <w:rsid w:val="0038400F"/>
    <w:rsid w:val="003849F8"/>
    <w:rsid w:val="00384CE4"/>
    <w:rsid w:val="00385480"/>
    <w:rsid w:val="00386857"/>
    <w:rsid w:val="00387E53"/>
    <w:rsid w:val="003906DE"/>
    <w:rsid w:val="00390CC2"/>
    <w:rsid w:val="00391A4B"/>
    <w:rsid w:val="003920B3"/>
    <w:rsid w:val="0039216C"/>
    <w:rsid w:val="00392856"/>
    <w:rsid w:val="00393604"/>
    <w:rsid w:val="00394253"/>
    <w:rsid w:val="00394903"/>
    <w:rsid w:val="003953AE"/>
    <w:rsid w:val="00396954"/>
    <w:rsid w:val="003970EF"/>
    <w:rsid w:val="003A0D2F"/>
    <w:rsid w:val="003A0E09"/>
    <w:rsid w:val="003A1D92"/>
    <w:rsid w:val="003A1DBA"/>
    <w:rsid w:val="003A4BBA"/>
    <w:rsid w:val="003A5231"/>
    <w:rsid w:val="003A65CB"/>
    <w:rsid w:val="003A6911"/>
    <w:rsid w:val="003B0140"/>
    <w:rsid w:val="003B04C5"/>
    <w:rsid w:val="003B0BA9"/>
    <w:rsid w:val="003B2965"/>
    <w:rsid w:val="003B33F3"/>
    <w:rsid w:val="003B3BD4"/>
    <w:rsid w:val="003B654B"/>
    <w:rsid w:val="003B6645"/>
    <w:rsid w:val="003B6F1F"/>
    <w:rsid w:val="003B773F"/>
    <w:rsid w:val="003B7A95"/>
    <w:rsid w:val="003C048F"/>
    <w:rsid w:val="003C05D7"/>
    <w:rsid w:val="003C173C"/>
    <w:rsid w:val="003C5807"/>
    <w:rsid w:val="003C6FF3"/>
    <w:rsid w:val="003C7903"/>
    <w:rsid w:val="003D00BA"/>
    <w:rsid w:val="003D1635"/>
    <w:rsid w:val="003D199E"/>
    <w:rsid w:val="003D1E7D"/>
    <w:rsid w:val="003D2401"/>
    <w:rsid w:val="003D2BD0"/>
    <w:rsid w:val="003D3DE0"/>
    <w:rsid w:val="003D4971"/>
    <w:rsid w:val="003D49B8"/>
    <w:rsid w:val="003D50EC"/>
    <w:rsid w:val="003D519E"/>
    <w:rsid w:val="003D526A"/>
    <w:rsid w:val="003D58B1"/>
    <w:rsid w:val="003D62DB"/>
    <w:rsid w:val="003D7558"/>
    <w:rsid w:val="003D7E56"/>
    <w:rsid w:val="003E1089"/>
    <w:rsid w:val="003E23DF"/>
    <w:rsid w:val="003E4216"/>
    <w:rsid w:val="003E5CEA"/>
    <w:rsid w:val="003E6B21"/>
    <w:rsid w:val="003F102D"/>
    <w:rsid w:val="003F1E63"/>
    <w:rsid w:val="003F2926"/>
    <w:rsid w:val="003F3A1A"/>
    <w:rsid w:val="003F6D11"/>
    <w:rsid w:val="003F6F1A"/>
    <w:rsid w:val="003F7A78"/>
    <w:rsid w:val="004023A3"/>
    <w:rsid w:val="004029EF"/>
    <w:rsid w:val="00403188"/>
    <w:rsid w:val="004035FE"/>
    <w:rsid w:val="00404A57"/>
    <w:rsid w:val="00406C45"/>
    <w:rsid w:val="004102C2"/>
    <w:rsid w:val="0041075C"/>
    <w:rsid w:val="00410F03"/>
    <w:rsid w:val="00411663"/>
    <w:rsid w:val="004118C3"/>
    <w:rsid w:val="00411FC1"/>
    <w:rsid w:val="00412C00"/>
    <w:rsid w:val="00413DCE"/>
    <w:rsid w:val="00413E1D"/>
    <w:rsid w:val="00415A0D"/>
    <w:rsid w:val="00415AD6"/>
    <w:rsid w:val="0041670F"/>
    <w:rsid w:val="00416AA4"/>
    <w:rsid w:val="00416B9D"/>
    <w:rsid w:val="004173FA"/>
    <w:rsid w:val="004205BA"/>
    <w:rsid w:val="00420D20"/>
    <w:rsid w:val="00422433"/>
    <w:rsid w:val="004225A8"/>
    <w:rsid w:val="004229AD"/>
    <w:rsid w:val="00425DB5"/>
    <w:rsid w:val="0042606A"/>
    <w:rsid w:val="00426A98"/>
    <w:rsid w:val="0042740F"/>
    <w:rsid w:val="00430097"/>
    <w:rsid w:val="00430636"/>
    <w:rsid w:val="00431139"/>
    <w:rsid w:val="0043402F"/>
    <w:rsid w:val="00434B86"/>
    <w:rsid w:val="00434FA2"/>
    <w:rsid w:val="00436229"/>
    <w:rsid w:val="00436477"/>
    <w:rsid w:val="00436DD8"/>
    <w:rsid w:val="00437D08"/>
    <w:rsid w:val="004405DD"/>
    <w:rsid w:val="00442318"/>
    <w:rsid w:val="00442E02"/>
    <w:rsid w:val="0044503E"/>
    <w:rsid w:val="004471FE"/>
    <w:rsid w:val="00447911"/>
    <w:rsid w:val="004479AE"/>
    <w:rsid w:val="00447BE4"/>
    <w:rsid w:val="00452734"/>
    <w:rsid w:val="00452BE0"/>
    <w:rsid w:val="004532E9"/>
    <w:rsid w:val="004547A3"/>
    <w:rsid w:val="00454B95"/>
    <w:rsid w:val="00454DD9"/>
    <w:rsid w:val="004565B8"/>
    <w:rsid w:val="00457F15"/>
    <w:rsid w:val="004601EE"/>
    <w:rsid w:val="004606A7"/>
    <w:rsid w:val="004658B6"/>
    <w:rsid w:val="00465D0F"/>
    <w:rsid w:val="00467548"/>
    <w:rsid w:val="004707FF"/>
    <w:rsid w:val="00471C6D"/>
    <w:rsid w:val="00471CFC"/>
    <w:rsid w:val="00471E77"/>
    <w:rsid w:val="0047485F"/>
    <w:rsid w:val="00474AA3"/>
    <w:rsid w:val="00475018"/>
    <w:rsid w:val="00476305"/>
    <w:rsid w:val="004763AD"/>
    <w:rsid w:val="0047705B"/>
    <w:rsid w:val="0047772E"/>
    <w:rsid w:val="004807B3"/>
    <w:rsid w:val="00481837"/>
    <w:rsid w:val="0048556A"/>
    <w:rsid w:val="004858AC"/>
    <w:rsid w:val="00486D48"/>
    <w:rsid w:val="004902CA"/>
    <w:rsid w:val="00490CF7"/>
    <w:rsid w:val="00490E73"/>
    <w:rsid w:val="00491443"/>
    <w:rsid w:val="004915F6"/>
    <w:rsid w:val="00491A53"/>
    <w:rsid w:val="00491E03"/>
    <w:rsid w:val="00492032"/>
    <w:rsid w:val="004933DB"/>
    <w:rsid w:val="00493532"/>
    <w:rsid w:val="004A0487"/>
    <w:rsid w:val="004A08A5"/>
    <w:rsid w:val="004A0F63"/>
    <w:rsid w:val="004A34C7"/>
    <w:rsid w:val="004A4963"/>
    <w:rsid w:val="004A5756"/>
    <w:rsid w:val="004A5889"/>
    <w:rsid w:val="004A71DF"/>
    <w:rsid w:val="004B0041"/>
    <w:rsid w:val="004B062B"/>
    <w:rsid w:val="004B0D95"/>
    <w:rsid w:val="004B1EC4"/>
    <w:rsid w:val="004B25E3"/>
    <w:rsid w:val="004B260C"/>
    <w:rsid w:val="004B26EA"/>
    <w:rsid w:val="004B27E1"/>
    <w:rsid w:val="004B29B1"/>
    <w:rsid w:val="004B37A7"/>
    <w:rsid w:val="004B3FB1"/>
    <w:rsid w:val="004B4200"/>
    <w:rsid w:val="004B4B37"/>
    <w:rsid w:val="004B54AC"/>
    <w:rsid w:val="004B55EF"/>
    <w:rsid w:val="004B63D9"/>
    <w:rsid w:val="004B6CFB"/>
    <w:rsid w:val="004B7980"/>
    <w:rsid w:val="004C0D71"/>
    <w:rsid w:val="004C1085"/>
    <w:rsid w:val="004C114C"/>
    <w:rsid w:val="004C395A"/>
    <w:rsid w:val="004C3AB7"/>
    <w:rsid w:val="004C3AE6"/>
    <w:rsid w:val="004C3C25"/>
    <w:rsid w:val="004C4C7F"/>
    <w:rsid w:val="004C4FF8"/>
    <w:rsid w:val="004C60FD"/>
    <w:rsid w:val="004C6260"/>
    <w:rsid w:val="004C651A"/>
    <w:rsid w:val="004C71A1"/>
    <w:rsid w:val="004C7F4E"/>
    <w:rsid w:val="004D07C2"/>
    <w:rsid w:val="004D17D2"/>
    <w:rsid w:val="004D272E"/>
    <w:rsid w:val="004D2D4C"/>
    <w:rsid w:val="004D3E73"/>
    <w:rsid w:val="004D426B"/>
    <w:rsid w:val="004D43BE"/>
    <w:rsid w:val="004D4ABE"/>
    <w:rsid w:val="004D4CDC"/>
    <w:rsid w:val="004E0519"/>
    <w:rsid w:val="004E0575"/>
    <w:rsid w:val="004E09B1"/>
    <w:rsid w:val="004E2261"/>
    <w:rsid w:val="004E281B"/>
    <w:rsid w:val="004E2ADE"/>
    <w:rsid w:val="004E2D2B"/>
    <w:rsid w:val="004E2FC8"/>
    <w:rsid w:val="004E3104"/>
    <w:rsid w:val="004E3745"/>
    <w:rsid w:val="004E4451"/>
    <w:rsid w:val="004E4BCC"/>
    <w:rsid w:val="004F0A45"/>
    <w:rsid w:val="004F0D00"/>
    <w:rsid w:val="004F0F2F"/>
    <w:rsid w:val="004F2257"/>
    <w:rsid w:val="004F2DD7"/>
    <w:rsid w:val="004F514A"/>
    <w:rsid w:val="004F5777"/>
    <w:rsid w:val="00500784"/>
    <w:rsid w:val="00500824"/>
    <w:rsid w:val="00501BB7"/>
    <w:rsid w:val="00502AC9"/>
    <w:rsid w:val="0050372E"/>
    <w:rsid w:val="00504586"/>
    <w:rsid w:val="00504953"/>
    <w:rsid w:val="00505018"/>
    <w:rsid w:val="00505246"/>
    <w:rsid w:val="005057C2"/>
    <w:rsid w:val="00505DBA"/>
    <w:rsid w:val="00510EC4"/>
    <w:rsid w:val="00512A2B"/>
    <w:rsid w:val="00512DE4"/>
    <w:rsid w:val="0051417F"/>
    <w:rsid w:val="0051491E"/>
    <w:rsid w:val="0051543E"/>
    <w:rsid w:val="00520980"/>
    <w:rsid w:val="00520A87"/>
    <w:rsid w:val="00520B71"/>
    <w:rsid w:val="00522449"/>
    <w:rsid w:val="00522873"/>
    <w:rsid w:val="00524830"/>
    <w:rsid w:val="00524F1F"/>
    <w:rsid w:val="005250DD"/>
    <w:rsid w:val="00526001"/>
    <w:rsid w:val="00526D7E"/>
    <w:rsid w:val="00526DB2"/>
    <w:rsid w:val="00527D98"/>
    <w:rsid w:val="00531085"/>
    <w:rsid w:val="00531575"/>
    <w:rsid w:val="00532A55"/>
    <w:rsid w:val="0053319C"/>
    <w:rsid w:val="00534017"/>
    <w:rsid w:val="00535553"/>
    <w:rsid w:val="005369EF"/>
    <w:rsid w:val="00537D81"/>
    <w:rsid w:val="005401A7"/>
    <w:rsid w:val="005402F0"/>
    <w:rsid w:val="00542079"/>
    <w:rsid w:val="005420FA"/>
    <w:rsid w:val="005421EB"/>
    <w:rsid w:val="005445B5"/>
    <w:rsid w:val="0054491E"/>
    <w:rsid w:val="00545D57"/>
    <w:rsid w:val="00545FC8"/>
    <w:rsid w:val="005464BE"/>
    <w:rsid w:val="00546B07"/>
    <w:rsid w:val="00547ECE"/>
    <w:rsid w:val="00550344"/>
    <w:rsid w:val="00551910"/>
    <w:rsid w:val="00551FC2"/>
    <w:rsid w:val="00552238"/>
    <w:rsid w:val="00552484"/>
    <w:rsid w:val="00553526"/>
    <w:rsid w:val="00553B44"/>
    <w:rsid w:val="00553E5D"/>
    <w:rsid w:val="0055409A"/>
    <w:rsid w:val="005541B1"/>
    <w:rsid w:val="00554710"/>
    <w:rsid w:val="00555C96"/>
    <w:rsid w:val="00556107"/>
    <w:rsid w:val="0055646E"/>
    <w:rsid w:val="0055761F"/>
    <w:rsid w:val="0056147C"/>
    <w:rsid w:val="00562795"/>
    <w:rsid w:val="00562CBA"/>
    <w:rsid w:val="00563607"/>
    <w:rsid w:val="00564CB4"/>
    <w:rsid w:val="00565280"/>
    <w:rsid w:val="0056539C"/>
    <w:rsid w:val="005658A4"/>
    <w:rsid w:val="00566371"/>
    <w:rsid w:val="00567155"/>
    <w:rsid w:val="00567901"/>
    <w:rsid w:val="00570498"/>
    <w:rsid w:val="005712AA"/>
    <w:rsid w:val="00574FAB"/>
    <w:rsid w:val="00575A83"/>
    <w:rsid w:val="00576A40"/>
    <w:rsid w:val="0057731D"/>
    <w:rsid w:val="00577C3C"/>
    <w:rsid w:val="00577D14"/>
    <w:rsid w:val="00580187"/>
    <w:rsid w:val="00581157"/>
    <w:rsid w:val="0058119C"/>
    <w:rsid w:val="00582F04"/>
    <w:rsid w:val="005834B8"/>
    <w:rsid w:val="005835F9"/>
    <w:rsid w:val="005836FB"/>
    <w:rsid w:val="005857E5"/>
    <w:rsid w:val="0059036F"/>
    <w:rsid w:val="00591801"/>
    <w:rsid w:val="00591C90"/>
    <w:rsid w:val="00593B34"/>
    <w:rsid w:val="00593CB9"/>
    <w:rsid w:val="00594EF3"/>
    <w:rsid w:val="00595184"/>
    <w:rsid w:val="005969A5"/>
    <w:rsid w:val="005972A3"/>
    <w:rsid w:val="00597562"/>
    <w:rsid w:val="00597C72"/>
    <w:rsid w:val="005A0D97"/>
    <w:rsid w:val="005A32B2"/>
    <w:rsid w:val="005A6717"/>
    <w:rsid w:val="005A69CD"/>
    <w:rsid w:val="005B01A3"/>
    <w:rsid w:val="005B12A7"/>
    <w:rsid w:val="005B2AE0"/>
    <w:rsid w:val="005B55EE"/>
    <w:rsid w:val="005B62CA"/>
    <w:rsid w:val="005B6D47"/>
    <w:rsid w:val="005B6F7C"/>
    <w:rsid w:val="005B720A"/>
    <w:rsid w:val="005B727F"/>
    <w:rsid w:val="005C2B0E"/>
    <w:rsid w:val="005C50B2"/>
    <w:rsid w:val="005C5699"/>
    <w:rsid w:val="005C5A61"/>
    <w:rsid w:val="005C5C21"/>
    <w:rsid w:val="005C644B"/>
    <w:rsid w:val="005C7591"/>
    <w:rsid w:val="005D0F3D"/>
    <w:rsid w:val="005D0FFF"/>
    <w:rsid w:val="005D14E4"/>
    <w:rsid w:val="005D1708"/>
    <w:rsid w:val="005D1A25"/>
    <w:rsid w:val="005D1D01"/>
    <w:rsid w:val="005D26A3"/>
    <w:rsid w:val="005D5584"/>
    <w:rsid w:val="005E157B"/>
    <w:rsid w:val="005E1CFB"/>
    <w:rsid w:val="005E4BF8"/>
    <w:rsid w:val="005E58DC"/>
    <w:rsid w:val="005E6554"/>
    <w:rsid w:val="005F05A3"/>
    <w:rsid w:val="005F07B7"/>
    <w:rsid w:val="005F09E2"/>
    <w:rsid w:val="005F0EE4"/>
    <w:rsid w:val="005F139E"/>
    <w:rsid w:val="005F2AFD"/>
    <w:rsid w:val="005F2C29"/>
    <w:rsid w:val="005F393A"/>
    <w:rsid w:val="005F44F0"/>
    <w:rsid w:val="005F5672"/>
    <w:rsid w:val="005F667C"/>
    <w:rsid w:val="005F71C9"/>
    <w:rsid w:val="005F7CD3"/>
    <w:rsid w:val="0060146C"/>
    <w:rsid w:val="00601740"/>
    <w:rsid w:val="00601F69"/>
    <w:rsid w:val="00603748"/>
    <w:rsid w:val="00604091"/>
    <w:rsid w:val="00610080"/>
    <w:rsid w:val="006124ED"/>
    <w:rsid w:val="006127E5"/>
    <w:rsid w:val="00613C17"/>
    <w:rsid w:val="00613EAE"/>
    <w:rsid w:val="006145ED"/>
    <w:rsid w:val="00617380"/>
    <w:rsid w:val="0062149F"/>
    <w:rsid w:val="00621679"/>
    <w:rsid w:val="006216BF"/>
    <w:rsid w:val="00621780"/>
    <w:rsid w:val="006238FD"/>
    <w:rsid w:val="00623D21"/>
    <w:rsid w:val="00625713"/>
    <w:rsid w:val="00625E5E"/>
    <w:rsid w:val="00626654"/>
    <w:rsid w:val="00627126"/>
    <w:rsid w:val="0062723D"/>
    <w:rsid w:val="006300F6"/>
    <w:rsid w:val="00630EDB"/>
    <w:rsid w:val="00631007"/>
    <w:rsid w:val="00631B08"/>
    <w:rsid w:val="006325EB"/>
    <w:rsid w:val="00633F86"/>
    <w:rsid w:val="00634989"/>
    <w:rsid w:val="00634FBE"/>
    <w:rsid w:val="00635DE2"/>
    <w:rsid w:val="00636B75"/>
    <w:rsid w:val="00640164"/>
    <w:rsid w:val="0064146C"/>
    <w:rsid w:val="00641A15"/>
    <w:rsid w:val="00644CAF"/>
    <w:rsid w:val="00644D06"/>
    <w:rsid w:val="00645A17"/>
    <w:rsid w:val="00646384"/>
    <w:rsid w:val="00646600"/>
    <w:rsid w:val="00646EB4"/>
    <w:rsid w:val="00651B7C"/>
    <w:rsid w:val="006520F0"/>
    <w:rsid w:val="006539FF"/>
    <w:rsid w:val="00653A3B"/>
    <w:rsid w:val="00655498"/>
    <w:rsid w:val="00656180"/>
    <w:rsid w:val="0065749B"/>
    <w:rsid w:val="00657927"/>
    <w:rsid w:val="0065793B"/>
    <w:rsid w:val="00660FDB"/>
    <w:rsid w:val="00661C2A"/>
    <w:rsid w:val="006620DE"/>
    <w:rsid w:val="0066505B"/>
    <w:rsid w:val="00665D98"/>
    <w:rsid w:val="006669C8"/>
    <w:rsid w:val="00666B09"/>
    <w:rsid w:val="00666E00"/>
    <w:rsid w:val="00671788"/>
    <w:rsid w:val="00671BA5"/>
    <w:rsid w:val="00671E32"/>
    <w:rsid w:val="006734DE"/>
    <w:rsid w:val="006750AB"/>
    <w:rsid w:val="0067688B"/>
    <w:rsid w:val="00676E1F"/>
    <w:rsid w:val="006819A7"/>
    <w:rsid w:val="00681A14"/>
    <w:rsid w:val="00682D4C"/>
    <w:rsid w:val="00682DF0"/>
    <w:rsid w:val="00684705"/>
    <w:rsid w:val="00685559"/>
    <w:rsid w:val="00686F8F"/>
    <w:rsid w:val="006871D8"/>
    <w:rsid w:val="00687398"/>
    <w:rsid w:val="006873F2"/>
    <w:rsid w:val="00692EC7"/>
    <w:rsid w:val="00693C9D"/>
    <w:rsid w:val="0069431D"/>
    <w:rsid w:val="00694B2C"/>
    <w:rsid w:val="00696FF6"/>
    <w:rsid w:val="00697065"/>
    <w:rsid w:val="006A0300"/>
    <w:rsid w:val="006A22B1"/>
    <w:rsid w:val="006A37E1"/>
    <w:rsid w:val="006A3B19"/>
    <w:rsid w:val="006A3D0B"/>
    <w:rsid w:val="006A4736"/>
    <w:rsid w:val="006A601B"/>
    <w:rsid w:val="006A6CC2"/>
    <w:rsid w:val="006A6D52"/>
    <w:rsid w:val="006B031E"/>
    <w:rsid w:val="006B133C"/>
    <w:rsid w:val="006B1ACA"/>
    <w:rsid w:val="006B2B30"/>
    <w:rsid w:val="006B365E"/>
    <w:rsid w:val="006B3E45"/>
    <w:rsid w:val="006B4159"/>
    <w:rsid w:val="006B580F"/>
    <w:rsid w:val="006B7A0C"/>
    <w:rsid w:val="006C1535"/>
    <w:rsid w:val="006C24B3"/>
    <w:rsid w:val="006C2A65"/>
    <w:rsid w:val="006C305B"/>
    <w:rsid w:val="006C37C7"/>
    <w:rsid w:val="006C5ACB"/>
    <w:rsid w:val="006C78FE"/>
    <w:rsid w:val="006D261D"/>
    <w:rsid w:val="006D28E7"/>
    <w:rsid w:val="006D3427"/>
    <w:rsid w:val="006D3D57"/>
    <w:rsid w:val="006D51F6"/>
    <w:rsid w:val="006D5FAC"/>
    <w:rsid w:val="006D7F00"/>
    <w:rsid w:val="006E0AEC"/>
    <w:rsid w:val="006E0B47"/>
    <w:rsid w:val="006E1F55"/>
    <w:rsid w:val="006E306A"/>
    <w:rsid w:val="006E36F0"/>
    <w:rsid w:val="006E42C3"/>
    <w:rsid w:val="006E45EE"/>
    <w:rsid w:val="006E4941"/>
    <w:rsid w:val="006E4D12"/>
    <w:rsid w:val="006F0417"/>
    <w:rsid w:val="006F1C4F"/>
    <w:rsid w:val="006F25DA"/>
    <w:rsid w:val="006F6F0B"/>
    <w:rsid w:val="006F7A29"/>
    <w:rsid w:val="006F7A91"/>
    <w:rsid w:val="006F7AF7"/>
    <w:rsid w:val="007004A9"/>
    <w:rsid w:val="007005F7"/>
    <w:rsid w:val="00700AAB"/>
    <w:rsid w:val="00700CFA"/>
    <w:rsid w:val="0070127B"/>
    <w:rsid w:val="00701955"/>
    <w:rsid w:val="00702174"/>
    <w:rsid w:val="007030A0"/>
    <w:rsid w:val="007049C7"/>
    <w:rsid w:val="0070535B"/>
    <w:rsid w:val="00705E3E"/>
    <w:rsid w:val="00706225"/>
    <w:rsid w:val="00706934"/>
    <w:rsid w:val="00710738"/>
    <w:rsid w:val="0071084E"/>
    <w:rsid w:val="007108A8"/>
    <w:rsid w:val="00711EA7"/>
    <w:rsid w:val="00712758"/>
    <w:rsid w:val="007131B7"/>
    <w:rsid w:val="00716256"/>
    <w:rsid w:val="00716CFD"/>
    <w:rsid w:val="007227D5"/>
    <w:rsid w:val="00722F01"/>
    <w:rsid w:val="00723BDB"/>
    <w:rsid w:val="00725F84"/>
    <w:rsid w:val="007270AD"/>
    <w:rsid w:val="007311DC"/>
    <w:rsid w:val="007316A9"/>
    <w:rsid w:val="00731A87"/>
    <w:rsid w:val="00732F0D"/>
    <w:rsid w:val="00733141"/>
    <w:rsid w:val="00734957"/>
    <w:rsid w:val="007355C4"/>
    <w:rsid w:val="00736195"/>
    <w:rsid w:val="007361F8"/>
    <w:rsid w:val="00736D92"/>
    <w:rsid w:val="007373D9"/>
    <w:rsid w:val="00740469"/>
    <w:rsid w:val="00740CFA"/>
    <w:rsid w:val="0074117B"/>
    <w:rsid w:val="00741A5C"/>
    <w:rsid w:val="0074246A"/>
    <w:rsid w:val="00742B5A"/>
    <w:rsid w:val="00743C9C"/>
    <w:rsid w:val="00743D63"/>
    <w:rsid w:val="0074476C"/>
    <w:rsid w:val="007457FC"/>
    <w:rsid w:val="0075050F"/>
    <w:rsid w:val="00751443"/>
    <w:rsid w:val="00751D09"/>
    <w:rsid w:val="007525F5"/>
    <w:rsid w:val="007534C1"/>
    <w:rsid w:val="00754A2B"/>
    <w:rsid w:val="00755AE4"/>
    <w:rsid w:val="00756AB3"/>
    <w:rsid w:val="00756C08"/>
    <w:rsid w:val="00756ECD"/>
    <w:rsid w:val="00757215"/>
    <w:rsid w:val="00760440"/>
    <w:rsid w:val="00760BA1"/>
    <w:rsid w:val="00762054"/>
    <w:rsid w:val="0076219C"/>
    <w:rsid w:val="00762200"/>
    <w:rsid w:val="00762756"/>
    <w:rsid w:val="00763A54"/>
    <w:rsid w:val="0076406E"/>
    <w:rsid w:val="00765126"/>
    <w:rsid w:val="00765440"/>
    <w:rsid w:val="007656A8"/>
    <w:rsid w:val="00766700"/>
    <w:rsid w:val="007668DD"/>
    <w:rsid w:val="0077076E"/>
    <w:rsid w:val="00771690"/>
    <w:rsid w:val="007719B5"/>
    <w:rsid w:val="007721D9"/>
    <w:rsid w:val="00772241"/>
    <w:rsid w:val="0077307D"/>
    <w:rsid w:val="00774A2B"/>
    <w:rsid w:val="00775591"/>
    <w:rsid w:val="00777817"/>
    <w:rsid w:val="0078000F"/>
    <w:rsid w:val="0078135F"/>
    <w:rsid w:val="00781A8A"/>
    <w:rsid w:val="00782362"/>
    <w:rsid w:val="00782870"/>
    <w:rsid w:val="007835B5"/>
    <w:rsid w:val="00784557"/>
    <w:rsid w:val="00785471"/>
    <w:rsid w:val="00787376"/>
    <w:rsid w:val="007879CC"/>
    <w:rsid w:val="00787B92"/>
    <w:rsid w:val="00787C2F"/>
    <w:rsid w:val="00790CCF"/>
    <w:rsid w:val="0079134B"/>
    <w:rsid w:val="00793816"/>
    <w:rsid w:val="00794A78"/>
    <w:rsid w:val="00794A96"/>
    <w:rsid w:val="007973CA"/>
    <w:rsid w:val="00797913"/>
    <w:rsid w:val="00797EC3"/>
    <w:rsid w:val="007A20FE"/>
    <w:rsid w:val="007A3145"/>
    <w:rsid w:val="007A40C5"/>
    <w:rsid w:val="007A4DC7"/>
    <w:rsid w:val="007A4EBB"/>
    <w:rsid w:val="007A50AC"/>
    <w:rsid w:val="007A5262"/>
    <w:rsid w:val="007A58F1"/>
    <w:rsid w:val="007A5ABC"/>
    <w:rsid w:val="007A6270"/>
    <w:rsid w:val="007A636D"/>
    <w:rsid w:val="007A7F79"/>
    <w:rsid w:val="007B07B7"/>
    <w:rsid w:val="007B1BF0"/>
    <w:rsid w:val="007B2471"/>
    <w:rsid w:val="007B25FA"/>
    <w:rsid w:val="007B268E"/>
    <w:rsid w:val="007B26B0"/>
    <w:rsid w:val="007B3D5F"/>
    <w:rsid w:val="007B4AA7"/>
    <w:rsid w:val="007B4AE4"/>
    <w:rsid w:val="007B5D7D"/>
    <w:rsid w:val="007B64ED"/>
    <w:rsid w:val="007B6552"/>
    <w:rsid w:val="007B7F22"/>
    <w:rsid w:val="007C2738"/>
    <w:rsid w:val="007C34F7"/>
    <w:rsid w:val="007C4767"/>
    <w:rsid w:val="007C4F54"/>
    <w:rsid w:val="007C5227"/>
    <w:rsid w:val="007C5E40"/>
    <w:rsid w:val="007C70B2"/>
    <w:rsid w:val="007D46A5"/>
    <w:rsid w:val="007D49FA"/>
    <w:rsid w:val="007D56AF"/>
    <w:rsid w:val="007D5F16"/>
    <w:rsid w:val="007D6908"/>
    <w:rsid w:val="007D7938"/>
    <w:rsid w:val="007E0B5E"/>
    <w:rsid w:val="007E0F1F"/>
    <w:rsid w:val="007E153B"/>
    <w:rsid w:val="007E17F3"/>
    <w:rsid w:val="007E1BE3"/>
    <w:rsid w:val="007E1F9A"/>
    <w:rsid w:val="007E2489"/>
    <w:rsid w:val="007E2903"/>
    <w:rsid w:val="007E2F44"/>
    <w:rsid w:val="007E435E"/>
    <w:rsid w:val="007E4697"/>
    <w:rsid w:val="007E5A60"/>
    <w:rsid w:val="007E6710"/>
    <w:rsid w:val="007E6874"/>
    <w:rsid w:val="007E7132"/>
    <w:rsid w:val="007E77C5"/>
    <w:rsid w:val="007E7AA5"/>
    <w:rsid w:val="007E7EBB"/>
    <w:rsid w:val="007F041B"/>
    <w:rsid w:val="007F049D"/>
    <w:rsid w:val="007F049E"/>
    <w:rsid w:val="007F10FD"/>
    <w:rsid w:val="007F1A75"/>
    <w:rsid w:val="007F215F"/>
    <w:rsid w:val="007F4875"/>
    <w:rsid w:val="007F7D48"/>
    <w:rsid w:val="00801F99"/>
    <w:rsid w:val="008026BC"/>
    <w:rsid w:val="008032C7"/>
    <w:rsid w:val="00803967"/>
    <w:rsid w:val="00804417"/>
    <w:rsid w:val="0080546A"/>
    <w:rsid w:val="00805B19"/>
    <w:rsid w:val="00805F79"/>
    <w:rsid w:val="008103FA"/>
    <w:rsid w:val="00810A43"/>
    <w:rsid w:val="0081225F"/>
    <w:rsid w:val="00813B2C"/>
    <w:rsid w:val="00813FC9"/>
    <w:rsid w:val="00814990"/>
    <w:rsid w:val="008150B1"/>
    <w:rsid w:val="008164CB"/>
    <w:rsid w:val="008173DB"/>
    <w:rsid w:val="008174A9"/>
    <w:rsid w:val="008175C1"/>
    <w:rsid w:val="00821717"/>
    <w:rsid w:val="00822264"/>
    <w:rsid w:val="00822AB9"/>
    <w:rsid w:val="00827A29"/>
    <w:rsid w:val="008302EE"/>
    <w:rsid w:val="00830A22"/>
    <w:rsid w:val="0083123C"/>
    <w:rsid w:val="0083338B"/>
    <w:rsid w:val="00833DA3"/>
    <w:rsid w:val="00833DEE"/>
    <w:rsid w:val="00834678"/>
    <w:rsid w:val="008347EB"/>
    <w:rsid w:val="00835B96"/>
    <w:rsid w:val="00836733"/>
    <w:rsid w:val="008412D1"/>
    <w:rsid w:val="008413F2"/>
    <w:rsid w:val="00841FA0"/>
    <w:rsid w:val="008431FA"/>
    <w:rsid w:val="00843534"/>
    <w:rsid w:val="00843B28"/>
    <w:rsid w:val="00845790"/>
    <w:rsid w:val="00845DDD"/>
    <w:rsid w:val="00846973"/>
    <w:rsid w:val="0084760D"/>
    <w:rsid w:val="00847EFE"/>
    <w:rsid w:val="0085141B"/>
    <w:rsid w:val="00852420"/>
    <w:rsid w:val="00854787"/>
    <w:rsid w:val="00854B1F"/>
    <w:rsid w:val="0085533C"/>
    <w:rsid w:val="00856439"/>
    <w:rsid w:val="0085692F"/>
    <w:rsid w:val="008571D5"/>
    <w:rsid w:val="008572B1"/>
    <w:rsid w:val="00860F2F"/>
    <w:rsid w:val="00862083"/>
    <w:rsid w:val="008623F3"/>
    <w:rsid w:val="0086250B"/>
    <w:rsid w:val="0086349D"/>
    <w:rsid w:val="00863DFA"/>
    <w:rsid w:val="00864229"/>
    <w:rsid w:val="00865370"/>
    <w:rsid w:val="00866352"/>
    <w:rsid w:val="00867CB9"/>
    <w:rsid w:val="00870274"/>
    <w:rsid w:val="00870E97"/>
    <w:rsid w:val="00870FB7"/>
    <w:rsid w:val="00873E68"/>
    <w:rsid w:val="00873F29"/>
    <w:rsid w:val="00874F4A"/>
    <w:rsid w:val="0087798D"/>
    <w:rsid w:val="00877FCE"/>
    <w:rsid w:val="00880097"/>
    <w:rsid w:val="00880771"/>
    <w:rsid w:val="00880C7A"/>
    <w:rsid w:val="00882566"/>
    <w:rsid w:val="00883BD5"/>
    <w:rsid w:val="00883DFC"/>
    <w:rsid w:val="00884133"/>
    <w:rsid w:val="00886296"/>
    <w:rsid w:val="0088672D"/>
    <w:rsid w:val="008904CD"/>
    <w:rsid w:val="00891D67"/>
    <w:rsid w:val="00892A8C"/>
    <w:rsid w:val="00894150"/>
    <w:rsid w:val="0089475A"/>
    <w:rsid w:val="008953F3"/>
    <w:rsid w:val="00897116"/>
    <w:rsid w:val="008A0FBD"/>
    <w:rsid w:val="008A2044"/>
    <w:rsid w:val="008A2274"/>
    <w:rsid w:val="008A2867"/>
    <w:rsid w:val="008A2933"/>
    <w:rsid w:val="008A3B9D"/>
    <w:rsid w:val="008A4B9A"/>
    <w:rsid w:val="008A6373"/>
    <w:rsid w:val="008A7485"/>
    <w:rsid w:val="008B01EE"/>
    <w:rsid w:val="008B07D2"/>
    <w:rsid w:val="008B0A3E"/>
    <w:rsid w:val="008B0D4B"/>
    <w:rsid w:val="008B15F3"/>
    <w:rsid w:val="008B19EF"/>
    <w:rsid w:val="008B2B01"/>
    <w:rsid w:val="008B32F0"/>
    <w:rsid w:val="008B52E9"/>
    <w:rsid w:val="008B572B"/>
    <w:rsid w:val="008B58C8"/>
    <w:rsid w:val="008B59DC"/>
    <w:rsid w:val="008B6CE8"/>
    <w:rsid w:val="008C00E7"/>
    <w:rsid w:val="008C03C5"/>
    <w:rsid w:val="008C1CA9"/>
    <w:rsid w:val="008C1DC7"/>
    <w:rsid w:val="008C1EE1"/>
    <w:rsid w:val="008C22DF"/>
    <w:rsid w:val="008C2AD3"/>
    <w:rsid w:val="008C2EEC"/>
    <w:rsid w:val="008C54F6"/>
    <w:rsid w:val="008C7007"/>
    <w:rsid w:val="008D2055"/>
    <w:rsid w:val="008D2248"/>
    <w:rsid w:val="008D257D"/>
    <w:rsid w:val="008D4CA7"/>
    <w:rsid w:val="008D5A38"/>
    <w:rsid w:val="008D5BF4"/>
    <w:rsid w:val="008D5DD7"/>
    <w:rsid w:val="008D6D4E"/>
    <w:rsid w:val="008D73A1"/>
    <w:rsid w:val="008D73D2"/>
    <w:rsid w:val="008E3044"/>
    <w:rsid w:val="008E354C"/>
    <w:rsid w:val="008E379A"/>
    <w:rsid w:val="008E3E8D"/>
    <w:rsid w:val="008E56B4"/>
    <w:rsid w:val="008E5D3D"/>
    <w:rsid w:val="008E60A3"/>
    <w:rsid w:val="008E63FE"/>
    <w:rsid w:val="008F0494"/>
    <w:rsid w:val="008F0B17"/>
    <w:rsid w:val="008F0D25"/>
    <w:rsid w:val="008F2400"/>
    <w:rsid w:val="008F2EC5"/>
    <w:rsid w:val="008F3480"/>
    <w:rsid w:val="008F4591"/>
    <w:rsid w:val="008F555F"/>
    <w:rsid w:val="008F56A7"/>
    <w:rsid w:val="008F5C21"/>
    <w:rsid w:val="008F659B"/>
    <w:rsid w:val="008F67AE"/>
    <w:rsid w:val="008F7016"/>
    <w:rsid w:val="008F7B97"/>
    <w:rsid w:val="009003B3"/>
    <w:rsid w:val="00900B40"/>
    <w:rsid w:val="00901FE4"/>
    <w:rsid w:val="0090354F"/>
    <w:rsid w:val="00903775"/>
    <w:rsid w:val="009037F5"/>
    <w:rsid w:val="0090408C"/>
    <w:rsid w:val="009053A5"/>
    <w:rsid w:val="00906960"/>
    <w:rsid w:val="00911B48"/>
    <w:rsid w:val="00911C5F"/>
    <w:rsid w:val="009121E7"/>
    <w:rsid w:val="00914164"/>
    <w:rsid w:val="00914D46"/>
    <w:rsid w:val="0091663B"/>
    <w:rsid w:val="009169AA"/>
    <w:rsid w:val="00916FB6"/>
    <w:rsid w:val="0091725B"/>
    <w:rsid w:val="00920045"/>
    <w:rsid w:val="0092044D"/>
    <w:rsid w:val="0092133F"/>
    <w:rsid w:val="00921F78"/>
    <w:rsid w:val="00922F81"/>
    <w:rsid w:val="0092649A"/>
    <w:rsid w:val="0092657E"/>
    <w:rsid w:val="00926862"/>
    <w:rsid w:val="00926BDE"/>
    <w:rsid w:val="009270B1"/>
    <w:rsid w:val="00927253"/>
    <w:rsid w:val="009310D3"/>
    <w:rsid w:val="009311DD"/>
    <w:rsid w:val="00931383"/>
    <w:rsid w:val="0093150E"/>
    <w:rsid w:val="00932A45"/>
    <w:rsid w:val="00932EDF"/>
    <w:rsid w:val="009337E4"/>
    <w:rsid w:val="009342A1"/>
    <w:rsid w:val="0093492C"/>
    <w:rsid w:val="00934A3E"/>
    <w:rsid w:val="00935261"/>
    <w:rsid w:val="009358E0"/>
    <w:rsid w:val="00935BAE"/>
    <w:rsid w:val="00937063"/>
    <w:rsid w:val="009371C2"/>
    <w:rsid w:val="0094154B"/>
    <w:rsid w:val="009430D6"/>
    <w:rsid w:val="00945792"/>
    <w:rsid w:val="009477C8"/>
    <w:rsid w:val="00950E22"/>
    <w:rsid w:val="00950E70"/>
    <w:rsid w:val="009511FB"/>
    <w:rsid w:val="00952063"/>
    <w:rsid w:val="009520F6"/>
    <w:rsid w:val="00952A6B"/>
    <w:rsid w:val="00952CF3"/>
    <w:rsid w:val="009536FD"/>
    <w:rsid w:val="00955496"/>
    <w:rsid w:val="0095584D"/>
    <w:rsid w:val="00956702"/>
    <w:rsid w:val="009568C1"/>
    <w:rsid w:val="009568C3"/>
    <w:rsid w:val="00957AEA"/>
    <w:rsid w:val="00957F36"/>
    <w:rsid w:val="00960117"/>
    <w:rsid w:val="00960246"/>
    <w:rsid w:val="009610A0"/>
    <w:rsid w:val="00961374"/>
    <w:rsid w:val="00963229"/>
    <w:rsid w:val="00963796"/>
    <w:rsid w:val="009643AC"/>
    <w:rsid w:val="009644D3"/>
    <w:rsid w:val="00964843"/>
    <w:rsid w:val="00965079"/>
    <w:rsid w:val="0096544A"/>
    <w:rsid w:val="00966078"/>
    <w:rsid w:val="009664B8"/>
    <w:rsid w:val="00966E12"/>
    <w:rsid w:val="0096756B"/>
    <w:rsid w:val="00967854"/>
    <w:rsid w:val="009700DC"/>
    <w:rsid w:val="00970131"/>
    <w:rsid w:val="0097070C"/>
    <w:rsid w:val="0097112A"/>
    <w:rsid w:val="00971995"/>
    <w:rsid w:val="009723AB"/>
    <w:rsid w:val="0097285C"/>
    <w:rsid w:val="00973F68"/>
    <w:rsid w:val="009745BC"/>
    <w:rsid w:val="00976995"/>
    <w:rsid w:val="00977BC6"/>
    <w:rsid w:val="00977CE9"/>
    <w:rsid w:val="00980CAD"/>
    <w:rsid w:val="00981903"/>
    <w:rsid w:val="00984157"/>
    <w:rsid w:val="009843D3"/>
    <w:rsid w:val="009847A6"/>
    <w:rsid w:val="009855F5"/>
    <w:rsid w:val="009871FD"/>
    <w:rsid w:val="0098760D"/>
    <w:rsid w:val="00987FDB"/>
    <w:rsid w:val="009913B1"/>
    <w:rsid w:val="0099155D"/>
    <w:rsid w:val="00991776"/>
    <w:rsid w:val="0099275D"/>
    <w:rsid w:val="00993A18"/>
    <w:rsid w:val="00994508"/>
    <w:rsid w:val="00994AB5"/>
    <w:rsid w:val="00995A2D"/>
    <w:rsid w:val="00995F9E"/>
    <w:rsid w:val="009965AB"/>
    <w:rsid w:val="00997DEF"/>
    <w:rsid w:val="009A2383"/>
    <w:rsid w:val="009A284E"/>
    <w:rsid w:val="009A2CA8"/>
    <w:rsid w:val="009A3331"/>
    <w:rsid w:val="009A35EA"/>
    <w:rsid w:val="009A4F9F"/>
    <w:rsid w:val="009A58BC"/>
    <w:rsid w:val="009A58E4"/>
    <w:rsid w:val="009A6B5D"/>
    <w:rsid w:val="009A70A7"/>
    <w:rsid w:val="009B215D"/>
    <w:rsid w:val="009B36AA"/>
    <w:rsid w:val="009B53A3"/>
    <w:rsid w:val="009B6BE0"/>
    <w:rsid w:val="009B6CD6"/>
    <w:rsid w:val="009B7545"/>
    <w:rsid w:val="009C093D"/>
    <w:rsid w:val="009C203C"/>
    <w:rsid w:val="009C212E"/>
    <w:rsid w:val="009C2924"/>
    <w:rsid w:val="009C336C"/>
    <w:rsid w:val="009C36CA"/>
    <w:rsid w:val="009C479B"/>
    <w:rsid w:val="009C5138"/>
    <w:rsid w:val="009C5A23"/>
    <w:rsid w:val="009C6540"/>
    <w:rsid w:val="009C7157"/>
    <w:rsid w:val="009C716E"/>
    <w:rsid w:val="009C7989"/>
    <w:rsid w:val="009D2C58"/>
    <w:rsid w:val="009D444B"/>
    <w:rsid w:val="009D4EAD"/>
    <w:rsid w:val="009D6A9C"/>
    <w:rsid w:val="009D6FC8"/>
    <w:rsid w:val="009D7D31"/>
    <w:rsid w:val="009E16EE"/>
    <w:rsid w:val="009E1D19"/>
    <w:rsid w:val="009E35B3"/>
    <w:rsid w:val="009E44BB"/>
    <w:rsid w:val="009E4573"/>
    <w:rsid w:val="009E4924"/>
    <w:rsid w:val="009E5A06"/>
    <w:rsid w:val="009E61F7"/>
    <w:rsid w:val="009E7266"/>
    <w:rsid w:val="009F0BC6"/>
    <w:rsid w:val="009F2B3A"/>
    <w:rsid w:val="009F2C41"/>
    <w:rsid w:val="009F3CA4"/>
    <w:rsid w:val="009F45AE"/>
    <w:rsid w:val="009F4B9A"/>
    <w:rsid w:val="009F4C43"/>
    <w:rsid w:val="009F50DA"/>
    <w:rsid w:val="009F52E6"/>
    <w:rsid w:val="009F532D"/>
    <w:rsid w:val="009F5DC3"/>
    <w:rsid w:val="009F5F55"/>
    <w:rsid w:val="009F7C47"/>
    <w:rsid w:val="00A008DB"/>
    <w:rsid w:val="00A016CF"/>
    <w:rsid w:val="00A02F73"/>
    <w:rsid w:val="00A03A5B"/>
    <w:rsid w:val="00A05208"/>
    <w:rsid w:val="00A05281"/>
    <w:rsid w:val="00A05A2E"/>
    <w:rsid w:val="00A05ECF"/>
    <w:rsid w:val="00A061CE"/>
    <w:rsid w:val="00A06D36"/>
    <w:rsid w:val="00A07037"/>
    <w:rsid w:val="00A07DDD"/>
    <w:rsid w:val="00A07FA3"/>
    <w:rsid w:val="00A1049A"/>
    <w:rsid w:val="00A11E0C"/>
    <w:rsid w:val="00A123A1"/>
    <w:rsid w:val="00A1349E"/>
    <w:rsid w:val="00A14D4C"/>
    <w:rsid w:val="00A1571E"/>
    <w:rsid w:val="00A15FE7"/>
    <w:rsid w:val="00A1680F"/>
    <w:rsid w:val="00A17353"/>
    <w:rsid w:val="00A17B38"/>
    <w:rsid w:val="00A17DC9"/>
    <w:rsid w:val="00A2034E"/>
    <w:rsid w:val="00A21D64"/>
    <w:rsid w:val="00A221B6"/>
    <w:rsid w:val="00A22480"/>
    <w:rsid w:val="00A23985"/>
    <w:rsid w:val="00A239BD"/>
    <w:rsid w:val="00A24096"/>
    <w:rsid w:val="00A24C29"/>
    <w:rsid w:val="00A25122"/>
    <w:rsid w:val="00A255F6"/>
    <w:rsid w:val="00A25A49"/>
    <w:rsid w:val="00A25D76"/>
    <w:rsid w:val="00A26068"/>
    <w:rsid w:val="00A26203"/>
    <w:rsid w:val="00A2683D"/>
    <w:rsid w:val="00A31E1D"/>
    <w:rsid w:val="00A32B06"/>
    <w:rsid w:val="00A32F87"/>
    <w:rsid w:val="00A3362D"/>
    <w:rsid w:val="00A33C87"/>
    <w:rsid w:val="00A36129"/>
    <w:rsid w:val="00A36A26"/>
    <w:rsid w:val="00A41665"/>
    <w:rsid w:val="00A41757"/>
    <w:rsid w:val="00A42AA4"/>
    <w:rsid w:val="00A4323D"/>
    <w:rsid w:val="00A440A7"/>
    <w:rsid w:val="00A449CD"/>
    <w:rsid w:val="00A44A2E"/>
    <w:rsid w:val="00A456F3"/>
    <w:rsid w:val="00A473B2"/>
    <w:rsid w:val="00A47880"/>
    <w:rsid w:val="00A47A4A"/>
    <w:rsid w:val="00A51168"/>
    <w:rsid w:val="00A51EBB"/>
    <w:rsid w:val="00A52558"/>
    <w:rsid w:val="00A544C6"/>
    <w:rsid w:val="00A54589"/>
    <w:rsid w:val="00A547CC"/>
    <w:rsid w:val="00A56150"/>
    <w:rsid w:val="00A56842"/>
    <w:rsid w:val="00A57102"/>
    <w:rsid w:val="00A5727E"/>
    <w:rsid w:val="00A60824"/>
    <w:rsid w:val="00A6092F"/>
    <w:rsid w:val="00A60D6F"/>
    <w:rsid w:val="00A611C8"/>
    <w:rsid w:val="00A6170C"/>
    <w:rsid w:val="00A61DE0"/>
    <w:rsid w:val="00A62070"/>
    <w:rsid w:val="00A6230B"/>
    <w:rsid w:val="00A62404"/>
    <w:rsid w:val="00A62A29"/>
    <w:rsid w:val="00A62D18"/>
    <w:rsid w:val="00A631F5"/>
    <w:rsid w:val="00A632CB"/>
    <w:rsid w:val="00A64860"/>
    <w:rsid w:val="00A64E13"/>
    <w:rsid w:val="00A6612B"/>
    <w:rsid w:val="00A66740"/>
    <w:rsid w:val="00A6751D"/>
    <w:rsid w:val="00A67554"/>
    <w:rsid w:val="00A67592"/>
    <w:rsid w:val="00A67D47"/>
    <w:rsid w:val="00A70AD1"/>
    <w:rsid w:val="00A70F17"/>
    <w:rsid w:val="00A71C74"/>
    <w:rsid w:val="00A72066"/>
    <w:rsid w:val="00A726A9"/>
    <w:rsid w:val="00A72B47"/>
    <w:rsid w:val="00A75DE8"/>
    <w:rsid w:val="00A80841"/>
    <w:rsid w:val="00A80BB8"/>
    <w:rsid w:val="00A822C4"/>
    <w:rsid w:val="00A82BA8"/>
    <w:rsid w:val="00A83838"/>
    <w:rsid w:val="00A85B6E"/>
    <w:rsid w:val="00A8637B"/>
    <w:rsid w:val="00A86395"/>
    <w:rsid w:val="00A86FA2"/>
    <w:rsid w:val="00A90CD0"/>
    <w:rsid w:val="00A90FE8"/>
    <w:rsid w:val="00A91A26"/>
    <w:rsid w:val="00A91CA7"/>
    <w:rsid w:val="00A91DD2"/>
    <w:rsid w:val="00A91E32"/>
    <w:rsid w:val="00A9237D"/>
    <w:rsid w:val="00A955B2"/>
    <w:rsid w:val="00A95BAC"/>
    <w:rsid w:val="00A95C67"/>
    <w:rsid w:val="00AA004B"/>
    <w:rsid w:val="00AA04CF"/>
    <w:rsid w:val="00AA0AF6"/>
    <w:rsid w:val="00AA100A"/>
    <w:rsid w:val="00AA27FA"/>
    <w:rsid w:val="00AA4CC9"/>
    <w:rsid w:val="00AA4CF7"/>
    <w:rsid w:val="00AA5574"/>
    <w:rsid w:val="00AA5CE4"/>
    <w:rsid w:val="00AA5D9A"/>
    <w:rsid w:val="00AA6155"/>
    <w:rsid w:val="00AA6BBB"/>
    <w:rsid w:val="00AA6DC2"/>
    <w:rsid w:val="00AA741C"/>
    <w:rsid w:val="00AB02B4"/>
    <w:rsid w:val="00AB0B8A"/>
    <w:rsid w:val="00AB6544"/>
    <w:rsid w:val="00AB67B1"/>
    <w:rsid w:val="00AB709D"/>
    <w:rsid w:val="00AB755D"/>
    <w:rsid w:val="00AB7D2B"/>
    <w:rsid w:val="00AC05F2"/>
    <w:rsid w:val="00AC071C"/>
    <w:rsid w:val="00AC0B84"/>
    <w:rsid w:val="00AC4DC5"/>
    <w:rsid w:val="00AC5124"/>
    <w:rsid w:val="00AC525E"/>
    <w:rsid w:val="00AC611E"/>
    <w:rsid w:val="00AD03AB"/>
    <w:rsid w:val="00AD06E4"/>
    <w:rsid w:val="00AD0A7D"/>
    <w:rsid w:val="00AD1248"/>
    <w:rsid w:val="00AD26F5"/>
    <w:rsid w:val="00AD2ED3"/>
    <w:rsid w:val="00AD455B"/>
    <w:rsid w:val="00AD6570"/>
    <w:rsid w:val="00AE030C"/>
    <w:rsid w:val="00AE0909"/>
    <w:rsid w:val="00AE0AC0"/>
    <w:rsid w:val="00AE10A6"/>
    <w:rsid w:val="00AE1544"/>
    <w:rsid w:val="00AE22D4"/>
    <w:rsid w:val="00AE38DB"/>
    <w:rsid w:val="00AE41FF"/>
    <w:rsid w:val="00AE49F7"/>
    <w:rsid w:val="00AE4D5B"/>
    <w:rsid w:val="00AF2C70"/>
    <w:rsid w:val="00AF31D0"/>
    <w:rsid w:val="00AF33E6"/>
    <w:rsid w:val="00AF3572"/>
    <w:rsid w:val="00AF3847"/>
    <w:rsid w:val="00AF3C52"/>
    <w:rsid w:val="00AF40F6"/>
    <w:rsid w:val="00AF4721"/>
    <w:rsid w:val="00AF4A5E"/>
    <w:rsid w:val="00AF5A2C"/>
    <w:rsid w:val="00AF62A7"/>
    <w:rsid w:val="00AF6D30"/>
    <w:rsid w:val="00B00917"/>
    <w:rsid w:val="00B00E1F"/>
    <w:rsid w:val="00B0200B"/>
    <w:rsid w:val="00B02EEF"/>
    <w:rsid w:val="00B045CD"/>
    <w:rsid w:val="00B05B10"/>
    <w:rsid w:val="00B0644C"/>
    <w:rsid w:val="00B06E04"/>
    <w:rsid w:val="00B06FA2"/>
    <w:rsid w:val="00B07752"/>
    <w:rsid w:val="00B0799F"/>
    <w:rsid w:val="00B10965"/>
    <w:rsid w:val="00B11FD9"/>
    <w:rsid w:val="00B128B9"/>
    <w:rsid w:val="00B1650B"/>
    <w:rsid w:val="00B1678D"/>
    <w:rsid w:val="00B208F3"/>
    <w:rsid w:val="00B21C91"/>
    <w:rsid w:val="00B221C6"/>
    <w:rsid w:val="00B225A3"/>
    <w:rsid w:val="00B23A14"/>
    <w:rsid w:val="00B23E71"/>
    <w:rsid w:val="00B2482C"/>
    <w:rsid w:val="00B252AC"/>
    <w:rsid w:val="00B25436"/>
    <w:rsid w:val="00B2614C"/>
    <w:rsid w:val="00B265B6"/>
    <w:rsid w:val="00B26A3F"/>
    <w:rsid w:val="00B26DB1"/>
    <w:rsid w:val="00B30EEB"/>
    <w:rsid w:val="00B320B7"/>
    <w:rsid w:val="00B32C2F"/>
    <w:rsid w:val="00B33628"/>
    <w:rsid w:val="00B341A4"/>
    <w:rsid w:val="00B34640"/>
    <w:rsid w:val="00B34F29"/>
    <w:rsid w:val="00B35598"/>
    <w:rsid w:val="00B36E22"/>
    <w:rsid w:val="00B37180"/>
    <w:rsid w:val="00B3798D"/>
    <w:rsid w:val="00B40AF7"/>
    <w:rsid w:val="00B41142"/>
    <w:rsid w:val="00B413B6"/>
    <w:rsid w:val="00B429FC"/>
    <w:rsid w:val="00B4647B"/>
    <w:rsid w:val="00B506BB"/>
    <w:rsid w:val="00B50FD4"/>
    <w:rsid w:val="00B523F1"/>
    <w:rsid w:val="00B526AD"/>
    <w:rsid w:val="00B5497B"/>
    <w:rsid w:val="00B54FC1"/>
    <w:rsid w:val="00B55043"/>
    <w:rsid w:val="00B55114"/>
    <w:rsid w:val="00B552A2"/>
    <w:rsid w:val="00B564FF"/>
    <w:rsid w:val="00B56716"/>
    <w:rsid w:val="00B56E68"/>
    <w:rsid w:val="00B57BB2"/>
    <w:rsid w:val="00B57FAE"/>
    <w:rsid w:val="00B612A9"/>
    <w:rsid w:val="00B624A0"/>
    <w:rsid w:val="00B62CAF"/>
    <w:rsid w:val="00B62D63"/>
    <w:rsid w:val="00B636C1"/>
    <w:rsid w:val="00B63B83"/>
    <w:rsid w:val="00B6563F"/>
    <w:rsid w:val="00B65C85"/>
    <w:rsid w:val="00B65D0B"/>
    <w:rsid w:val="00B66C41"/>
    <w:rsid w:val="00B67022"/>
    <w:rsid w:val="00B672A7"/>
    <w:rsid w:val="00B6745A"/>
    <w:rsid w:val="00B70491"/>
    <w:rsid w:val="00B709A7"/>
    <w:rsid w:val="00B70DF3"/>
    <w:rsid w:val="00B71629"/>
    <w:rsid w:val="00B71B38"/>
    <w:rsid w:val="00B7204D"/>
    <w:rsid w:val="00B72957"/>
    <w:rsid w:val="00B733B6"/>
    <w:rsid w:val="00B736A8"/>
    <w:rsid w:val="00B7571E"/>
    <w:rsid w:val="00B75F68"/>
    <w:rsid w:val="00B76755"/>
    <w:rsid w:val="00B76AB5"/>
    <w:rsid w:val="00B7715E"/>
    <w:rsid w:val="00B7736F"/>
    <w:rsid w:val="00B7782F"/>
    <w:rsid w:val="00B80206"/>
    <w:rsid w:val="00B8058F"/>
    <w:rsid w:val="00B80676"/>
    <w:rsid w:val="00B82580"/>
    <w:rsid w:val="00B829A2"/>
    <w:rsid w:val="00B831EC"/>
    <w:rsid w:val="00B8339A"/>
    <w:rsid w:val="00B84751"/>
    <w:rsid w:val="00B85024"/>
    <w:rsid w:val="00B85494"/>
    <w:rsid w:val="00B85B09"/>
    <w:rsid w:val="00B860F5"/>
    <w:rsid w:val="00B86440"/>
    <w:rsid w:val="00B86DC3"/>
    <w:rsid w:val="00B8763A"/>
    <w:rsid w:val="00B87F75"/>
    <w:rsid w:val="00B9014D"/>
    <w:rsid w:val="00B91B17"/>
    <w:rsid w:val="00B92897"/>
    <w:rsid w:val="00B93EE0"/>
    <w:rsid w:val="00B93FC0"/>
    <w:rsid w:val="00B940A8"/>
    <w:rsid w:val="00B97AD8"/>
    <w:rsid w:val="00BA1B91"/>
    <w:rsid w:val="00BA29C9"/>
    <w:rsid w:val="00BA405D"/>
    <w:rsid w:val="00BA540F"/>
    <w:rsid w:val="00BA5AF0"/>
    <w:rsid w:val="00BA60C8"/>
    <w:rsid w:val="00BA6ECA"/>
    <w:rsid w:val="00BB0A57"/>
    <w:rsid w:val="00BB1013"/>
    <w:rsid w:val="00BB345C"/>
    <w:rsid w:val="00BB4785"/>
    <w:rsid w:val="00BB4D8A"/>
    <w:rsid w:val="00BB5A53"/>
    <w:rsid w:val="00BB656E"/>
    <w:rsid w:val="00BB7D75"/>
    <w:rsid w:val="00BC295E"/>
    <w:rsid w:val="00BC3134"/>
    <w:rsid w:val="00BC3876"/>
    <w:rsid w:val="00BC54D9"/>
    <w:rsid w:val="00BC5564"/>
    <w:rsid w:val="00BC649E"/>
    <w:rsid w:val="00BC69AE"/>
    <w:rsid w:val="00BC6ACD"/>
    <w:rsid w:val="00BC6F0D"/>
    <w:rsid w:val="00BC6F61"/>
    <w:rsid w:val="00BC7192"/>
    <w:rsid w:val="00BC74AC"/>
    <w:rsid w:val="00BC7695"/>
    <w:rsid w:val="00BC7E1A"/>
    <w:rsid w:val="00BD07FE"/>
    <w:rsid w:val="00BD0DEF"/>
    <w:rsid w:val="00BD38A4"/>
    <w:rsid w:val="00BD4477"/>
    <w:rsid w:val="00BD4570"/>
    <w:rsid w:val="00BD45A9"/>
    <w:rsid w:val="00BD59E9"/>
    <w:rsid w:val="00BD5D07"/>
    <w:rsid w:val="00BD6675"/>
    <w:rsid w:val="00BD6A46"/>
    <w:rsid w:val="00BE03F4"/>
    <w:rsid w:val="00BE0C38"/>
    <w:rsid w:val="00BE11B3"/>
    <w:rsid w:val="00BE2873"/>
    <w:rsid w:val="00BE32BB"/>
    <w:rsid w:val="00BE3B91"/>
    <w:rsid w:val="00BE4507"/>
    <w:rsid w:val="00BE4C72"/>
    <w:rsid w:val="00BE4D82"/>
    <w:rsid w:val="00BE52EE"/>
    <w:rsid w:val="00BE5510"/>
    <w:rsid w:val="00BE6498"/>
    <w:rsid w:val="00BE78BC"/>
    <w:rsid w:val="00BF053D"/>
    <w:rsid w:val="00BF1AFE"/>
    <w:rsid w:val="00BF1DCB"/>
    <w:rsid w:val="00BF6BAB"/>
    <w:rsid w:val="00BF7DA0"/>
    <w:rsid w:val="00C0041F"/>
    <w:rsid w:val="00C01487"/>
    <w:rsid w:val="00C01E4B"/>
    <w:rsid w:val="00C0455E"/>
    <w:rsid w:val="00C0463F"/>
    <w:rsid w:val="00C05C32"/>
    <w:rsid w:val="00C0651F"/>
    <w:rsid w:val="00C067F8"/>
    <w:rsid w:val="00C06E6F"/>
    <w:rsid w:val="00C1101D"/>
    <w:rsid w:val="00C11A02"/>
    <w:rsid w:val="00C11CD0"/>
    <w:rsid w:val="00C128F1"/>
    <w:rsid w:val="00C12903"/>
    <w:rsid w:val="00C13C74"/>
    <w:rsid w:val="00C14DF8"/>
    <w:rsid w:val="00C15474"/>
    <w:rsid w:val="00C15934"/>
    <w:rsid w:val="00C15B6B"/>
    <w:rsid w:val="00C15F78"/>
    <w:rsid w:val="00C16C07"/>
    <w:rsid w:val="00C16C5A"/>
    <w:rsid w:val="00C20116"/>
    <w:rsid w:val="00C2127B"/>
    <w:rsid w:val="00C2134F"/>
    <w:rsid w:val="00C21B11"/>
    <w:rsid w:val="00C223B9"/>
    <w:rsid w:val="00C247CA"/>
    <w:rsid w:val="00C251C6"/>
    <w:rsid w:val="00C25D08"/>
    <w:rsid w:val="00C2699F"/>
    <w:rsid w:val="00C303AC"/>
    <w:rsid w:val="00C30812"/>
    <w:rsid w:val="00C30F16"/>
    <w:rsid w:val="00C31673"/>
    <w:rsid w:val="00C31C8B"/>
    <w:rsid w:val="00C3382A"/>
    <w:rsid w:val="00C3418B"/>
    <w:rsid w:val="00C34274"/>
    <w:rsid w:val="00C344D9"/>
    <w:rsid w:val="00C363FD"/>
    <w:rsid w:val="00C369C2"/>
    <w:rsid w:val="00C37633"/>
    <w:rsid w:val="00C37C3F"/>
    <w:rsid w:val="00C408CA"/>
    <w:rsid w:val="00C41818"/>
    <w:rsid w:val="00C44908"/>
    <w:rsid w:val="00C44C6A"/>
    <w:rsid w:val="00C4504F"/>
    <w:rsid w:val="00C4587A"/>
    <w:rsid w:val="00C45EE5"/>
    <w:rsid w:val="00C4791A"/>
    <w:rsid w:val="00C500BE"/>
    <w:rsid w:val="00C500FB"/>
    <w:rsid w:val="00C50CEF"/>
    <w:rsid w:val="00C50D6B"/>
    <w:rsid w:val="00C51B84"/>
    <w:rsid w:val="00C523E6"/>
    <w:rsid w:val="00C52CFF"/>
    <w:rsid w:val="00C535AD"/>
    <w:rsid w:val="00C53F44"/>
    <w:rsid w:val="00C56F10"/>
    <w:rsid w:val="00C56FA2"/>
    <w:rsid w:val="00C57606"/>
    <w:rsid w:val="00C57BB1"/>
    <w:rsid w:val="00C610D1"/>
    <w:rsid w:val="00C618BD"/>
    <w:rsid w:val="00C618FE"/>
    <w:rsid w:val="00C62AED"/>
    <w:rsid w:val="00C639FE"/>
    <w:rsid w:val="00C63E03"/>
    <w:rsid w:val="00C65A48"/>
    <w:rsid w:val="00C65E66"/>
    <w:rsid w:val="00C717D4"/>
    <w:rsid w:val="00C7353A"/>
    <w:rsid w:val="00C7361A"/>
    <w:rsid w:val="00C73A17"/>
    <w:rsid w:val="00C73A8F"/>
    <w:rsid w:val="00C74F9F"/>
    <w:rsid w:val="00C76A41"/>
    <w:rsid w:val="00C76A9E"/>
    <w:rsid w:val="00C77023"/>
    <w:rsid w:val="00C77800"/>
    <w:rsid w:val="00C825E7"/>
    <w:rsid w:val="00C82E5E"/>
    <w:rsid w:val="00C83231"/>
    <w:rsid w:val="00C84ABB"/>
    <w:rsid w:val="00C85CA5"/>
    <w:rsid w:val="00C85D19"/>
    <w:rsid w:val="00C861C4"/>
    <w:rsid w:val="00C86EC7"/>
    <w:rsid w:val="00C90327"/>
    <w:rsid w:val="00C90C49"/>
    <w:rsid w:val="00C90EB5"/>
    <w:rsid w:val="00C91771"/>
    <w:rsid w:val="00C9192A"/>
    <w:rsid w:val="00C92244"/>
    <w:rsid w:val="00C9361F"/>
    <w:rsid w:val="00C94AEF"/>
    <w:rsid w:val="00C95505"/>
    <w:rsid w:val="00C95EC8"/>
    <w:rsid w:val="00C96BD5"/>
    <w:rsid w:val="00C9704E"/>
    <w:rsid w:val="00CA03BD"/>
    <w:rsid w:val="00CA0658"/>
    <w:rsid w:val="00CA1B33"/>
    <w:rsid w:val="00CA226A"/>
    <w:rsid w:val="00CA36A2"/>
    <w:rsid w:val="00CA421C"/>
    <w:rsid w:val="00CA4BF1"/>
    <w:rsid w:val="00CA4CD3"/>
    <w:rsid w:val="00CA53F7"/>
    <w:rsid w:val="00CA5941"/>
    <w:rsid w:val="00CA6BA8"/>
    <w:rsid w:val="00CA79BB"/>
    <w:rsid w:val="00CB12F3"/>
    <w:rsid w:val="00CB233D"/>
    <w:rsid w:val="00CB2671"/>
    <w:rsid w:val="00CB2EBF"/>
    <w:rsid w:val="00CB35EC"/>
    <w:rsid w:val="00CB3870"/>
    <w:rsid w:val="00CB3F8F"/>
    <w:rsid w:val="00CB45DE"/>
    <w:rsid w:val="00CB4D01"/>
    <w:rsid w:val="00CB5C34"/>
    <w:rsid w:val="00CB5E9A"/>
    <w:rsid w:val="00CB7217"/>
    <w:rsid w:val="00CB7458"/>
    <w:rsid w:val="00CB7C38"/>
    <w:rsid w:val="00CC04E8"/>
    <w:rsid w:val="00CC1774"/>
    <w:rsid w:val="00CC2278"/>
    <w:rsid w:val="00CC29F8"/>
    <w:rsid w:val="00CC301B"/>
    <w:rsid w:val="00CC4468"/>
    <w:rsid w:val="00CC492C"/>
    <w:rsid w:val="00CC66E4"/>
    <w:rsid w:val="00CC7BBE"/>
    <w:rsid w:val="00CD134A"/>
    <w:rsid w:val="00CD27B0"/>
    <w:rsid w:val="00CD3F67"/>
    <w:rsid w:val="00CD441B"/>
    <w:rsid w:val="00CD4B13"/>
    <w:rsid w:val="00CD5321"/>
    <w:rsid w:val="00CD57B1"/>
    <w:rsid w:val="00CD5915"/>
    <w:rsid w:val="00CD5B0D"/>
    <w:rsid w:val="00CD68F0"/>
    <w:rsid w:val="00CD6C28"/>
    <w:rsid w:val="00CD7150"/>
    <w:rsid w:val="00CD728A"/>
    <w:rsid w:val="00CD7CB3"/>
    <w:rsid w:val="00CE0278"/>
    <w:rsid w:val="00CE06E1"/>
    <w:rsid w:val="00CE0703"/>
    <w:rsid w:val="00CE1656"/>
    <w:rsid w:val="00CE3769"/>
    <w:rsid w:val="00CE45A4"/>
    <w:rsid w:val="00CE548B"/>
    <w:rsid w:val="00CE61A7"/>
    <w:rsid w:val="00CE6232"/>
    <w:rsid w:val="00CE670B"/>
    <w:rsid w:val="00CE6E0B"/>
    <w:rsid w:val="00CE7DFB"/>
    <w:rsid w:val="00CF0902"/>
    <w:rsid w:val="00CF12B3"/>
    <w:rsid w:val="00CF2AD1"/>
    <w:rsid w:val="00CF48BE"/>
    <w:rsid w:val="00CF48EA"/>
    <w:rsid w:val="00CF55D9"/>
    <w:rsid w:val="00CF5E0C"/>
    <w:rsid w:val="00CF677B"/>
    <w:rsid w:val="00CF708A"/>
    <w:rsid w:val="00D01F4E"/>
    <w:rsid w:val="00D032EB"/>
    <w:rsid w:val="00D05560"/>
    <w:rsid w:val="00D05AE6"/>
    <w:rsid w:val="00D06AF8"/>
    <w:rsid w:val="00D078F9"/>
    <w:rsid w:val="00D10BA3"/>
    <w:rsid w:val="00D12763"/>
    <w:rsid w:val="00D13C83"/>
    <w:rsid w:val="00D13C98"/>
    <w:rsid w:val="00D14B9F"/>
    <w:rsid w:val="00D15015"/>
    <w:rsid w:val="00D1547A"/>
    <w:rsid w:val="00D16501"/>
    <w:rsid w:val="00D1740E"/>
    <w:rsid w:val="00D2067B"/>
    <w:rsid w:val="00D20882"/>
    <w:rsid w:val="00D20DB3"/>
    <w:rsid w:val="00D20DB7"/>
    <w:rsid w:val="00D21B9D"/>
    <w:rsid w:val="00D226CB"/>
    <w:rsid w:val="00D23154"/>
    <w:rsid w:val="00D2324D"/>
    <w:rsid w:val="00D234C5"/>
    <w:rsid w:val="00D24CA0"/>
    <w:rsid w:val="00D25188"/>
    <w:rsid w:val="00D27E5A"/>
    <w:rsid w:val="00D3005C"/>
    <w:rsid w:val="00D308FA"/>
    <w:rsid w:val="00D32684"/>
    <w:rsid w:val="00D37036"/>
    <w:rsid w:val="00D37B5B"/>
    <w:rsid w:val="00D40235"/>
    <w:rsid w:val="00D40686"/>
    <w:rsid w:val="00D407AC"/>
    <w:rsid w:val="00D41E6C"/>
    <w:rsid w:val="00D424D1"/>
    <w:rsid w:val="00D4393B"/>
    <w:rsid w:val="00D4422A"/>
    <w:rsid w:val="00D451F2"/>
    <w:rsid w:val="00D452DB"/>
    <w:rsid w:val="00D455E1"/>
    <w:rsid w:val="00D45F20"/>
    <w:rsid w:val="00D46AD8"/>
    <w:rsid w:val="00D475C0"/>
    <w:rsid w:val="00D50780"/>
    <w:rsid w:val="00D541BE"/>
    <w:rsid w:val="00D546E7"/>
    <w:rsid w:val="00D549B9"/>
    <w:rsid w:val="00D5523F"/>
    <w:rsid w:val="00D55943"/>
    <w:rsid w:val="00D5727A"/>
    <w:rsid w:val="00D57A03"/>
    <w:rsid w:val="00D6011A"/>
    <w:rsid w:val="00D60D93"/>
    <w:rsid w:val="00D6189D"/>
    <w:rsid w:val="00D61E25"/>
    <w:rsid w:val="00D625DB"/>
    <w:rsid w:val="00D63F79"/>
    <w:rsid w:val="00D6411A"/>
    <w:rsid w:val="00D64220"/>
    <w:rsid w:val="00D649D7"/>
    <w:rsid w:val="00D64A71"/>
    <w:rsid w:val="00D67536"/>
    <w:rsid w:val="00D70584"/>
    <w:rsid w:val="00D71EB4"/>
    <w:rsid w:val="00D72D86"/>
    <w:rsid w:val="00D7348B"/>
    <w:rsid w:val="00D74326"/>
    <w:rsid w:val="00D772D4"/>
    <w:rsid w:val="00D801EA"/>
    <w:rsid w:val="00D816FB"/>
    <w:rsid w:val="00D83BC4"/>
    <w:rsid w:val="00D83C0B"/>
    <w:rsid w:val="00D84D98"/>
    <w:rsid w:val="00D8731F"/>
    <w:rsid w:val="00D873DB"/>
    <w:rsid w:val="00D90696"/>
    <w:rsid w:val="00D90E4F"/>
    <w:rsid w:val="00D9136C"/>
    <w:rsid w:val="00D939DE"/>
    <w:rsid w:val="00D951A8"/>
    <w:rsid w:val="00D95431"/>
    <w:rsid w:val="00D96290"/>
    <w:rsid w:val="00D96ACD"/>
    <w:rsid w:val="00D96E03"/>
    <w:rsid w:val="00D97AEE"/>
    <w:rsid w:val="00DA0450"/>
    <w:rsid w:val="00DA0D4A"/>
    <w:rsid w:val="00DA2C22"/>
    <w:rsid w:val="00DA3043"/>
    <w:rsid w:val="00DA3C1E"/>
    <w:rsid w:val="00DA4961"/>
    <w:rsid w:val="00DA505A"/>
    <w:rsid w:val="00DA5118"/>
    <w:rsid w:val="00DA5971"/>
    <w:rsid w:val="00DA5D92"/>
    <w:rsid w:val="00DA5DAF"/>
    <w:rsid w:val="00DA75E7"/>
    <w:rsid w:val="00DB087A"/>
    <w:rsid w:val="00DB1526"/>
    <w:rsid w:val="00DB3394"/>
    <w:rsid w:val="00DB36E5"/>
    <w:rsid w:val="00DB4BCB"/>
    <w:rsid w:val="00DB77E3"/>
    <w:rsid w:val="00DB7C0D"/>
    <w:rsid w:val="00DC0130"/>
    <w:rsid w:val="00DC0AF2"/>
    <w:rsid w:val="00DC1884"/>
    <w:rsid w:val="00DC1C05"/>
    <w:rsid w:val="00DC2301"/>
    <w:rsid w:val="00DC2A8D"/>
    <w:rsid w:val="00DC2E0C"/>
    <w:rsid w:val="00DC4456"/>
    <w:rsid w:val="00DC649B"/>
    <w:rsid w:val="00DC6C26"/>
    <w:rsid w:val="00DC7029"/>
    <w:rsid w:val="00DD11F7"/>
    <w:rsid w:val="00DD1B86"/>
    <w:rsid w:val="00DD1CE4"/>
    <w:rsid w:val="00DD264B"/>
    <w:rsid w:val="00DD37F5"/>
    <w:rsid w:val="00DD4852"/>
    <w:rsid w:val="00DD6671"/>
    <w:rsid w:val="00DE033D"/>
    <w:rsid w:val="00DE11A9"/>
    <w:rsid w:val="00DE2EF7"/>
    <w:rsid w:val="00DE312D"/>
    <w:rsid w:val="00DE363C"/>
    <w:rsid w:val="00DE7AD8"/>
    <w:rsid w:val="00DE7F7D"/>
    <w:rsid w:val="00DF1D70"/>
    <w:rsid w:val="00DF2A8C"/>
    <w:rsid w:val="00DF414E"/>
    <w:rsid w:val="00DF4F96"/>
    <w:rsid w:val="00DF6D23"/>
    <w:rsid w:val="00DF7AAB"/>
    <w:rsid w:val="00DF7EC7"/>
    <w:rsid w:val="00E0109B"/>
    <w:rsid w:val="00E02A99"/>
    <w:rsid w:val="00E03137"/>
    <w:rsid w:val="00E03A8D"/>
    <w:rsid w:val="00E043CF"/>
    <w:rsid w:val="00E043DE"/>
    <w:rsid w:val="00E04C98"/>
    <w:rsid w:val="00E0587C"/>
    <w:rsid w:val="00E07E51"/>
    <w:rsid w:val="00E10AA8"/>
    <w:rsid w:val="00E11ED2"/>
    <w:rsid w:val="00E130C4"/>
    <w:rsid w:val="00E135F9"/>
    <w:rsid w:val="00E13F4D"/>
    <w:rsid w:val="00E13F8F"/>
    <w:rsid w:val="00E1428C"/>
    <w:rsid w:val="00E14375"/>
    <w:rsid w:val="00E158FC"/>
    <w:rsid w:val="00E15EE4"/>
    <w:rsid w:val="00E16304"/>
    <w:rsid w:val="00E17E85"/>
    <w:rsid w:val="00E21222"/>
    <w:rsid w:val="00E21A9E"/>
    <w:rsid w:val="00E2250E"/>
    <w:rsid w:val="00E226F2"/>
    <w:rsid w:val="00E2352F"/>
    <w:rsid w:val="00E239DC"/>
    <w:rsid w:val="00E24171"/>
    <w:rsid w:val="00E26436"/>
    <w:rsid w:val="00E26701"/>
    <w:rsid w:val="00E269C2"/>
    <w:rsid w:val="00E27A5F"/>
    <w:rsid w:val="00E27EE9"/>
    <w:rsid w:val="00E301C5"/>
    <w:rsid w:val="00E32C5E"/>
    <w:rsid w:val="00E3338F"/>
    <w:rsid w:val="00E33482"/>
    <w:rsid w:val="00E34D2F"/>
    <w:rsid w:val="00E35351"/>
    <w:rsid w:val="00E36273"/>
    <w:rsid w:val="00E364FD"/>
    <w:rsid w:val="00E40703"/>
    <w:rsid w:val="00E40745"/>
    <w:rsid w:val="00E40EEC"/>
    <w:rsid w:val="00E42AD3"/>
    <w:rsid w:val="00E43BAB"/>
    <w:rsid w:val="00E44C09"/>
    <w:rsid w:val="00E4558F"/>
    <w:rsid w:val="00E45EB8"/>
    <w:rsid w:val="00E47C93"/>
    <w:rsid w:val="00E504FE"/>
    <w:rsid w:val="00E51711"/>
    <w:rsid w:val="00E51C8F"/>
    <w:rsid w:val="00E529F0"/>
    <w:rsid w:val="00E52DBC"/>
    <w:rsid w:val="00E53403"/>
    <w:rsid w:val="00E53AA0"/>
    <w:rsid w:val="00E54699"/>
    <w:rsid w:val="00E54E5B"/>
    <w:rsid w:val="00E54F74"/>
    <w:rsid w:val="00E55D05"/>
    <w:rsid w:val="00E55D3A"/>
    <w:rsid w:val="00E55FA6"/>
    <w:rsid w:val="00E56271"/>
    <w:rsid w:val="00E56BBC"/>
    <w:rsid w:val="00E5778C"/>
    <w:rsid w:val="00E577AF"/>
    <w:rsid w:val="00E57C6E"/>
    <w:rsid w:val="00E6120D"/>
    <w:rsid w:val="00E61E36"/>
    <w:rsid w:val="00E62675"/>
    <w:rsid w:val="00E62A10"/>
    <w:rsid w:val="00E6452E"/>
    <w:rsid w:val="00E64F08"/>
    <w:rsid w:val="00E65588"/>
    <w:rsid w:val="00E659FE"/>
    <w:rsid w:val="00E668B9"/>
    <w:rsid w:val="00E66E42"/>
    <w:rsid w:val="00E67D06"/>
    <w:rsid w:val="00E67E86"/>
    <w:rsid w:val="00E70365"/>
    <w:rsid w:val="00E70455"/>
    <w:rsid w:val="00E72038"/>
    <w:rsid w:val="00E72312"/>
    <w:rsid w:val="00E759B4"/>
    <w:rsid w:val="00E76391"/>
    <w:rsid w:val="00E76A2B"/>
    <w:rsid w:val="00E80A4F"/>
    <w:rsid w:val="00E811E5"/>
    <w:rsid w:val="00E82612"/>
    <w:rsid w:val="00E83C47"/>
    <w:rsid w:val="00E8425B"/>
    <w:rsid w:val="00E84FCE"/>
    <w:rsid w:val="00E85018"/>
    <w:rsid w:val="00E85B2B"/>
    <w:rsid w:val="00E85BA7"/>
    <w:rsid w:val="00E874EC"/>
    <w:rsid w:val="00E90C20"/>
    <w:rsid w:val="00E9103C"/>
    <w:rsid w:val="00E9128D"/>
    <w:rsid w:val="00E921A7"/>
    <w:rsid w:val="00E93909"/>
    <w:rsid w:val="00E93C91"/>
    <w:rsid w:val="00E95070"/>
    <w:rsid w:val="00E96EA2"/>
    <w:rsid w:val="00E97A81"/>
    <w:rsid w:val="00EA0268"/>
    <w:rsid w:val="00EA1994"/>
    <w:rsid w:val="00EA1C85"/>
    <w:rsid w:val="00EA1D59"/>
    <w:rsid w:val="00EA2505"/>
    <w:rsid w:val="00EA3810"/>
    <w:rsid w:val="00EA469F"/>
    <w:rsid w:val="00EA5B9C"/>
    <w:rsid w:val="00EA6D01"/>
    <w:rsid w:val="00EB00B7"/>
    <w:rsid w:val="00EB1BB4"/>
    <w:rsid w:val="00EB2FA5"/>
    <w:rsid w:val="00EB3556"/>
    <w:rsid w:val="00EB3757"/>
    <w:rsid w:val="00EB3D38"/>
    <w:rsid w:val="00EB4D7E"/>
    <w:rsid w:val="00EB4D7F"/>
    <w:rsid w:val="00EB5314"/>
    <w:rsid w:val="00EB549A"/>
    <w:rsid w:val="00EB5B1A"/>
    <w:rsid w:val="00EB610F"/>
    <w:rsid w:val="00EB7727"/>
    <w:rsid w:val="00EB77CD"/>
    <w:rsid w:val="00EC072B"/>
    <w:rsid w:val="00EC10C5"/>
    <w:rsid w:val="00EC1D5C"/>
    <w:rsid w:val="00EC22AD"/>
    <w:rsid w:val="00EC2D68"/>
    <w:rsid w:val="00EC3EED"/>
    <w:rsid w:val="00EC5436"/>
    <w:rsid w:val="00ED0B58"/>
    <w:rsid w:val="00ED2F02"/>
    <w:rsid w:val="00ED2F3A"/>
    <w:rsid w:val="00ED36A4"/>
    <w:rsid w:val="00ED4D83"/>
    <w:rsid w:val="00ED621E"/>
    <w:rsid w:val="00ED6A43"/>
    <w:rsid w:val="00ED703C"/>
    <w:rsid w:val="00ED7B40"/>
    <w:rsid w:val="00EE022B"/>
    <w:rsid w:val="00EE0640"/>
    <w:rsid w:val="00EE1CE3"/>
    <w:rsid w:val="00EE2397"/>
    <w:rsid w:val="00EE2B0D"/>
    <w:rsid w:val="00EE2CB5"/>
    <w:rsid w:val="00EE3C86"/>
    <w:rsid w:val="00EE6619"/>
    <w:rsid w:val="00EE66DB"/>
    <w:rsid w:val="00EE79D5"/>
    <w:rsid w:val="00EF26F1"/>
    <w:rsid w:val="00EF5EED"/>
    <w:rsid w:val="00EF64DE"/>
    <w:rsid w:val="00EF6F8B"/>
    <w:rsid w:val="00EF72E2"/>
    <w:rsid w:val="00EF7585"/>
    <w:rsid w:val="00F003DF"/>
    <w:rsid w:val="00F0121B"/>
    <w:rsid w:val="00F02374"/>
    <w:rsid w:val="00F023BA"/>
    <w:rsid w:val="00F02410"/>
    <w:rsid w:val="00F03849"/>
    <w:rsid w:val="00F043BD"/>
    <w:rsid w:val="00F04634"/>
    <w:rsid w:val="00F05BD1"/>
    <w:rsid w:val="00F05DD4"/>
    <w:rsid w:val="00F05E09"/>
    <w:rsid w:val="00F06679"/>
    <w:rsid w:val="00F07D9F"/>
    <w:rsid w:val="00F10719"/>
    <w:rsid w:val="00F10721"/>
    <w:rsid w:val="00F13072"/>
    <w:rsid w:val="00F136AA"/>
    <w:rsid w:val="00F14503"/>
    <w:rsid w:val="00F14EDB"/>
    <w:rsid w:val="00F1536B"/>
    <w:rsid w:val="00F15B2F"/>
    <w:rsid w:val="00F17D0B"/>
    <w:rsid w:val="00F17D0E"/>
    <w:rsid w:val="00F24143"/>
    <w:rsid w:val="00F246DC"/>
    <w:rsid w:val="00F24DDA"/>
    <w:rsid w:val="00F253F0"/>
    <w:rsid w:val="00F25D50"/>
    <w:rsid w:val="00F26829"/>
    <w:rsid w:val="00F268BA"/>
    <w:rsid w:val="00F27449"/>
    <w:rsid w:val="00F277D6"/>
    <w:rsid w:val="00F31AB3"/>
    <w:rsid w:val="00F3262A"/>
    <w:rsid w:val="00F326D0"/>
    <w:rsid w:val="00F3404C"/>
    <w:rsid w:val="00F344B7"/>
    <w:rsid w:val="00F350D9"/>
    <w:rsid w:val="00F3578A"/>
    <w:rsid w:val="00F359FD"/>
    <w:rsid w:val="00F3661E"/>
    <w:rsid w:val="00F41BB2"/>
    <w:rsid w:val="00F422A4"/>
    <w:rsid w:val="00F423C9"/>
    <w:rsid w:val="00F427CF"/>
    <w:rsid w:val="00F47D5A"/>
    <w:rsid w:val="00F47FAE"/>
    <w:rsid w:val="00F50ABB"/>
    <w:rsid w:val="00F5181C"/>
    <w:rsid w:val="00F52622"/>
    <w:rsid w:val="00F52988"/>
    <w:rsid w:val="00F52DEB"/>
    <w:rsid w:val="00F53285"/>
    <w:rsid w:val="00F53E25"/>
    <w:rsid w:val="00F54C63"/>
    <w:rsid w:val="00F5536C"/>
    <w:rsid w:val="00F556D5"/>
    <w:rsid w:val="00F557B0"/>
    <w:rsid w:val="00F559CE"/>
    <w:rsid w:val="00F55CC8"/>
    <w:rsid w:val="00F55DD4"/>
    <w:rsid w:val="00F564A4"/>
    <w:rsid w:val="00F56600"/>
    <w:rsid w:val="00F56B15"/>
    <w:rsid w:val="00F5717B"/>
    <w:rsid w:val="00F57BB4"/>
    <w:rsid w:val="00F600C5"/>
    <w:rsid w:val="00F60D43"/>
    <w:rsid w:val="00F60F36"/>
    <w:rsid w:val="00F618DC"/>
    <w:rsid w:val="00F620BB"/>
    <w:rsid w:val="00F630D1"/>
    <w:rsid w:val="00F65A24"/>
    <w:rsid w:val="00F66776"/>
    <w:rsid w:val="00F66F07"/>
    <w:rsid w:val="00F66F83"/>
    <w:rsid w:val="00F66F9D"/>
    <w:rsid w:val="00F67FB7"/>
    <w:rsid w:val="00F71C85"/>
    <w:rsid w:val="00F72141"/>
    <w:rsid w:val="00F734FA"/>
    <w:rsid w:val="00F73E46"/>
    <w:rsid w:val="00F73E48"/>
    <w:rsid w:val="00F750E0"/>
    <w:rsid w:val="00F761B5"/>
    <w:rsid w:val="00F76700"/>
    <w:rsid w:val="00F76C92"/>
    <w:rsid w:val="00F80326"/>
    <w:rsid w:val="00F8213E"/>
    <w:rsid w:val="00F823EC"/>
    <w:rsid w:val="00F837B0"/>
    <w:rsid w:val="00F84030"/>
    <w:rsid w:val="00F8663D"/>
    <w:rsid w:val="00F87436"/>
    <w:rsid w:val="00F87CE9"/>
    <w:rsid w:val="00F92A92"/>
    <w:rsid w:val="00F94720"/>
    <w:rsid w:val="00F957CE"/>
    <w:rsid w:val="00F95862"/>
    <w:rsid w:val="00F95913"/>
    <w:rsid w:val="00F95AD8"/>
    <w:rsid w:val="00F95C97"/>
    <w:rsid w:val="00F964E4"/>
    <w:rsid w:val="00F9681A"/>
    <w:rsid w:val="00F96A19"/>
    <w:rsid w:val="00F975E8"/>
    <w:rsid w:val="00F979AD"/>
    <w:rsid w:val="00FA039A"/>
    <w:rsid w:val="00FA0F83"/>
    <w:rsid w:val="00FA1A53"/>
    <w:rsid w:val="00FA2037"/>
    <w:rsid w:val="00FA2E0A"/>
    <w:rsid w:val="00FA317A"/>
    <w:rsid w:val="00FA3EDA"/>
    <w:rsid w:val="00FA46F7"/>
    <w:rsid w:val="00FA4A7A"/>
    <w:rsid w:val="00FA4D49"/>
    <w:rsid w:val="00FA4FC0"/>
    <w:rsid w:val="00FA5590"/>
    <w:rsid w:val="00FA573F"/>
    <w:rsid w:val="00FA5F07"/>
    <w:rsid w:val="00FA7735"/>
    <w:rsid w:val="00FA7B07"/>
    <w:rsid w:val="00FA7E52"/>
    <w:rsid w:val="00FB047A"/>
    <w:rsid w:val="00FB063F"/>
    <w:rsid w:val="00FB0D19"/>
    <w:rsid w:val="00FB1DEF"/>
    <w:rsid w:val="00FB418C"/>
    <w:rsid w:val="00FB4730"/>
    <w:rsid w:val="00FB4C0C"/>
    <w:rsid w:val="00FB50B8"/>
    <w:rsid w:val="00FB63DE"/>
    <w:rsid w:val="00FB69F2"/>
    <w:rsid w:val="00FC223D"/>
    <w:rsid w:val="00FC2F80"/>
    <w:rsid w:val="00FC313A"/>
    <w:rsid w:val="00FC355C"/>
    <w:rsid w:val="00FC3930"/>
    <w:rsid w:val="00FC4B77"/>
    <w:rsid w:val="00FC4CF0"/>
    <w:rsid w:val="00FC504B"/>
    <w:rsid w:val="00FC6AA4"/>
    <w:rsid w:val="00FC7D2B"/>
    <w:rsid w:val="00FC7F3A"/>
    <w:rsid w:val="00FD2ECD"/>
    <w:rsid w:val="00FD305B"/>
    <w:rsid w:val="00FD3C88"/>
    <w:rsid w:val="00FD49AC"/>
    <w:rsid w:val="00FD4F84"/>
    <w:rsid w:val="00FD5504"/>
    <w:rsid w:val="00FD5A1D"/>
    <w:rsid w:val="00FD626F"/>
    <w:rsid w:val="00FE076C"/>
    <w:rsid w:val="00FE0FEE"/>
    <w:rsid w:val="00FE23B4"/>
    <w:rsid w:val="00FE24FB"/>
    <w:rsid w:val="00FE2A40"/>
    <w:rsid w:val="00FE3A34"/>
    <w:rsid w:val="00FE4FAB"/>
    <w:rsid w:val="00FE506B"/>
    <w:rsid w:val="00FE5358"/>
    <w:rsid w:val="00FE535A"/>
    <w:rsid w:val="00FE5D12"/>
    <w:rsid w:val="00FE5F8D"/>
    <w:rsid w:val="00FE61B8"/>
    <w:rsid w:val="00FE61C4"/>
    <w:rsid w:val="00FE7FFA"/>
    <w:rsid w:val="00FF1ABA"/>
    <w:rsid w:val="00FF1EFF"/>
    <w:rsid w:val="00FF21C8"/>
    <w:rsid w:val="00FF2C35"/>
    <w:rsid w:val="00FF3153"/>
    <w:rsid w:val="00FF43F1"/>
    <w:rsid w:val="00FF4468"/>
    <w:rsid w:val="00FF47AF"/>
    <w:rsid w:val="00FF4A93"/>
    <w:rsid w:val="00FF4E06"/>
    <w:rsid w:val="00FF52A6"/>
    <w:rsid w:val="00FF7ED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locked="0" w:semiHidden="0" w:uiPriority="0" w:unhideWhenUsed="0"/>
    <w:lsdException w:name="toc 5" w:locked="0" w:semiHidden="0" w:uiPriority="0" w:unhideWhenUsed="0"/>
    <w:lsdException w:name="toc 6" w:locked="0" w:semiHidden="0" w:uiPriority="0" w:unhideWhenUsed="0"/>
    <w:lsdException w:name="toc 7" w:locked="0" w:semiHidden="0" w:uiPriority="0" w:unhideWhenUsed="0"/>
    <w:lsdException w:name="toc 8" w:uiPriority="39"/>
    <w:lsdException w:name="toc 9" w:locked="0" w:semiHidden="0" w:uiPriority="0" w:unhideWhenUsed="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567155"/>
    <w:rPr>
      <w:sz w:val="24"/>
      <w:szCs w:val="24"/>
    </w:rPr>
  </w:style>
  <w:style w:type="paragraph" w:styleId="Cmsor1">
    <w:name w:val="heading 1"/>
    <w:aliases w:val="Heading 1 Char,CMG H1,Head1,Heading apps,Class Heading,H1,h1,heading1,h1 chapter heading,Első számozott szint,Szint_1,1. számozott szint,1. számozott,(Chapter),left I2,L1,l1,Fejezet,fejezetcim,buta nev,(Alt+1)"/>
    <w:basedOn w:val="Norml"/>
    <w:next w:val="Norml"/>
    <w:link w:val="Cmsor1Char"/>
    <w:uiPriority w:val="99"/>
    <w:qFormat/>
    <w:rsid w:val="006539FF"/>
    <w:pPr>
      <w:keepNext/>
      <w:spacing w:before="240" w:after="60"/>
      <w:outlineLvl w:val="0"/>
    </w:pPr>
    <w:rPr>
      <w:rFonts w:ascii="Arial" w:hAnsi="Arial"/>
      <w:b/>
      <w:kern w:val="32"/>
      <w:sz w:val="32"/>
      <w:szCs w:val="20"/>
    </w:rPr>
  </w:style>
  <w:style w:type="paragraph" w:styleId="Cmsor2">
    <w:name w:val="heading 2"/>
    <w:aliases w:val="Okean2,_NFÜ,(SubSection),H2,sous-chapitre"/>
    <w:basedOn w:val="Norml"/>
    <w:next w:val="Norml"/>
    <w:link w:val="Cmsor2Char"/>
    <w:uiPriority w:val="99"/>
    <w:qFormat/>
    <w:rsid w:val="006539FF"/>
    <w:pPr>
      <w:keepNext/>
      <w:spacing w:before="240" w:after="60"/>
      <w:outlineLvl w:val="1"/>
    </w:pPr>
    <w:rPr>
      <w:rFonts w:ascii="Arial Narrow" w:hAnsi="Arial Narrow"/>
      <w:b/>
      <w:sz w:val="28"/>
      <w:szCs w:val="20"/>
    </w:rPr>
  </w:style>
  <w:style w:type="paragraph" w:styleId="Cmsor3">
    <w:name w:val="heading 3"/>
    <w:aliases w:val="harmadik lépcsõ,Okean3"/>
    <w:basedOn w:val="Norml"/>
    <w:next w:val="Norml"/>
    <w:link w:val="Cmsor3Char"/>
    <w:uiPriority w:val="99"/>
    <w:qFormat/>
    <w:rsid w:val="006539FF"/>
    <w:pPr>
      <w:keepNext/>
      <w:jc w:val="center"/>
      <w:outlineLvl w:val="2"/>
    </w:pPr>
    <w:rPr>
      <w:rFonts w:ascii="Arial Narrow" w:hAnsi="Arial Narrow"/>
      <w:b/>
      <w:sz w:val="28"/>
      <w:szCs w:val="20"/>
    </w:rPr>
  </w:style>
  <w:style w:type="paragraph" w:styleId="Cmsor4">
    <w:name w:val="heading 4"/>
    <w:aliases w:val="Heading 4 Char"/>
    <w:basedOn w:val="Norml"/>
    <w:next w:val="Norml"/>
    <w:link w:val="Cmsor4Char"/>
    <w:uiPriority w:val="99"/>
    <w:qFormat/>
    <w:rsid w:val="006539FF"/>
    <w:pPr>
      <w:keepNext/>
      <w:jc w:val="center"/>
      <w:outlineLvl w:val="3"/>
    </w:pPr>
    <w:rPr>
      <w:rFonts w:ascii="Arial Narrow" w:hAnsi="Arial Narrow"/>
      <w:b/>
      <w:sz w:val="32"/>
      <w:szCs w:val="20"/>
    </w:rPr>
  </w:style>
  <w:style w:type="paragraph" w:styleId="Cmsor5">
    <w:name w:val="heading 5"/>
    <w:basedOn w:val="Norml"/>
    <w:next w:val="Norml"/>
    <w:link w:val="Cmsor5Char"/>
    <w:uiPriority w:val="99"/>
    <w:qFormat/>
    <w:rsid w:val="006539FF"/>
    <w:pPr>
      <w:spacing w:before="240" w:after="60"/>
      <w:outlineLvl w:val="4"/>
    </w:pPr>
    <w:rPr>
      <w:b/>
      <w:i/>
      <w:sz w:val="26"/>
      <w:szCs w:val="20"/>
    </w:rPr>
  </w:style>
  <w:style w:type="paragraph" w:styleId="Cmsor6">
    <w:name w:val="heading 6"/>
    <w:basedOn w:val="Norml"/>
    <w:next w:val="Norml"/>
    <w:link w:val="Cmsor6Char"/>
    <w:uiPriority w:val="99"/>
    <w:qFormat/>
    <w:rsid w:val="006539FF"/>
    <w:pPr>
      <w:spacing w:before="240" w:after="60"/>
      <w:outlineLvl w:val="5"/>
    </w:pPr>
    <w:rPr>
      <w:b/>
      <w:sz w:val="22"/>
      <w:szCs w:val="20"/>
    </w:rPr>
  </w:style>
  <w:style w:type="paragraph" w:styleId="Cmsor7">
    <w:name w:val="heading 7"/>
    <w:basedOn w:val="Norml"/>
    <w:next w:val="Norml"/>
    <w:link w:val="Cmsor7Char"/>
    <w:uiPriority w:val="99"/>
    <w:qFormat/>
    <w:rsid w:val="006539FF"/>
    <w:pPr>
      <w:widowControl w:val="0"/>
      <w:tabs>
        <w:tab w:val="num" w:pos="0"/>
        <w:tab w:val="left" w:pos="284"/>
      </w:tabs>
      <w:spacing w:before="240" w:after="60" w:line="240" w:lineRule="atLeast"/>
      <w:outlineLvl w:val="6"/>
    </w:pPr>
    <w:rPr>
      <w:rFonts w:ascii="Arial" w:hAnsi="Arial"/>
      <w:sz w:val="22"/>
      <w:szCs w:val="20"/>
      <w:lang w:eastAsia="en-US"/>
    </w:rPr>
  </w:style>
  <w:style w:type="paragraph" w:styleId="Cmsor8">
    <w:name w:val="heading 8"/>
    <w:basedOn w:val="Norml"/>
    <w:next w:val="Norml"/>
    <w:link w:val="Cmsor8Char"/>
    <w:uiPriority w:val="99"/>
    <w:qFormat/>
    <w:rsid w:val="006539FF"/>
    <w:pPr>
      <w:spacing w:before="240" w:after="60"/>
      <w:outlineLvl w:val="7"/>
    </w:pPr>
    <w:rPr>
      <w:i/>
      <w:szCs w:val="20"/>
    </w:rPr>
  </w:style>
  <w:style w:type="paragraph" w:styleId="Cmsor9">
    <w:name w:val="heading 9"/>
    <w:basedOn w:val="Norml"/>
    <w:next w:val="Norml"/>
    <w:link w:val="Cmsor9Char"/>
    <w:uiPriority w:val="99"/>
    <w:qFormat/>
    <w:rsid w:val="006539FF"/>
    <w:pPr>
      <w:widowControl w:val="0"/>
      <w:tabs>
        <w:tab w:val="num" w:pos="0"/>
        <w:tab w:val="left" w:pos="284"/>
      </w:tabs>
      <w:spacing w:before="240" w:after="60" w:line="240" w:lineRule="atLeast"/>
      <w:outlineLvl w:val="8"/>
    </w:pPr>
    <w:rPr>
      <w:rFonts w:ascii="Arial" w:hAnsi="Arial"/>
      <w:b/>
      <w:i/>
      <w:sz w:val="18"/>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1">
    <w:name w:val="Heading 1 Char1"/>
    <w:aliases w:val="Heading 1 Char Char,CMG H1 Char,Head1 Char,Heading apps Char,Class Heading Char,H1 Char,h1 Char,heading1 Char,h1 chapter heading Char,Első számozott szint Char,Szint_1 Char,1. számozott szint Char,1. számozott Char,(Chapter) Char,L1 Char"/>
    <w:uiPriority w:val="99"/>
    <w:locked/>
    <w:rsid w:val="006539FF"/>
    <w:rPr>
      <w:rFonts w:ascii="Times New Roman" w:hAnsi="Times New Roman"/>
      <w:b/>
      <w:kern w:val="1"/>
      <w:sz w:val="28"/>
      <w:lang w:val="en-GB"/>
    </w:rPr>
  </w:style>
  <w:style w:type="character" w:customStyle="1" w:styleId="Heading2Char">
    <w:name w:val="Heading 2 Char"/>
    <w:aliases w:val="Okean2 Char,_NFÜ Char,(SubSection) Char,H2 Char,sous-chapitre Char"/>
    <w:uiPriority w:val="99"/>
    <w:locked/>
    <w:rsid w:val="006539FF"/>
    <w:rPr>
      <w:rFonts w:ascii="Arial" w:hAnsi="Arial"/>
      <w:b/>
      <w:sz w:val="24"/>
      <w:lang w:val="en-GB" w:eastAsia="ar-SA" w:bidi="ar-SA"/>
    </w:rPr>
  </w:style>
  <w:style w:type="character" w:customStyle="1" w:styleId="Heading3Char">
    <w:name w:val="Heading 3 Char"/>
    <w:aliases w:val="harmadik lépcsõ Char,Okean3 Char"/>
    <w:uiPriority w:val="99"/>
    <w:locked/>
    <w:rsid w:val="00BB4785"/>
    <w:rPr>
      <w:rFonts w:ascii="Cambria" w:hAnsi="Cambria"/>
      <w:b/>
      <w:sz w:val="26"/>
    </w:rPr>
  </w:style>
  <w:style w:type="character" w:customStyle="1" w:styleId="Cmsor4Char">
    <w:name w:val="Címsor 4 Char"/>
    <w:aliases w:val="Heading 4 Char Char"/>
    <w:link w:val="Cmsor4"/>
    <w:uiPriority w:val="99"/>
    <w:locked/>
    <w:rsid w:val="006539FF"/>
    <w:rPr>
      <w:rFonts w:ascii="Arial Narrow" w:hAnsi="Arial Narrow"/>
      <w:b/>
      <w:sz w:val="32"/>
      <w:lang w:val="hu-HU" w:eastAsia="hu-HU"/>
    </w:rPr>
  </w:style>
  <w:style w:type="character" w:customStyle="1" w:styleId="Cmsor5Char">
    <w:name w:val="Címsor 5 Char"/>
    <w:link w:val="Cmsor5"/>
    <w:uiPriority w:val="99"/>
    <w:locked/>
    <w:rsid w:val="006539FF"/>
    <w:rPr>
      <w:b/>
      <w:i/>
      <w:sz w:val="26"/>
      <w:lang w:val="hu-HU" w:eastAsia="hu-HU"/>
    </w:rPr>
  </w:style>
  <w:style w:type="character" w:customStyle="1" w:styleId="Cmsor6Char">
    <w:name w:val="Címsor 6 Char"/>
    <w:link w:val="Cmsor6"/>
    <w:uiPriority w:val="99"/>
    <w:locked/>
    <w:rsid w:val="006539FF"/>
    <w:rPr>
      <w:b/>
      <w:sz w:val="22"/>
      <w:lang w:val="hu-HU" w:eastAsia="hu-HU"/>
    </w:rPr>
  </w:style>
  <w:style w:type="character" w:customStyle="1" w:styleId="Cmsor7Char">
    <w:name w:val="Címsor 7 Char"/>
    <w:link w:val="Cmsor7"/>
    <w:uiPriority w:val="99"/>
    <w:locked/>
    <w:rsid w:val="006539FF"/>
    <w:rPr>
      <w:rFonts w:ascii="Arial" w:hAnsi="Arial"/>
      <w:sz w:val="22"/>
      <w:lang w:val="hu-HU" w:eastAsia="en-US"/>
    </w:rPr>
  </w:style>
  <w:style w:type="character" w:customStyle="1" w:styleId="Cmsor8Char">
    <w:name w:val="Címsor 8 Char"/>
    <w:link w:val="Cmsor8"/>
    <w:uiPriority w:val="99"/>
    <w:locked/>
    <w:rsid w:val="006539FF"/>
    <w:rPr>
      <w:i/>
      <w:sz w:val="24"/>
      <w:lang w:val="hu-HU" w:eastAsia="hu-HU"/>
    </w:rPr>
  </w:style>
  <w:style w:type="character" w:customStyle="1" w:styleId="Cmsor9Char">
    <w:name w:val="Címsor 9 Char"/>
    <w:link w:val="Cmsor9"/>
    <w:uiPriority w:val="99"/>
    <w:locked/>
    <w:rsid w:val="006539FF"/>
    <w:rPr>
      <w:rFonts w:ascii="Arial" w:hAnsi="Arial"/>
      <w:b/>
      <w:i/>
      <w:sz w:val="18"/>
      <w:lang w:val="hu-HU" w:eastAsia="en-US"/>
    </w:rPr>
  </w:style>
  <w:style w:type="character" w:customStyle="1" w:styleId="Cmsor1Char">
    <w:name w:val="Címsor 1 Char"/>
    <w:aliases w:val="Heading 1 Char Char1,CMG H1 Char1,Head1 Char1,Heading apps Char1,Class Heading Char1,H1 Char1,h1 Char1,heading1 Char1,h1 chapter heading Char1,Első számozott szint Char1,Szint_1 Char1,1. számozott szint Char1,1. számozott Char1,L1 Char1"/>
    <w:link w:val="Cmsor1"/>
    <w:uiPriority w:val="99"/>
    <w:locked/>
    <w:rsid w:val="006539FF"/>
    <w:rPr>
      <w:rFonts w:ascii="Arial" w:hAnsi="Arial"/>
      <w:b/>
      <w:kern w:val="32"/>
      <w:sz w:val="32"/>
      <w:lang w:val="hu-HU" w:eastAsia="hu-HU"/>
    </w:rPr>
  </w:style>
  <w:style w:type="character" w:customStyle="1" w:styleId="Cmsor2Char">
    <w:name w:val="Címsor 2 Char"/>
    <w:aliases w:val="Okean2 Char1,_NFÜ Char1,(SubSection) Char1,H2 Char1,sous-chapitre Char1"/>
    <w:link w:val="Cmsor2"/>
    <w:uiPriority w:val="99"/>
    <w:locked/>
    <w:rsid w:val="006539FF"/>
    <w:rPr>
      <w:rFonts w:ascii="Arial Narrow" w:hAnsi="Arial Narrow"/>
      <w:b/>
      <w:sz w:val="28"/>
      <w:lang w:val="hu-HU" w:eastAsia="hu-HU"/>
    </w:rPr>
  </w:style>
  <w:style w:type="character" w:customStyle="1" w:styleId="Cmsor3Char">
    <w:name w:val="Címsor 3 Char"/>
    <w:aliases w:val="harmadik lépcsõ Char1,Okean3 Char1"/>
    <w:link w:val="Cmsor3"/>
    <w:uiPriority w:val="99"/>
    <w:locked/>
    <w:rsid w:val="006539FF"/>
    <w:rPr>
      <w:rFonts w:ascii="Arial Narrow" w:hAnsi="Arial Narrow"/>
      <w:b/>
      <w:sz w:val="28"/>
      <w:lang w:val="hu-HU" w:eastAsia="hu-HU"/>
    </w:rPr>
  </w:style>
  <w:style w:type="paragraph" w:styleId="Szvegtrzs">
    <w:name w:val="Body Text"/>
    <w:aliases w:val="normabeh,Body Text Char1,Body Text Char Char,Body Text Char1 Char Char,Body Text Char Char Char Char,Body Text Char1 Char Char Char Char,Body Text Char Char Char Char Char Char,Body Text Char1 Char Char Char Char Char Char,2,bt"/>
    <w:basedOn w:val="Norml"/>
    <w:link w:val="SzvegtrzsChar"/>
    <w:rsid w:val="006539FF"/>
    <w:pPr>
      <w:spacing w:after="120"/>
    </w:pPr>
    <w:rPr>
      <w:szCs w:val="20"/>
    </w:rPr>
  </w:style>
  <w:style w:type="character" w:customStyle="1" w:styleId="BodyTextChar">
    <w:name w:val="Body Text Char"/>
    <w:aliases w:val="normabeh Char,Body Text Char1 Char,Body Text Char Char Char,Body Text Char1 Char Char Char,Body Text Char Char Char Char Char,Body Text Char1 Char Char Char Char Char,Body Text Char Char Char Char Char Char Char,2 Char,bt Char"/>
    <w:uiPriority w:val="99"/>
    <w:locked/>
    <w:rsid w:val="00BB4785"/>
    <w:rPr>
      <w:sz w:val="24"/>
    </w:rPr>
  </w:style>
  <w:style w:type="character" w:customStyle="1" w:styleId="SzvegtrzsChar">
    <w:name w:val="Szövegtörzs Char"/>
    <w:aliases w:val="normabeh Char1,Body Text Char1 Char1,Body Text Char Char Char1,Body Text Char1 Char Char Char1,Body Text Char Char Char Char Char1,Body Text Char1 Char Char Char Char Char1,Body Text Char Char Char Char Char Char Char1,2 Char1,bt Char1"/>
    <w:link w:val="Szvegtrzs"/>
    <w:locked/>
    <w:rsid w:val="006539FF"/>
    <w:rPr>
      <w:sz w:val="24"/>
      <w:lang w:val="hu-HU" w:eastAsia="hu-HU"/>
    </w:rPr>
  </w:style>
  <w:style w:type="paragraph" w:styleId="Szvegtrzsbehzssal">
    <w:name w:val="Body Text Indent"/>
    <w:basedOn w:val="Norml"/>
    <w:link w:val="SzvegtrzsbehzssalChar"/>
    <w:uiPriority w:val="99"/>
    <w:rsid w:val="006539FF"/>
    <w:pPr>
      <w:spacing w:after="120"/>
      <w:ind w:left="283"/>
    </w:pPr>
    <w:rPr>
      <w:szCs w:val="20"/>
    </w:rPr>
  </w:style>
  <w:style w:type="character" w:customStyle="1" w:styleId="SzvegtrzsbehzssalChar">
    <w:name w:val="Szövegtörzs behúzással Char"/>
    <w:link w:val="Szvegtrzsbehzssal"/>
    <w:uiPriority w:val="99"/>
    <w:locked/>
    <w:rsid w:val="00BB4785"/>
    <w:rPr>
      <w:sz w:val="24"/>
    </w:rPr>
  </w:style>
  <w:style w:type="paragraph" w:styleId="Szvegtrzsbehzssal2">
    <w:name w:val="Body Text Indent 2"/>
    <w:basedOn w:val="Norml"/>
    <w:link w:val="Szvegtrzsbehzssal2Char"/>
    <w:rsid w:val="006539FF"/>
    <w:pPr>
      <w:spacing w:after="120" w:line="480" w:lineRule="auto"/>
      <w:ind w:left="283"/>
    </w:pPr>
    <w:rPr>
      <w:szCs w:val="20"/>
    </w:rPr>
  </w:style>
  <w:style w:type="character" w:customStyle="1" w:styleId="Szvegtrzsbehzssal2Char">
    <w:name w:val="Szövegtörzs behúzással 2 Char"/>
    <w:link w:val="Szvegtrzsbehzssal2"/>
    <w:locked/>
    <w:rsid w:val="00BB4785"/>
    <w:rPr>
      <w:sz w:val="24"/>
    </w:rPr>
  </w:style>
  <w:style w:type="paragraph" w:customStyle="1" w:styleId="Szvegtrzs21">
    <w:name w:val="Szövegtörzs 21"/>
    <w:basedOn w:val="Norml"/>
    <w:rsid w:val="006539FF"/>
    <w:pPr>
      <w:ind w:left="567" w:hanging="567"/>
      <w:jc w:val="both"/>
    </w:pPr>
    <w:rPr>
      <w:szCs w:val="20"/>
    </w:rPr>
  </w:style>
  <w:style w:type="paragraph" w:customStyle="1" w:styleId="Stlus1">
    <w:name w:val="Stílus1"/>
    <w:basedOn w:val="Norml"/>
    <w:uiPriority w:val="99"/>
    <w:rsid w:val="006539FF"/>
    <w:pPr>
      <w:spacing w:line="360" w:lineRule="auto"/>
      <w:jc w:val="both"/>
    </w:pPr>
    <w:rPr>
      <w:szCs w:val="20"/>
    </w:rPr>
  </w:style>
  <w:style w:type="paragraph" w:styleId="Cm">
    <w:name w:val="Title"/>
    <w:basedOn w:val="Norml"/>
    <w:link w:val="CmChar"/>
    <w:uiPriority w:val="99"/>
    <w:qFormat/>
    <w:rsid w:val="006539FF"/>
    <w:pPr>
      <w:jc w:val="center"/>
    </w:pPr>
    <w:rPr>
      <w:b/>
      <w:szCs w:val="20"/>
    </w:rPr>
  </w:style>
  <w:style w:type="character" w:customStyle="1" w:styleId="CmChar">
    <w:name w:val="Cím Char"/>
    <w:link w:val="Cm"/>
    <w:uiPriority w:val="99"/>
    <w:locked/>
    <w:rsid w:val="006539FF"/>
    <w:rPr>
      <w:b/>
      <w:sz w:val="24"/>
      <w:lang w:val="hu-HU" w:eastAsia="hu-HU"/>
    </w:rPr>
  </w:style>
  <w:style w:type="paragraph" w:styleId="lfej">
    <w:name w:val="header"/>
    <w:aliases w:val="Header1,ƒl?fej,okean_uj_elofej"/>
    <w:basedOn w:val="Norml"/>
    <w:link w:val="lfejChar"/>
    <w:uiPriority w:val="99"/>
    <w:rsid w:val="006539FF"/>
    <w:pPr>
      <w:tabs>
        <w:tab w:val="center" w:pos="4536"/>
        <w:tab w:val="right" w:pos="9072"/>
      </w:tabs>
    </w:pPr>
    <w:rPr>
      <w:szCs w:val="20"/>
    </w:rPr>
  </w:style>
  <w:style w:type="character" w:customStyle="1" w:styleId="HeaderChar">
    <w:name w:val="Header Char"/>
    <w:aliases w:val="Header1 Char,ƒl?fej Char,okean_uj_elofej Char"/>
    <w:uiPriority w:val="99"/>
    <w:locked/>
    <w:rsid w:val="00BB4785"/>
    <w:rPr>
      <w:sz w:val="24"/>
    </w:rPr>
  </w:style>
  <w:style w:type="character" w:customStyle="1" w:styleId="lfejChar">
    <w:name w:val="Élőfej Char"/>
    <w:aliases w:val="Header1 Char1,ƒl?fej Char1,okean_uj_elofej Char1"/>
    <w:link w:val="lfej"/>
    <w:uiPriority w:val="99"/>
    <w:locked/>
    <w:rsid w:val="006539FF"/>
    <w:rPr>
      <w:sz w:val="24"/>
      <w:lang w:val="hu-HU" w:eastAsia="hu-HU"/>
    </w:rPr>
  </w:style>
  <w:style w:type="paragraph" w:customStyle="1" w:styleId="font5">
    <w:name w:val="font5"/>
    <w:basedOn w:val="Norml"/>
    <w:uiPriority w:val="99"/>
    <w:rsid w:val="006539FF"/>
    <w:pPr>
      <w:spacing w:before="100" w:beforeAutospacing="1" w:after="100" w:afterAutospacing="1"/>
    </w:pPr>
  </w:style>
  <w:style w:type="paragraph" w:customStyle="1" w:styleId="xl26">
    <w:name w:val="xl26"/>
    <w:basedOn w:val="Norml"/>
    <w:uiPriority w:val="99"/>
    <w:rsid w:val="006539FF"/>
    <w:pPr>
      <w:spacing w:before="100" w:beforeAutospacing="1" w:after="100" w:afterAutospacing="1"/>
    </w:pPr>
    <w:rPr>
      <w:rFonts w:ascii="Arial" w:hAnsi="Arial" w:cs="Arial"/>
      <w:b/>
      <w:bCs/>
    </w:rPr>
  </w:style>
  <w:style w:type="paragraph" w:styleId="Szvegtrzs2">
    <w:name w:val="Body Text 2"/>
    <w:basedOn w:val="Norml"/>
    <w:link w:val="Szvegtrzs2Char"/>
    <w:rsid w:val="006539FF"/>
    <w:pPr>
      <w:spacing w:after="120" w:line="480" w:lineRule="auto"/>
    </w:pPr>
    <w:rPr>
      <w:szCs w:val="20"/>
    </w:rPr>
  </w:style>
  <w:style w:type="character" w:customStyle="1" w:styleId="Szvegtrzs2Char">
    <w:name w:val="Szövegtörzs 2 Char"/>
    <w:link w:val="Szvegtrzs2"/>
    <w:locked/>
    <w:rsid w:val="006539FF"/>
    <w:rPr>
      <w:sz w:val="24"/>
      <w:lang w:val="hu-HU" w:eastAsia="hu-HU"/>
    </w:rPr>
  </w:style>
  <w:style w:type="paragraph" w:styleId="Szvegblokk">
    <w:name w:val="Block Text"/>
    <w:basedOn w:val="Norml"/>
    <w:uiPriority w:val="99"/>
    <w:rsid w:val="006539FF"/>
    <w:pPr>
      <w:tabs>
        <w:tab w:val="left" w:pos="7820"/>
      </w:tabs>
      <w:ind w:left="970" w:right="2228"/>
    </w:pPr>
    <w:rPr>
      <w:bCs/>
      <w:sz w:val="26"/>
      <w:szCs w:val="26"/>
    </w:rPr>
  </w:style>
  <w:style w:type="character" w:styleId="Hiperhivatkozs">
    <w:name w:val="Hyperlink"/>
    <w:uiPriority w:val="99"/>
    <w:rsid w:val="006539FF"/>
    <w:rPr>
      <w:rFonts w:cs="Times New Roman"/>
      <w:color w:val="0000FF"/>
      <w:u w:val="single"/>
    </w:rPr>
  </w:style>
  <w:style w:type="paragraph" w:customStyle="1" w:styleId="rub3">
    <w:name w:val="rub3"/>
    <w:basedOn w:val="Norml"/>
    <w:uiPriority w:val="99"/>
    <w:rsid w:val="006539FF"/>
    <w:pPr>
      <w:jc w:val="both"/>
    </w:pPr>
    <w:rPr>
      <w:rFonts w:ascii="&amp;#39" w:hAnsi="&amp;#39"/>
      <w:b/>
      <w:bCs/>
      <w:i/>
      <w:iCs/>
    </w:rPr>
  </w:style>
  <w:style w:type="paragraph" w:customStyle="1" w:styleId="rub2">
    <w:name w:val="rub2"/>
    <w:basedOn w:val="Norml"/>
    <w:uiPriority w:val="99"/>
    <w:rsid w:val="006539FF"/>
    <w:pPr>
      <w:ind w:right="-743"/>
    </w:pPr>
    <w:rPr>
      <w:rFonts w:ascii="&amp;#39" w:hAnsi="&amp;#39"/>
      <w:smallCaps/>
    </w:rPr>
  </w:style>
  <w:style w:type="paragraph" w:customStyle="1" w:styleId="rub1">
    <w:name w:val="rub1"/>
    <w:basedOn w:val="Norml"/>
    <w:uiPriority w:val="99"/>
    <w:rsid w:val="006539FF"/>
    <w:pPr>
      <w:jc w:val="both"/>
    </w:pPr>
    <w:rPr>
      <w:rFonts w:ascii="&amp;#39" w:hAnsi="&amp;#39"/>
      <w:b/>
      <w:bCs/>
      <w:smallCaps/>
    </w:rPr>
  </w:style>
  <w:style w:type="paragraph" w:customStyle="1" w:styleId="textbody">
    <w:name w:val="textbody"/>
    <w:basedOn w:val="Norml"/>
    <w:uiPriority w:val="99"/>
    <w:rsid w:val="006539FF"/>
    <w:pPr>
      <w:spacing w:before="150" w:after="150"/>
    </w:pPr>
    <w:rPr>
      <w:rFonts w:ascii="&amp;#39" w:hAnsi="&amp;#39"/>
    </w:rPr>
  </w:style>
  <w:style w:type="paragraph" w:customStyle="1" w:styleId="standard">
    <w:name w:val="standard"/>
    <w:basedOn w:val="Norml"/>
    <w:uiPriority w:val="99"/>
    <w:rsid w:val="006539FF"/>
    <w:rPr>
      <w:rFonts w:ascii="&amp;#39" w:hAnsi="&amp;#39"/>
    </w:rPr>
  </w:style>
  <w:style w:type="paragraph" w:styleId="NormlWeb">
    <w:name w:val="Normal (Web)"/>
    <w:basedOn w:val="Norml"/>
    <w:uiPriority w:val="99"/>
    <w:rsid w:val="006539FF"/>
    <w:pPr>
      <w:spacing w:before="100" w:beforeAutospacing="1" w:after="100" w:afterAutospacing="1"/>
    </w:pPr>
  </w:style>
  <w:style w:type="paragraph" w:styleId="Feladcmebortkon">
    <w:name w:val="envelope return"/>
    <w:basedOn w:val="Norml"/>
    <w:uiPriority w:val="99"/>
    <w:rsid w:val="006539FF"/>
    <w:rPr>
      <w:rFonts w:cs="Arial"/>
      <w:szCs w:val="20"/>
    </w:rPr>
  </w:style>
  <w:style w:type="paragraph" w:styleId="Buborkszveg">
    <w:name w:val="Balloon Text"/>
    <w:basedOn w:val="Norml"/>
    <w:link w:val="BuborkszvegChar"/>
    <w:uiPriority w:val="99"/>
    <w:semiHidden/>
    <w:rsid w:val="006539FF"/>
    <w:rPr>
      <w:rFonts w:ascii="Tahoma" w:hAnsi="Tahoma"/>
      <w:sz w:val="16"/>
      <w:szCs w:val="20"/>
    </w:rPr>
  </w:style>
  <w:style w:type="character" w:customStyle="1" w:styleId="BuborkszvegChar">
    <w:name w:val="Buborékszöveg Char"/>
    <w:link w:val="Buborkszveg"/>
    <w:uiPriority w:val="99"/>
    <w:semiHidden/>
    <w:locked/>
    <w:rsid w:val="006539FF"/>
    <w:rPr>
      <w:rFonts w:ascii="Tahoma" w:hAnsi="Tahoma"/>
      <w:sz w:val="16"/>
      <w:lang w:val="hu-HU" w:eastAsia="hu-HU"/>
    </w:rPr>
  </w:style>
  <w:style w:type="paragraph" w:styleId="Jegyzetszveg">
    <w:name w:val="annotation text"/>
    <w:basedOn w:val="Norml"/>
    <w:link w:val="JegyzetszvegChar"/>
    <w:uiPriority w:val="99"/>
    <w:rsid w:val="006539FF"/>
    <w:rPr>
      <w:sz w:val="20"/>
      <w:szCs w:val="20"/>
    </w:rPr>
  </w:style>
  <w:style w:type="character" w:customStyle="1" w:styleId="JegyzetszvegChar">
    <w:name w:val="Jegyzetszöveg Char"/>
    <w:link w:val="Jegyzetszveg"/>
    <w:uiPriority w:val="99"/>
    <w:locked/>
    <w:rsid w:val="006539FF"/>
    <w:rPr>
      <w:lang w:val="hu-HU" w:eastAsia="hu-HU"/>
    </w:rPr>
  </w:style>
  <w:style w:type="paragraph" w:styleId="Megjegyzstrgya">
    <w:name w:val="annotation subject"/>
    <w:basedOn w:val="Jegyzetszveg"/>
    <w:next w:val="Jegyzetszveg"/>
    <w:link w:val="MegjegyzstrgyaChar"/>
    <w:uiPriority w:val="99"/>
    <w:rsid w:val="006539FF"/>
    <w:rPr>
      <w:b/>
    </w:rPr>
  </w:style>
  <w:style w:type="character" w:customStyle="1" w:styleId="MegjegyzstrgyaChar">
    <w:name w:val="Megjegyzés tárgya Char"/>
    <w:link w:val="Megjegyzstrgya"/>
    <w:uiPriority w:val="99"/>
    <w:locked/>
    <w:rsid w:val="006539FF"/>
    <w:rPr>
      <w:b/>
      <w:lang w:val="hu-HU" w:eastAsia="hu-HU"/>
    </w:rPr>
  </w:style>
  <w:style w:type="character" w:styleId="Mrltotthiperhivatkozs">
    <w:name w:val="FollowedHyperlink"/>
    <w:uiPriority w:val="99"/>
    <w:rsid w:val="006539FF"/>
    <w:rPr>
      <w:rFonts w:cs="Times New Roman"/>
      <w:color w:val="800080"/>
      <w:u w:val="single"/>
    </w:rPr>
  </w:style>
  <w:style w:type="paragraph" w:styleId="TJ3">
    <w:name w:val="toc 3"/>
    <w:basedOn w:val="Norml"/>
    <w:next w:val="Norml"/>
    <w:autoRedefine/>
    <w:uiPriority w:val="99"/>
    <w:rsid w:val="006539FF"/>
    <w:pPr>
      <w:ind w:left="480"/>
    </w:pPr>
  </w:style>
  <w:style w:type="paragraph" w:styleId="TJ1">
    <w:name w:val="toc 1"/>
    <w:aliases w:val="OkeanTJ1"/>
    <w:basedOn w:val="Norml"/>
    <w:next w:val="Norml"/>
    <w:autoRedefine/>
    <w:uiPriority w:val="99"/>
    <w:rsid w:val="00B76755"/>
    <w:pPr>
      <w:tabs>
        <w:tab w:val="left" w:pos="284"/>
        <w:tab w:val="right" w:leader="dot" w:pos="9062"/>
      </w:tabs>
      <w:spacing w:line="360" w:lineRule="auto"/>
    </w:pPr>
    <w:rPr>
      <w:rFonts w:ascii="Arial Narrow" w:hAnsi="Arial Narrow"/>
      <w:b/>
      <w:noProof/>
    </w:rPr>
  </w:style>
  <w:style w:type="paragraph" w:customStyle="1" w:styleId="NormlArialNarrow">
    <w:name w:val="Normál + Arial Narrow"/>
    <w:aliases w:val="16 pt,(Latin) Félkövér,Nem (Latin) Dőlt,Középre z..."/>
    <w:basedOn w:val="Cmsor8"/>
    <w:uiPriority w:val="99"/>
    <w:rsid w:val="006539FF"/>
    <w:pPr>
      <w:jc w:val="center"/>
    </w:pPr>
    <w:rPr>
      <w:rFonts w:ascii="Arial Narrow" w:hAnsi="Arial Narrow"/>
      <w:b/>
      <w:i w:val="0"/>
      <w:sz w:val="32"/>
      <w:szCs w:val="32"/>
    </w:rPr>
  </w:style>
  <w:style w:type="paragraph" w:styleId="TJ2">
    <w:name w:val="toc 2"/>
    <w:basedOn w:val="Norml"/>
    <w:next w:val="Norml"/>
    <w:autoRedefine/>
    <w:uiPriority w:val="99"/>
    <w:rsid w:val="006539FF"/>
    <w:pPr>
      <w:spacing w:line="360" w:lineRule="auto"/>
      <w:ind w:left="240"/>
    </w:pPr>
    <w:rPr>
      <w:rFonts w:ascii="Arial Narrow" w:hAnsi="Arial Narrow"/>
    </w:rPr>
  </w:style>
  <w:style w:type="paragraph" w:styleId="llb">
    <w:name w:val="footer"/>
    <w:aliases w:val="Footer1,NCS footer"/>
    <w:basedOn w:val="Norml"/>
    <w:link w:val="llbChar"/>
    <w:uiPriority w:val="99"/>
    <w:rsid w:val="006539FF"/>
    <w:pPr>
      <w:tabs>
        <w:tab w:val="center" w:pos="4536"/>
        <w:tab w:val="right" w:pos="9072"/>
      </w:tabs>
    </w:pPr>
    <w:rPr>
      <w:szCs w:val="20"/>
    </w:rPr>
  </w:style>
  <w:style w:type="character" w:customStyle="1" w:styleId="llbChar">
    <w:name w:val="Élőláb Char"/>
    <w:aliases w:val="Footer1 Char,NCS footer Char"/>
    <w:link w:val="llb"/>
    <w:uiPriority w:val="99"/>
    <w:locked/>
    <w:rsid w:val="006539FF"/>
    <w:rPr>
      <w:sz w:val="24"/>
      <w:lang w:val="hu-HU" w:eastAsia="hu-HU"/>
    </w:rPr>
  </w:style>
  <w:style w:type="character" w:styleId="Oldalszm">
    <w:name w:val="page number"/>
    <w:uiPriority w:val="99"/>
    <w:rsid w:val="006539FF"/>
    <w:rPr>
      <w:rFonts w:cs="Times New Roman"/>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Lábjegyzetszöveg Char Char"/>
    <w:basedOn w:val="Norml"/>
    <w:link w:val="LbjegyzetszvegChar"/>
    <w:uiPriority w:val="99"/>
    <w:rsid w:val="006539FF"/>
    <w:pPr>
      <w:overflowPunct w:val="0"/>
      <w:autoSpaceDE w:val="0"/>
      <w:autoSpaceDN w:val="0"/>
      <w:adjustRightInd w:val="0"/>
      <w:jc w:val="both"/>
    </w:pPr>
    <w:rPr>
      <w:sz w:val="20"/>
      <w:szCs w:val="20"/>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link w:val="Lbjegyzetszveg"/>
    <w:uiPriority w:val="99"/>
    <w:locked/>
    <w:rsid w:val="006539FF"/>
    <w:rPr>
      <w:lang w:val="hu-HU" w:eastAsia="hu-HU"/>
    </w:rPr>
  </w:style>
  <w:style w:type="paragraph" w:customStyle="1" w:styleId="BodyText23">
    <w:name w:val="Body Text 23"/>
    <w:basedOn w:val="Norml"/>
    <w:uiPriority w:val="99"/>
    <w:rsid w:val="006539FF"/>
    <w:pPr>
      <w:ind w:left="284"/>
    </w:pPr>
    <w:rPr>
      <w:szCs w:val="20"/>
      <w:lang w:eastAsia="en-US"/>
    </w:rPr>
  </w:style>
  <w:style w:type="paragraph" w:customStyle="1" w:styleId="Cm1">
    <w:name w:val="Cím 1"/>
    <w:uiPriority w:val="99"/>
    <w:rsid w:val="006539FF"/>
    <w:pPr>
      <w:jc w:val="center"/>
    </w:pPr>
    <w:rPr>
      <w:rFonts w:ascii="Cambria" w:hAnsi="Cambria" w:cs="Cambria"/>
      <w:b/>
      <w:bCs/>
      <w:color w:val="4F81BD"/>
      <w:sz w:val="28"/>
      <w:szCs w:val="28"/>
      <w:lang w:eastAsia="en-US"/>
    </w:rPr>
  </w:style>
  <w:style w:type="paragraph" w:styleId="TJ9">
    <w:name w:val="toc 9"/>
    <w:basedOn w:val="Norml"/>
    <w:next w:val="Norml"/>
    <w:autoRedefine/>
    <w:uiPriority w:val="99"/>
    <w:semiHidden/>
    <w:rsid w:val="006539FF"/>
    <w:pPr>
      <w:numPr>
        <w:numId w:val="5"/>
      </w:numPr>
      <w:tabs>
        <w:tab w:val="clear" w:pos="1494"/>
      </w:tabs>
      <w:ind w:left="1920" w:firstLine="709"/>
      <w:jc w:val="both"/>
    </w:pPr>
    <w:rPr>
      <w:rFonts w:ascii="Verdana" w:hAnsi="Verdana" w:cs="Verdana"/>
      <w:sz w:val="18"/>
      <w:szCs w:val="18"/>
    </w:rPr>
  </w:style>
  <w:style w:type="paragraph" w:customStyle="1" w:styleId="Felsorols1">
    <w:name w:val="Felsorolás 1"/>
    <w:basedOn w:val="Norml"/>
    <w:link w:val="Felsorols1Char"/>
    <w:uiPriority w:val="99"/>
    <w:rsid w:val="006539FF"/>
    <w:pPr>
      <w:tabs>
        <w:tab w:val="left" w:pos="1260"/>
        <w:tab w:val="num" w:pos="1494"/>
        <w:tab w:val="left" w:leader="dot" w:pos="7920"/>
      </w:tabs>
      <w:ind w:left="1494" w:hanging="360"/>
    </w:pPr>
    <w:rPr>
      <w:rFonts w:ascii="Verdana" w:hAnsi="Verdana"/>
      <w:sz w:val="20"/>
      <w:szCs w:val="20"/>
      <w:lang w:eastAsia="en-US"/>
    </w:rPr>
  </w:style>
  <w:style w:type="character" w:customStyle="1" w:styleId="Felsorols1Char">
    <w:name w:val="Felsorolás 1 Char"/>
    <w:link w:val="Felsorols1"/>
    <w:uiPriority w:val="99"/>
    <w:locked/>
    <w:rsid w:val="006539FF"/>
    <w:rPr>
      <w:rFonts w:ascii="Verdana" w:hAnsi="Verdana"/>
      <w:lang w:eastAsia="en-US"/>
    </w:rPr>
  </w:style>
  <w:style w:type="paragraph" w:customStyle="1" w:styleId="bratblzat">
    <w:name w:val="Ábra/táblázat"/>
    <w:basedOn w:val="Norml"/>
    <w:uiPriority w:val="99"/>
    <w:rsid w:val="006539FF"/>
    <w:pPr>
      <w:tabs>
        <w:tab w:val="left" w:pos="1134"/>
        <w:tab w:val="left" w:pos="5670"/>
      </w:tabs>
      <w:jc w:val="center"/>
    </w:pPr>
    <w:rPr>
      <w:rFonts w:ascii="Verdana" w:hAnsi="Verdana" w:cs="Verdana"/>
      <w:sz w:val="20"/>
      <w:szCs w:val="20"/>
    </w:rPr>
  </w:style>
  <w:style w:type="paragraph" w:customStyle="1" w:styleId="Tartalomjegyzkcmsora1">
    <w:name w:val="Tartalomjegyzék címsora1"/>
    <w:basedOn w:val="Cmsor1"/>
    <w:next w:val="Norml"/>
    <w:uiPriority w:val="99"/>
    <w:rsid w:val="006539FF"/>
    <w:pPr>
      <w:keepLines/>
      <w:pageBreakBefore/>
      <w:spacing w:before="480" w:after="0" w:line="276" w:lineRule="auto"/>
      <w:outlineLvl w:val="9"/>
    </w:pPr>
    <w:rPr>
      <w:rFonts w:ascii="Cambria" w:hAnsi="Cambria" w:cs="Cambria"/>
      <w:color w:val="365F91"/>
      <w:kern w:val="0"/>
      <w:sz w:val="28"/>
      <w:szCs w:val="28"/>
      <w:lang w:eastAsia="en-US"/>
    </w:rPr>
  </w:style>
  <w:style w:type="paragraph" w:styleId="Csakszveg">
    <w:name w:val="Plain Text"/>
    <w:basedOn w:val="Norml"/>
    <w:link w:val="CsakszvegChar"/>
    <w:uiPriority w:val="99"/>
    <w:rsid w:val="006539FF"/>
    <w:pPr>
      <w:jc w:val="both"/>
    </w:pPr>
    <w:rPr>
      <w:rFonts w:ascii="Consolas" w:hAnsi="Consolas"/>
      <w:sz w:val="21"/>
      <w:szCs w:val="20"/>
    </w:rPr>
  </w:style>
  <w:style w:type="character" w:customStyle="1" w:styleId="CsakszvegChar">
    <w:name w:val="Csak szöveg Char"/>
    <w:link w:val="Csakszveg"/>
    <w:uiPriority w:val="99"/>
    <w:locked/>
    <w:rsid w:val="006539FF"/>
    <w:rPr>
      <w:rFonts w:ascii="Consolas" w:hAnsi="Consolas"/>
      <w:sz w:val="21"/>
      <w:lang w:val="hu-HU" w:eastAsia="hu-HU"/>
    </w:rPr>
  </w:style>
  <w:style w:type="paragraph" w:customStyle="1" w:styleId="Fejlc">
    <w:name w:val="Fejléc"/>
    <w:basedOn w:val="Norml"/>
    <w:uiPriority w:val="99"/>
    <w:rsid w:val="006539FF"/>
    <w:pPr>
      <w:tabs>
        <w:tab w:val="left" w:pos="1134"/>
        <w:tab w:val="left" w:pos="5670"/>
      </w:tabs>
      <w:jc w:val="center"/>
    </w:pPr>
    <w:rPr>
      <w:rFonts w:ascii="Verdana" w:hAnsi="Verdana" w:cs="Verdana"/>
    </w:rPr>
  </w:style>
  <w:style w:type="paragraph" w:customStyle="1" w:styleId="Listaszerbekezds1">
    <w:name w:val="Listaszerű bekezdés1"/>
    <w:basedOn w:val="Norml"/>
    <w:uiPriority w:val="99"/>
    <w:rsid w:val="006539FF"/>
    <w:pPr>
      <w:ind w:left="720" w:firstLine="709"/>
      <w:jc w:val="both"/>
    </w:pPr>
    <w:rPr>
      <w:rFonts w:ascii="Verdana" w:hAnsi="Verdana" w:cs="Verdana"/>
      <w:sz w:val="20"/>
      <w:szCs w:val="20"/>
    </w:rPr>
  </w:style>
  <w:style w:type="character" w:customStyle="1" w:styleId="c4">
    <w:name w:val="c4"/>
    <w:uiPriority w:val="99"/>
    <w:rsid w:val="006539FF"/>
  </w:style>
  <w:style w:type="paragraph" w:customStyle="1" w:styleId="Norml11pt">
    <w:name w:val="Normál + 11 pt"/>
    <w:basedOn w:val="Norml"/>
    <w:uiPriority w:val="99"/>
    <w:rsid w:val="006539FF"/>
    <w:pPr>
      <w:widowControl w:val="0"/>
      <w:overflowPunct w:val="0"/>
      <w:autoSpaceDE w:val="0"/>
      <w:autoSpaceDN w:val="0"/>
      <w:adjustRightInd w:val="0"/>
      <w:textAlignment w:val="baseline"/>
    </w:pPr>
  </w:style>
  <w:style w:type="paragraph" w:customStyle="1" w:styleId="Felsorols10">
    <w:name w:val="Felsorolás1"/>
    <w:basedOn w:val="Norml"/>
    <w:uiPriority w:val="99"/>
    <w:rsid w:val="006539FF"/>
    <w:pPr>
      <w:tabs>
        <w:tab w:val="num" w:pos="1260"/>
      </w:tabs>
      <w:suppressAutoHyphens/>
      <w:spacing w:after="240"/>
      <w:ind w:left="1260" w:hanging="360"/>
      <w:jc w:val="both"/>
    </w:pPr>
    <w:rPr>
      <w:lang w:eastAsia="ar-SA"/>
    </w:rPr>
  </w:style>
  <w:style w:type="paragraph" w:styleId="Lista">
    <w:name w:val="List"/>
    <w:basedOn w:val="Norml"/>
    <w:uiPriority w:val="99"/>
    <w:rsid w:val="006539FF"/>
    <w:pPr>
      <w:tabs>
        <w:tab w:val="num" w:pos="170"/>
      </w:tabs>
      <w:suppressAutoHyphens/>
      <w:ind w:left="284" w:hanging="114"/>
      <w:jc w:val="both"/>
    </w:pPr>
    <w:rPr>
      <w:lang w:eastAsia="ar-SA"/>
    </w:rPr>
  </w:style>
  <w:style w:type="character" w:customStyle="1" w:styleId="CharChar17">
    <w:name w:val="Char Char17"/>
    <w:uiPriority w:val="99"/>
    <w:locked/>
    <w:rsid w:val="006539FF"/>
    <w:rPr>
      <w:rFonts w:ascii="Cambria" w:hAnsi="Cambria"/>
      <w:b/>
      <w:color w:val="365F91"/>
      <w:sz w:val="28"/>
      <w:lang w:eastAsia="en-US"/>
    </w:rPr>
  </w:style>
  <w:style w:type="character" w:customStyle="1" w:styleId="CharChar16">
    <w:name w:val="Char Char16"/>
    <w:uiPriority w:val="99"/>
    <w:locked/>
    <w:rsid w:val="006539FF"/>
    <w:rPr>
      <w:rFonts w:ascii="Cambria" w:hAnsi="Cambria"/>
      <w:color w:val="4F81BD"/>
      <w:sz w:val="26"/>
      <w:lang w:eastAsia="en-US"/>
    </w:rPr>
  </w:style>
  <w:style w:type="character" w:customStyle="1" w:styleId="CharChar15">
    <w:name w:val="Char Char15"/>
    <w:uiPriority w:val="99"/>
    <w:locked/>
    <w:rsid w:val="006539FF"/>
    <w:rPr>
      <w:rFonts w:ascii="Cambria" w:hAnsi="Cambria"/>
      <w:b/>
      <w:color w:val="4F81BD"/>
      <w:sz w:val="20"/>
      <w:lang w:eastAsia="en-US"/>
    </w:rPr>
  </w:style>
  <w:style w:type="character" w:customStyle="1" w:styleId="CharChar14">
    <w:name w:val="Char Char14"/>
    <w:uiPriority w:val="99"/>
    <w:locked/>
    <w:rsid w:val="006539FF"/>
    <w:rPr>
      <w:rFonts w:ascii="Cambria" w:hAnsi="Cambria"/>
      <w:b/>
      <w:color w:val="4F81BD"/>
      <w:sz w:val="22"/>
      <w:lang w:eastAsia="en-US"/>
    </w:rPr>
  </w:style>
  <w:style w:type="character" w:customStyle="1" w:styleId="CharChar13">
    <w:name w:val="Char Char13"/>
    <w:uiPriority w:val="99"/>
    <w:locked/>
    <w:rsid w:val="006539FF"/>
    <w:rPr>
      <w:rFonts w:ascii="Cambria" w:hAnsi="Cambria"/>
      <w:b/>
      <w:color w:val="4F81BD"/>
      <w:sz w:val="22"/>
      <w:lang w:eastAsia="en-US"/>
    </w:rPr>
  </w:style>
  <w:style w:type="character" w:customStyle="1" w:styleId="CharChar7">
    <w:name w:val="Char Char7"/>
    <w:uiPriority w:val="99"/>
    <w:locked/>
    <w:rsid w:val="006539FF"/>
    <w:rPr>
      <w:rFonts w:ascii="Verdana" w:hAnsi="Verdana"/>
      <w:sz w:val="24"/>
    </w:rPr>
  </w:style>
  <w:style w:type="paragraph" w:styleId="TJ4">
    <w:name w:val="toc 4"/>
    <w:basedOn w:val="Norml"/>
    <w:next w:val="Norml"/>
    <w:autoRedefine/>
    <w:uiPriority w:val="99"/>
    <w:rsid w:val="006539FF"/>
    <w:pPr>
      <w:ind w:left="720" w:firstLine="709"/>
      <w:jc w:val="both"/>
    </w:pPr>
    <w:rPr>
      <w:rFonts w:ascii="Verdana" w:hAnsi="Verdana" w:cs="Verdana"/>
      <w:sz w:val="18"/>
      <w:szCs w:val="18"/>
    </w:rPr>
  </w:style>
  <w:style w:type="paragraph" w:styleId="TJ5">
    <w:name w:val="toc 5"/>
    <w:basedOn w:val="Norml"/>
    <w:next w:val="Norml"/>
    <w:autoRedefine/>
    <w:uiPriority w:val="99"/>
    <w:rsid w:val="006539FF"/>
    <w:pPr>
      <w:ind w:left="960" w:firstLine="709"/>
      <w:jc w:val="both"/>
    </w:pPr>
    <w:rPr>
      <w:rFonts w:ascii="Verdana" w:hAnsi="Verdana" w:cs="Verdana"/>
      <w:sz w:val="18"/>
      <w:szCs w:val="18"/>
    </w:rPr>
  </w:style>
  <w:style w:type="paragraph" w:styleId="TJ6">
    <w:name w:val="toc 6"/>
    <w:basedOn w:val="Norml"/>
    <w:next w:val="Norml"/>
    <w:autoRedefine/>
    <w:uiPriority w:val="99"/>
    <w:rsid w:val="006539FF"/>
    <w:pPr>
      <w:ind w:left="1200" w:firstLine="709"/>
      <w:jc w:val="both"/>
    </w:pPr>
    <w:rPr>
      <w:rFonts w:ascii="Verdana" w:hAnsi="Verdana" w:cs="Verdana"/>
      <w:sz w:val="18"/>
      <w:szCs w:val="18"/>
    </w:rPr>
  </w:style>
  <w:style w:type="paragraph" w:styleId="TJ7">
    <w:name w:val="toc 7"/>
    <w:basedOn w:val="Norml"/>
    <w:next w:val="Norml"/>
    <w:autoRedefine/>
    <w:uiPriority w:val="99"/>
    <w:rsid w:val="006539FF"/>
    <w:pPr>
      <w:ind w:left="1440" w:firstLine="709"/>
      <w:jc w:val="both"/>
    </w:pPr>
    <w:rPr>
      <w:rFonts w:ascii="Verdana" w:hAnsi="Verdana" w:cs="Verdana"/>
      <w:sz w:val="18"/>
      <w:szCs w:val="18"/>
    </w:rPr>
  </w:style>
  <w:style w:type="paragraph" w:styleId="Kpalrs">
    <w:name w:val="caption"/>
    <w:basedOn w:val="Norml"/>
    <w:next w:val="Norml"/>
    <w:uiPriority w:val="99"/>
    <w:qFormat/>
    <w:rsid w:val="006539FF"/>
    <w:pPr>
      <w:ind w:firstLine="709"/>
      <w:jc w:val="both"/>
    </w:pPr>
    <w:rPr>
      <w:rFonts w:ascii="Verdana" w:hAnsi="Verdana" w:cs="Verdana"/>
      <w:b/>
      <w:bCs/>
      <w:sz w:val="20"/>
      <w:szCs w:val="20"/>
    </w:rPr>
  </w:style>
  <w:style w:type="character" w:customStyle="1" w:styleId="CharChar6">
    <w:name w:val="Char Char6"/>
    <w:uiPriority w:val="99"/>
    <w:locked/>
    <w:rsid w:val="006539FF"/>
    <w:rPr>
      <w:rFonts w:ascii="Verdana" w:hAnsi="Verdana"/>
      <w:sz w:val="24"/>
      <w:lang w:val="hu-HU" w:eastAsia="hu-HU"/>
    </w:rPr>
  </w:style>
  <w:style w:type="paragraph" w:styleId="Tartalomjegyzkcmsora">
    <w:name w:val="TOC Heading"/>
    <w:basedOn w:val="Cmsor1"/>
    <w:next w:val="Norml"/>
    <w:uiPriority w:val="99"/>
    <w:qFormat/>
    <w:rsid w:val="006539FF"/>
    <w:pPr>
      <w:keepLines/>
      <w:pageBreakBefore/>
      <w:spacing w:before="480" w:after="0" w:line="276" w:lineRule="auto"/>
      <w:outlineLvl w:val="9"/>
    </w:pPr>
    <w:rPr>
      <w:rFonts w:ascii="Cambria" w:hAnsi="Cambria" w:cs="Cambria"/>
      <w:color w:val="365F91"/>
      <w:kern w:val="0"/>
      <w:sz w:val="28"/>
      <w:szCs w:val="28"/>
      <w:lang w:eastAsia="en-US"/>
    </w:rPr>
  </w:style>
  <w:style w:type="character" w:customStyle="1" w:styleId="BodyTextIndent3Char">
    <w:name w:val="Body Text Indent 3 Char"/>
    <w:uiPriority w:val="99"/>
    <w:locked/>
    <w:rsid w:val="006539FF"/>
    <w:rPr>
      <w:rFonts w:ascii="Courier New" w:hAnsi="Courier New"/>
    </w:rPr>
  </w:style>
  <w:style w:type="paragraph" w:styleId="Szvegtrzsbehzssal3">
    <w:name w:val="Body Text Indent 3"/>
    <w:basedOn w:val="Norml"/>
    <w:link w:val="Szvegtrzsbehzssal3Char"/>
    <w:uiPriority w:val="99"/>
    <w:rsid w:val="006539FF"/>
    <w:pPr>
      <w:spacing w:after="120"/>
      <w:ind w:left="283"/>
    </w:pPr>
    <w:rPr>
      <w:sz w:val="16"/>
      <w:szCs w:val="20"/>
    </w:rPr>
  </w:style>
  <w:style w:type="character" w:customStyle="1" w:styleId="Szvegtrzsbehzssal3Char">
    <w:name w:val="Szövegtörzs behúzással 3 Char"/>
    <w:link w:val="Szvegtrzsbehzssal3"/>
    <w:uiPriority w:val="99"/>
    <w:locked/>
    <w:rsid w:val="00BB4785"/>
    <w:rPr>
      <w:sz w:val="16"/>
    </w:rPr>
  </w:style>
  <w:style w:type="character" w:customStyle="1" w:styleId="BodyText3Char">
    <w:name w:val="Body Text 3 Char"/>
    <w:uiPriority w:val="99"/>
    <w:locked/>
    <w:rsid w:val="006539FF"/>
    <w:rPr>
      <w:rFonts w:ascii="Cambria" w:hAnsi="Cambria"/>
      <w:b/>
      <w:kern w:val="28"/>
      <w:sz w:val="32"/>
    </w:rPr>
  </w:style>
  <w:style w:type="paragraph" w:styleId="Szvegtrzs3">
    <w:name w:val="Body Text 3"/>
    <w:basedOn w:val="Norml"/>
    <w:link w:val="Szvegtrzs3Char"/>
    <w:rsid w:val="006539FF"/>
    <w:pPr>
      <w:suppressAutoHyphens/>
      <w:spacing w:after="120"/>
    </w:pPr>
    <w:rPr>
      <w:sz w:val="16"/>
      <w:szCs w:val="20"/>
    </w:rPr>
  </w:style>
  <w:style w:type="character" w:customStyle="1" w:styleId="Szvegtrzs3Char">
    <w:name w:val="Szövegtörzs 3 Char"/>
    <w:link w:val="Szvegtrzs3"/>
    <w:locked/>
    <w:rsid w:val="00BB4785"/>
    <w:rPr>
      <w:sz w:val="16"/>
    </w:rPr>
  </w:style>
  <w:style w:type="paragraph" w:styleId="Listaszerbekezds">
    <w:name w:val="List Paragraph"/>
    <w:aliases w:val="Welt L,bekezdés1"/>
    <w:basedOn w:val="Norml"/>
    <w:link w:val="ListaszerbekezdsChar"/>
    <w:uiPriority w:val="34"/>
    <w:qFormat/>
    <w:rsid w:val="006539FF"/>
    <w:pPr>
      <w:ind w:left="720" w:firstLine="709"/>
      <w:contextualSpacing/>
      <w:jc w:val="both"/>
    </w:pPr>
    <w:rPr>
      <w:rFonts w:ascii="Verdana" w:hAnsi="Verdana"/>
      <w:sz w:val="20"/>
      <w:szCs w:val="20"/>
    </w:rPr>
  </w:style>
  <w:style w:type="character" w:customStyle="1" w:styleId="WW8Num2z0">
    <w:name w:val="WW8Num2z0"/>
    <w:uiPriority w:val="99"/>
    <w:rsid w:val="006539FF"/>
    <w:rPr>
      <w:rFonts w:ascii="Symbol" w:hAnsi="Symbol"/>
    </w:rPr>
  </w:style>
  <w:style w:type="character" w:customStyle="1" w:styleId="Absatz-Standardschriftart">
    <w:name w:val="Absatz-Standardschriftart"/>
    <w:uiPriority w:val="99"/>
    <w:rsid w:val="006539FF"/>
  </w:style>
  <w:style w:type="character" w:customStyle="1" w:styleId="WW8Num1z0">
    <w:name w:val="WW8Num1z0"/>
    <w:uiPriority w:val="99"/>
    <w:rsid w:val="006539FF"/>
    <w:rPr>
      <w:rFonts w:ascii="Symbol" w:hAnsi="Symbol"/>
    </w:rPr>
  </w:style>
  <w:style w:type="character" w:customStyle="1" w:styleId="WW8Num6z0">
    <w:name w:val="WW8Num6z0"/>
    <w:uiPriority w:val="99"/>
    <w:rsid w:val="006539FF"/>
    <w:rPr>
      <w:rFonts w:ascii="Symbol" w:hAnsi="Symbol"/>
    </w:rPr>
  </w:style>
  <w:style w:type="character" w:customStyle="1" w:styleId="WW8Num6z1">
    <w:name w:val="WW8Num6z1"/>
    <w:uiPriority w:val="99"/>
    <w:rsid w:val="006539FF"/>
    <w:rPr>
      <w:rFonts w:ascii="Courier New" w:hAnsi="Courier New"/>
    </w:rPr>
  </w:style>
  <w:style w:type="character" w:customStyle="1" w:styleId="WW8Num6z2">
    <w:name w:val="WW8Num6z2"/>
    <w:uiPriority w:val="99"/>
    <w:rsid w:val="006539FF"/>
    <w:rPr>
      <w:rFonts w:ascii="Wingdings" w:hAnsi="Wingdings"/>
    </w:rPr>
  </w:style>
  <w:style w:type="character" w:customStyle="1" w:styleId="WW8Num8z0">
    <w:name w:val="WW8Num8z0"/>
    <w:uiPriority w:val="99"/>
    <w:rsid w:val="006539FF"/>
    <w:rPr>
      <w:rFonts w:ascii="Times New Roman" w:hAnsi="Times New Roman"/>
    </w:rPr>
  </w:style>
  <w:style w:type="character" w:customStyle="1" w:styleId="WW8Num8z1">
    <w:name w:val="WW8Num8z1"/>
    <w:uiPriority w:val="99"/>
    <w:rsid w:val="006539FF"/>
    <w:rPr>
      <w:rFonts w:ascii="Courier New" w:hAnsi="Courier New"/>
    </w:rPr>
  </w:style>
  <w:style w:type="character" w:customStyle="1" w:styleId="WW8Num8z2">
    <w:name w:val="WW8Num8z2"/>
    <w:uiPriority w:val="99"/>
    <w:rsid w:val="006539FF"/>
    <w:rPr>
      <w:rFonts w:ascii="Wingdings" w:hAnsi="Wingdings"/>
    </w:rPr>
  </w:style>
  <w:style w:type="character" w:customStyle="1" w:styleId="WW8Num8z3">
    <w:name w:val="WW8Num8z3"/>
    <w:uiPriority w:val="99"/>
    <w:rsid w:val="006539FF"/>
    <w:rPr>
      <w:rFonts w:ascii="Symbol" w:hAnsi="Symbol"/>
    </w:rPr>
  </w:style>
  <w:style w:type="character" w:customStyle="1" w:styleId="WW8Num11z0">
    <w:name w:val="WW8Num11z0"/>
    <w:uiPriority w:val="99"/>
    <w:rsid w:val="006539FF"/>
    <w:rPr>
      <w:rFonts w:ascii="Symbol" w:hAnsi="Symbol"/>
    </w:rPr>
  </w:style>
  <w:style w:type="character" w:customStyle="1" w:styleId="Bekezdsalapbettpusa1">
    <w:name w:val="Bekezdés alapbetűtípusa1"/>
    <w:uiPriority w:val="99"/>
    <w:rsid w:val="006539FF"/>
  </w:style>
  <w:style w:type="character" w:customStyle="1" w:styleId="CharChar1">
    <w:name w:val="Char Char1"/>
    <w:uiPriority w:val="99"/>
    <w:rsid w:val="006539FF"/>
    <w:rPr>
      <w:sz w:val="26"/>
      <w:lang w:val="hu-HU" w:eastAsia="ar-SA" w:bidi="ar-SA"/>
    </w:rPr>
  </w:style>
  <w:style w:type="character" w:customStyle="1" w:styleId="Jegyzethivatkozs1">
    <w:name w:val="Jegyzethivatkozás1"/>
    <w:uiPriority w:val="99"/>
    <w:rsid w:val="006539FF"/>
    <w:rPr>
      <w:sz w:val="16"/>
    </w:rPr>
  </w:style>
  <w:style w:type="character" w:styleId="Kiemels">
    <w:name w:val="Emphasis"/>
    <w:uiPriority w:val="99"/>
    <w:qFormat/>
    <w:rsid w:val="006539FF"/>
    <w:rPr>
      <w:rFonts w:cs="Times New Roman"/>
      <w:i/>
    </w:rPr>
  </w:style>
  <w:style w:type="character" w:customStyle="1" w:styleId="Lbjegyzet-karakterek">
    <w:name w:val="Lábjegyzet-karakterek"/>
    <w:uiPriority w:val="99"/>
    <w:rsid w:val="006539FF"/>
    <w:rPr>
      <w:vertAlign w:val="superscript"/>
    </w:rPr>
  </w:style>
  <w:style w:type="character" w:customStyle="1" w:styleId="Kiemels2">
    <w:name w:val="Kiemelés 2"/>
    <w:uiPriority w:val="99"/>
    <w:qFormat/>
    <w:rsid w:val="006539FF"/>
    <w:rPr>
      <w:rFonts w:cs="Times New Roman"/>
      <w:b/>
    </w:rPr>
  </w:style>
  <w:style w:type="paragraph" w:customStyle="1" w:styleId="Cmsor">
    <w:name w:val="Címsor"/>
    <w:basedOn w:val="Norml"/>
    <w:next w:val="Szvegtrzs"/>
    <w:uiPriority w:val="99"/>
    <w:rsid w:val="006539FF"/>
    <w:pPr>
      <w:keepNext/>
      <w:suppressAutoHyphens/>
      <w:spacing w:before="240" w:after="120"/>
    </w:pPr>
    <w:rPr>
      <w:rFonts w:ascii="Arial" w:hAnsi="Arial" w:cs="Arial Unicode MS"/>
      <w:sz w:val="28"/>
      <w:szCs w:val="28"/>
      <w:lang w:eastAsia="ar-SA"/>
    </w:rPr>
  </w:style>
  <w:style w:type="paragraph" w:customStyle="1" w:styleId="Felirat">
    <w:name w:val="Felirat"/>
    <w:basedOn w:val="Norml"/>
    <w:uiPriority w:val="99"/>
    <w:rsid w:val="006539FF"/>
    <w:pPr>
      <w:suppressLineNumbers/>
      <w:suppressAutoHyphens/>
      <w:spacing w:before="120" w:after="120"/>
    </w:pPr>
    <w:rPr>
      <w:i/>
      <w:iCs/>
      <w:lang w:eastAsia="ar-SA"/>
    </w:rPr>
  </w:style>
  <w:style w:type="paragraph" w:customStyle="1" w:styleId="Trgymutat">
    <w:name w:val="Tárgymutató"/>
    <w:basedOn w:val="Norml"/>
    <w:uiPriority w:val="99"/>
    <w:rsid w:val="006539FF"/>
    <w:pPr>
      <w:suppressLineNumbers/>
      <w:suppressAutoHyphens/>
    </w:pPr>
    <w:rPr>
      <w:lang w:eastAsia="ar-SA"/>
    </w:rPr>
  </w:style>
  <w:style w:type="paragraph" w:customStyle="1" w:styleId="Szerzdstrzsszveg">
    <w:name w:val="Szerződés törzsszöveg"/>
    <w:basedOn w:val="Norml"/>
    <w:uiPriority w:val="99"/>
    <w:rsid w:val="006539FF"/>
    <w:pPr>
      <w:suppressAutoHyphens/>
      <w:spacing w:after="120"/>
      <w:jc w:val="both"/>
    </w:pPr>
    <w:rPr>
      <w:lang w:eastAsia="ar-SA"/>
    </w:rPr>
  </w:style>
  <w:style w:type="paragraph" w:customStyle="1" w:styleId="Szvegdoboz">
    <w:name w:val="Szövegdoboz"/>
    <w:basedOn w:val="Norml"/>
    <w:uiPriority w:val="99"/>
    <w:rsid w:val="006539FF"/>
    <w:pPr>
      <w:pBdr>
        <w:top w:val="single" w:sz="4" w:space="20" w:color="000000"/>
        <w:bottom w:val="single" w:sz="4" w:space="18" w:color="000000"/>
      </w:pBdr>
      <w:suppressAutoHyphens/>
      <w:jc w:val="center"/>
    </w:pPr>
    <w:rPr>
      <w:b/>
      <w:sz w:val="36"/>
      <w:szCs w:val="36"/>
      <w:lang w:eastAsia="ar-SA"/>
    </w:rPr>
  </w:style>
  <w:style w:type="paragraph" w:customStyle="1" w:styleId="SZSzerzszvegtrzs">
    <w:name w:val="SZ Szerz. szövegtörzs"/>
    <w:basedOn w:val="Norml"/>
    <w:uiPriority w:val="99"/>
    <w:rsid w:val="006539FF"/>
    <w:pPr>
      <w:tabs>
        <w:tab w:val="left" w:pos="964"/>
      </w:tabs>
      <w:suppressAutoHyphens/>
      <w:spacing w:before="120" w:after="240"/>
      <w:ind w:left="964" w:hanging="964"/>
      <w:jc w:val="both"/>
    </w:pPr>
    <w:rPr>
      <w:lang w:eastAsia="ar-SA"/>
    </w:rPr>
  </w:style>
  <w:style w:type="paragraph" w:customStyle="1" w:styleId="SzerzszvegtrzsSZN">
    <w:name w:val="Szerz. szövegtörzs SZN"/>
    <w:basedOn w:val="Norml"/>
    <w:uiPriority w:val="99"/>
    <w:rsid w:val="006539FF"/>
    <w:pPr>
      <w:suppressAutoHyphens/>
      <w:spacing w:before="120" w:after="240"/>
      <w:ind w:left="964"/>
      <w:jc w:val="both"/>
    </w:pPr>
    <w:rPr>
      <w:lang w:eastAsia="ar-SA"/>
    </w:rPr>
  </w:style>
  <w:style w:type="paragraph" w:customStyle="1" w:styleId="Jegyzetszveg1">
    <w:name w:val="Jegyzetszöveg1"/>
    <w:basedOn w:val="Norml"/>
    <w:uiPriority w:val="99"/>
    <w:rsid w:val="006539FF"/>
    <w:pPr>
      <w:suppressAutoHyphens/>
    </w:pPr>
    <w:rPr>
      <w:sz w:val="20"/>
      <w:szCs w:val="20"/>
      <w:lang w:eastAsia="ar-SA"/>
    </w:rPr>
  </w:style>
  <w:style w:type="paragraph" w:styleId="Vltozat">
    <w:name w:val="Revision"/>
    <w:uiPriority w:val="99"/>
    <w:rsid w:val="006539FF"/>
    <w:pPr>
      <w:suppressAutoHyphens/>
    </w:pPr>
    <w:rPr>
      <w:sz w:val="24"/>
      <w:szCs w:val="24"/>
      <w:lang w:eastAsia="ar-SA"/>
    </w:rPr>
  </w:style>
  <w:style w:type="paragraph" w:customStyle="1" w:styleId="Dokumentumtrkp1">
    <w:name w:val="Dokumentumtérkép1"/>
    <w:basedOn w:val="Norml"/>
    <w:uiPriority w:val="99"/>
    <w:rsid w:val="006539FF"/>
    <w:pPr>
      <w:shd w:val="clear" w:color="auto" w:fill="000080"/>
      <w:suppressAutoHyphens/>
    </w:pPr>
    <w:rPr>
      <w:rFonts w:ascii="Tahoma" w:hAnsi="Tahoma" w:cs="Tahoma"/>
      <w:sz w:val="20"/>
      <w:szCs w:val="20"/>
      <w:lang w:eastAsia="ar-SA"/>
    </w:rPr>
  </w:style>
  <w:style w:type="paragraph" w:customStyle="1" w:styleId="Szvegblokk1">
    <w:name w:val="Szövegblokk1"/>
    <w:uiPriority w:val="99"/>
    <w:rsid w:val="006539FF"/>
    <w:pPr>
      <w:suppressAutoHyphens/>
      <w:ind w:left="1418"/>
      <w:jc w:val="both"/>
    </w:pPr>
    <w:rPr>
      <w:i/>
      <w:sz w:val="24"/>
      <w:szCs w:val="24"/>
      <w:lang w:eastAsia="ar-SA"/>
    </w:rPr>
  </w:style>
  <w:style w:type="paragraph" w:customStyle="1" w:styleId="Szvegtrzsbehzssal31">
    <w:name w:val="Szövegtörzs behúzással 31"/>
    <w:basedOn w:val="Norml"/>
    <w:uiPriority w:val="99"/>
    <w:rsid w:val="006539FF"/>
    <w:pPr>
      <w:suppressAutoHyphens/>
      <w:ind w:left="1080"/>
      <w:jc w:val="both"/>
    </w:pPr>
    <w:rPr>
      <w:lang w:val="en-GB" w:eastAsia="ar-SA"/>
    </w:rPr>
  </w:style>
  <w:style w:type="paragraph" w:customStyle="1" w:styleId="Kerettartalom">
    <w:name w:val="Kerettartalom"/>
    <w:basedOn w:val="Szvegtrzs"/>
    <w:uiPriority w:val="99"/>
    <w:rsid w:val="006539FF"/>
    <w:pPr>
      <w:suppressAutoHyphens/>
    </w:pPr>
    <w:rPr>
      <w:lang w:eastAsia="ar-SA"/>
    </w:rPr>
  </w:style>
  <w:style w:type="paragraph" w:customStyle="1" w:styleId="Tartalomjegyzk10">
    <w:name w:val="Tartalomjegyzék 10"/>
    <w:basedOn w:val="Trgymutat"/>
    <w:uiPriority w:val="99"/>
    <w:rsid w:val="006539FF"/>
    <w:pPr>
      <w:tabs>
        <w:tab w:val="right" w:leader="dot" w:pos="7091"/>
      </w:tabs>
      <w:ind w:left="2547"/>
    </w:pPr>
  </w:style>
  <w:style w:type="paragraph" w:customStyle="1" w:styleId="Tblzattartalom">
    <w:name w:val="Táblázattartalom"/>
    <w:basedOn w:val="Norml"/>
    <w:uiPriority w:val="99"/>
    <w:rsid w:val="006539FF"/>
    <w:pPr>
      <w:suppressLineNumbers/>
      <w:suppressAutoHyphens/>
    </w:pPr>
    <w:rPr>
      <w:lang w:eastAsia="ar-SA"/>
    </w:rPr>
  </w:style>
  <w:style w:type="paragraph" w:customStyle="1" w:styleId="Tblzatfejlc">
    <w:name w:val="Táblázatfejléc"/>
    <w:basedOn w:val="Tblzattartalom"/>
    <w:uiPriority w:val="99"/>
    <w:rsid w:val="006539FF"/>
    <w:pPr>
      <w:jc w:val="center"/>
    </w:pPr>
    <w:rPr>
      <w:b/>
      <w:bCs/>
    </w:rPr>
  </w:style>
  <w:style w:type="character" w:customStyle="1" w:styleId="WW8Num3z0">
    <w:name w:val="WW8Num3z0"/>
    <w:uiPriority w:val="99"/>
    <w:rsid w:val="006539FF"/>
    <w:rPr>
      <w:rFonts w:ascii="Arial" w:hAnsi="Arial"/>
    </w:rPr>
  </w:style>
  <w:style w:type="character" w:customStyle="1" w:styleId="WW8Num4z0">
    <w:name w:val="WW8Num4z0"/>
    <w:uiPriority w:val="99"/>
    <w:rsid w:val="006539FF"/>
    <w:rPr>
      <w:rFonts w:ascii="Arial" w:hAnsi="Arial"/>
    </w:rPr>
  </w:style>
  <w:style w:type="character" w:customStyle="1" w:styleId="WW8Num5z0">
    <w:name w:val="WW8Num5z0"/>
    <w:uiPriority w:val="99"/>
    <w:rsid w:val="006539FF"/>
    <w:rPr>
      <w:rFonts w:ascii="Arial" w:hAnsi="Arial"/>
    </w:rPr>
  </w:style>
  <w:style w:type="character" w:customStyle="1" w:styleId="WW8Num7z0">
    <w:name w:val="WW8Num7z0"/>
    <w:uiPriority w:val="99"/>
    <w:rsid w:val="006539FF"/>
    <w:rPr>
      <w:b/>
    </w:rPr>
  </w:style>
  <w:style w:type="character" w:customStyle="1" w:styleId="WW8Num9z0">
    <w:name w:val="WW8Num9z0"/>
    <w:uiPriority w:val="99"/>
    <w:rsid w:val="006539FF"/>
    <w:rPr>
      <w:b/>
    </w:rPr>
  </w:style>
  <w:style w:type="character" w:customStyle="1" w:styleId="WW8Num10z0">
    <w:name w:val="WW8Num10z0"/>
    <w:uiPriority w:val="99"/>
    <w:rsid w:val="006539FF"/>
    <w:rPr>
      <w:b/>
    </w:rPr>
  </w:style>
  <w:style w:type="character" w:customStyle="1" w:styleId="WW8Num10z1">
    <w:name w:val="WW8Num10z1"/>
    <w:uiPriority w:val="99"/>
    <w:rsid w:val="006539FF"/>
  </w:style>
  <w:style w:type="character" w:customStyle="1" w:styleId="WW8Num10z2">
    <w:name w:val="WW8Num10z2"/>
    <w:uiPriority w:val="99"/>
    <w:rsid w:val="006539FF"/>
    <w:rPr>
      <w:rFonts w:ascii="Garamond" w:hAnsi="Garamond"/>
    </w:rPr>
  </w:style>
  <w:style w:type="character" w:customStyle="1" w:styleId="WW8Num12z0">
    <w:name w:val="WW8Num12z0"/>
    <w:uiPriority w:val="99"/>
    <w:rsid w:val="006539FF"/>
    <w:rPr>
      <w:rFonts w:ascii="Times New Roman" w:hAnsi="Times New Roman"/>
    </w:rPr>
  </w:style>
  <w:style w:type="character" w:customStyle="1" w:styleId="WW8Num13z0">
    <w:name w:val="WW8Num13z0"/>
    <w:uiPriority w:val="99"/>
    <w:rsid w:val="006539FF"/>
    <w:rPr>
      <w:b/>
    </w:rPr>
  </w:style>
  <w:style w:type="character" w:customStyle="1" w:styleId="WW8Num14z0">
    <w:name w:val="WW8Num14z0"/>
    <w:uiPriority w:val="99"/>
    <w:rsid w:val="006539FF"/>
    <w:rPr>
      <w:b/>
    </w:rPr>
  </w:style>
  <w:style w:type="character" w:customStyle="1" w:styleId="WW8Num16z0">
    <w:name w:val="WW8Num16z0"/>
    <w:uiPriority w:val="99"/>
    <w:rsid w:val="006539FF"/>
    <w:rPr>
      <w:b/>
    </w:rPr>
  </w:style>
  <w:style w:type="character" w:customStyle="1" w:styleId="WW8Num17z0">
    <w:name w:val="WW8Num17z0"/>
    <w:uiPriority w:val="99"/>
    <w:rsid w:val="006539FF"/>
    <w:rPr>
      <w:b/>
    </w:rPr>
  </w:style>
  <w:style w:type="character" w:customStyle="1" w:styleId="WW8Num18z0">
    <w:name w:val="WW8Num18z0"/>
    <w:uiPriority w:val="99"/>
    <w:rsid w:val="006539FF"/>
    <w:rPr>
      <w:b/>
    </w:rPr>
  </w:style>
  <w:style w:type="character" w:customStyle="1" w:styleId="WW8Num19z0">
    <w:name w:val="WW8Num19z0"/>
    <w:uiPriority w:val="99"/>
    <w:rsid w:val="006539FF"/>
    <w:rPr>
      <w:rFonts w:ascii="Times New Roman" w:hAnsi="Times New Roman"/>
    </w:rPr>
  </w:style>
  <w:style w:type="character" w:customStyle="1" w:styleId="Bekezdsalapbettpusa2">
    <w:name w:val="Bekezdés alapbetűtípusa2"/>
    <w:uiPriority w:val="99"/>
    <w:rsid w:val="006539FF"/>
  </w:style>
  <w:style w:type="character" w:customStyle="1" w:styleId="WW8Num3z1">
    <w:name w:val="WW8Num3z1"/>
    <w:uiPriority w:val="99"/>
    <w:rsid w:val="006539FF"/>
    <w:rPr>
      <w:rFonts w:ascii="Courier New" w:hAnsi="Courier New"/>
    </w:rPr>
  </w:style>
  <w:style w:type="character" w:customStyle="1" w:styleId="WW8Num3z2">
    <w:name w:val="WW8Num3z2"/>
    <w:uiPriority w:val="99"/>
    <w:rsid w:val="006539FF"/>
    <w:rPr>
      <w:rFonts w:ascii="Wingdings" w:hAnsi="Wingdings"/>
    </w:rPr>
  </w:style>
  <w:style w:type="character" w:customStyle="1" w:styleId="WW8Num3z3">
    <w:name w:val="WW8Num3z3"/>
    <w:uiPriority w:val="99"/>
    <w:rsid w:val="006539FF"/>
    <w:rPr>
      <w:rFonts w:ascii="Symbol" w:hAnsi="Symbol"/>
    </w:rPr>
  </w:style>
  <w:style w:type="character" w:customStyle="1" w:styleId="WW8Num4z1">
    <w:name w:val="WW8Num4z1"/>
    <w:uiPriority w:val="99"/>
    <w:rsid w:val="006539FF"/>
    <w:rPr>
      <w:rFonts w:ascii="Courier New" w:hAnsi="Courier New"/>
    </w:rPr>
  </w:style>
  <w:style w:type="character" w:customStyle="1" w:styleId="WW8Num4z2">
    <w:name w:val="WW8Num4z2"/>
    <w:uiPriority w:val="99"/>
    <w:rsid w:val="006539FF"/>
    <w:rPr>
      <w:rFonts w:ascii="Wingdings" w:hAnsi="Wingdings"/>
    </w:rPr>
  </w:style>
  <w:style w:type="character" w:customStyle="1" w:styleId="WW8Num4z3">
    <w:name w:val="WW8Num4z3"/>
    <w:uiPriority w:val="99"/>
    <w:rsid w:val="006539FF"/>
    <w:rPr>
      <w:rFonts w:ascii="Symbol" w:hAnsi="Symbol"/>
    </w:rPr>
  </w:style>
  <w:style w:type="character" w:customStyle="1" w:styleId="WW8Num5z1">
    <w:name w:val="WW8Num5z1"/>
    <w:uiPriority w:val="99"/>
    <w:rsid w:val="006539FF"/>
    <w:rPr>
      <w:rFonts w:ascii="Arial" w:hAnsi="Arial"/>
    </w:rPr>
  </w:style>
  <w:style w:type="character" w:customStyle="1" w:styleId="WW8Num7z1">
    <w:name w:val="WW8Num7z1"/>
    <w:uiPriority w:val="99"/>
    <w:rsid w:val="006539FF"/>
    <w:rPr>
      <w:rFonts w:ascii="Arial" w:hAnsi="Arial"/>
    </w:rPr>
  </w:style>
  <w:style w:type="character" w:customStyle="1" w:styleId="WW8Num11z1">
    <w:name w:val="WW8Num11z1"/>
    <w:uiPriority w:val="99"/>
    <w:rsid w:val="006539FF"/>
  </w:style>
  <w:style w:type="character" w:customStyle="1" w:styleId="WW8Num11z2">
    <w:name w:val="WW8Num11z2"/>
    <w:uiPriority w:val="99"/>
    <w:rsid w:val="006539FF"/>
    <w:rPr>
      <w:rFonts w:ascii="Garamond" w:hAnsi="Garamond"/>
    </w:rPr>
  </w:style>
  <w:style w:type="character" w:customStyle="1" w:styleId="WW8Num13z1">
    <w:name w:val="WW8Num13z1"/>
    <w:uiPriority w:val="99"/>
    <w:rsid w:val="006539FF"/>
  </w:style>
  <w:style w:type="character" w:customStyle="1" w:styleId="WW8Num13z2">
    <w:name w:val="WW8Num13z2"/>
    <w:uiPriority w:val="99"/>
    <w:rsid w:val="006539FF"/>
    <w:rPr>
      <w:rFonts w:ascii="Garamond" w:hAnsi="Garamond"/>
    </w:rPr>
  </w:style>
  <w:style w:type="character" w:customStyle="1" w:styleId="WW8Num15z0">
    <w:name w:val="WW8Num15z0"/>
    <w:uiPriority w:val="99"/>
    <w:rsid w:val="006539FF"/>
    <w:rPr>
      <w:rFonts w:ascii="Times New Roman" w:hAnsi="Times New Roman"/>
    </w:rPr>
  </w:style>
  <w:style w:type="character" w:customStyle="1" w:styleId="WW8Num15z1">
    <w:name w:val="WW8Num15z1"/>
    <w:uiPriority w:val="99"/>
    <w:rsid w:val="006539FF"/>
    <w:rPr>
      <w:rFonts w:ascii="Courier New" w:hAnsi="Courier New"/>
    </w:rPr>
  </w:style>
  <w:style w:type="character" w:customStyle="1" w:styleId="WW8Num15z2">
    <w:name w:val="WW8Num15z2"/>
    <w:uiPriority w:val="99"/>
    <w:rsid w:val="006539FF"/>
    <w:rPr>
      <w:rFonts w:ascii="Wingdings" w:hAnsi="Wingdings"/>
    </w:rPr>
  </w:style>
  <w:style w:type="character" w:customStyle="1" w:styleId="WW8Num15z3">
    <w:name w:val="WW8Num15z3"/>
    <w:uiPriority w:val="99"/>
    <w:rsid w:val="006539FF"/>
    <w:rPr>
      <w:rFonts w:ascii="Symbol" w:hAnsi="Symbol"/>
    </w:rPr>
  </w:style>
  <w:style w:type="character" w:customStyle="1" w:styleId="WW8Num19z1">
    <w:name w:val="WW8Num19z1"/>
    <w:uiPriority w:val="99"/>
    <w:rsid w:val="006539FF"/>
    <w:rPr>
      <w:rFonts w:ascii="Courier New" w:hAnsi="Courier New"/>
    </w:rPr>
  </w:style>
  <w:style w:type="character" w:customStyle="1" w:styleId="WW8Num19z2">
    <w:name w:val="WW8Num19z2"/>
    <w:uiPriority w:val="99"/>
    <w:rsid w:val="006539FF"/>
    <w:rPr>
      <w:rFonts w:ascii="Wingdings" w:hAnsi="Wingdings"/>
    </w:rPr>
  </w:style>
  <w:style w:type="character" w:customStyle="1" w:styleId="WW8Num19z3">
    <w:name w:val="WW8Num19z3"/>
    <w:uiPriority w:val="99"/>
    <w:rsid w:val="006539FF"/>
    <w:rPr>
      <w:rFonts w:ascii="Symbol" w:hAnsi="Symbol"/>
    </w:rPr>
  </w:style>
  <w:style w:type="character" w:customStyle="1" w:styleId="WW8Num20z0">
    <w:name w:val="WW8Num20z0"/>
    <w:uiPriority w:val="99"/>
    <w:rsid w:val="006539FF"/>
    <w:rPr>
      <w:rFonts w:ascii="Times New Roman" w:hAnsi="Times New Roman"/>
    </w:rPr>
  </w:style>
  <w:style w:type="character" w:customStyle="1" w:styleId="WW8Num20z1">
    <w:name w:val="WW8Num20z1"/>
    <w:uiPriority w:val="99"/>
    <w:rsid w:val="006539FF"/>
    <w:rPr>
      <w:rFonts w:ascii="Courier New" w:hAnsi="Courier New"/>
    </w:rPr>
  </w:style>
  <w:style w:type="character" w:customStyle="1" w:styleId="WW8Num20z2">
    <w:name w:val="WW8Num20z2"/>
    <w:uiPriority w:val="99"/>
    <w:rsid w:val="006539FF"/>
    <w:rPr>
      <w:rFonts w:ascii="Wingdings" w:hAnsi="Wingdings"/>
    </w:rPr>
  </w:style>
  <w:style w:type="character" w:customStyle="1" w:styleId="WW8Num20z3">
    <w:name w:val="WW8Num20z3"/>
    <w:uiPriority w:val="99"/>
    <w:rsid w:val="006539FF"/>
    <w:rPr>
      <w:rFonts w:ascii="Symbol" w:hAnsi="Symbol"/>
    </w:rPr>
  </w:style>
  <w:style w:type="character" w:customStyle="1" w:styleId="WW8Num21z0">
    <w:name w:val="WW8Num21z0"/>
    <w:uiPriority w:val="99"/>
    <w:rsid w:val="006539FF"/>
    <w:rPr>
      <w:b/>
    </w:rPr>
  </w:style>
  <w:style w:type="character" w:customStyle="1" w:styleId="WW8Num22z0">
    <w:name w:val="WW8Num22z0"/>
    <w:uiPriority w:val="99"/>
    <w:rsid w:val="006539FF"/>
    <w:rPr>
      <w:b/>
    </w:rPr>
  </w:style>
  <w:style w:type="character" w:customStyle="1" w:styleId="WW8Num23z1">
    <w:name w:val="WW8Num23z1"/>
    <w:uiPriority w:val="99"/>
    <w:rsid w:val="006539FF"/>
    <w:rPr>
      <w:rFonts w:ascii="Arial" w:hAnsi="Arial"/>
    </w:rPr>
  </w:style>
  <w:style w:type="character" w:customStyle="1" w:styleId="WW8Num24z0">
    <w:name w:val="WW8Num24z0"/>
    <w:uiPriority w:val="99"/>
    <w:rsid w:val="006539FF"/>
    <w:rPr>
      <w:b/>
    </w:rPr>
  </w:style>
  <w:style w:type="character" w:customStyle="1" w:styleId="WW8Num25z0">
    <w:name w:val="WW8Num25z0"/>
    <w:uiPriority w:val="99"/>
    <w:rsid w:val="006539FF"/>
    <w:rPr>
      <w:b/>
    </w:rPr>
  </w:style>
  <w:style w:type="character" w:customStyle="1" w:styleId="WW8Num26z0">
    <w:name w:val="WW8Num26z0"/>
    <w:uiPriority w:val="99"/>
    <w:rsid w:val="006539FF"/>
    <w:rPr>
      <w:b/>
    </w:rPr>
  </w:style>
  <w:style w:type="character" w:customStyle="1" w:styleId="WW8Num27z0">
    <w:name w:val="WW8Num27z0"/>
    <w:uiPriority w:val="99"/>
    <w:rsid w:val="006539FF"/>
    <w:rPr>
      <w:b/>
    </w:rPr>
  </w:style>
  <w:style w:type="character" w:customStyle="1" w:styleId="WW8Num28z0">
    <w:name w:val="WW8Num28z0"/>
    <w:uiPriority w:val="99"/>
    <w:rsid w:val="006539FF"/>
    <w:rPr>
      <w:b/>
    </w:rPr>
  </w:style>
  <w:style w:type="character" w:customStyle="1" w:styleId="WW8Num29z0">
    <w:name w:val="WW8Num29z0"/>
    <w:uiPriority w:val="99"/>
    <w:rsid w:val="006539FF"/>
    <w:rPr>
      <w:b/>
    </w:rPr>
  </w:style>
  <w:style w:type="character" w:customStyle="1" w:styleId="WW8Num30z0">
    <w:name w:val="WW8Num30z0"/>
    <w:uiPriority w:val="99"/>
    <w:rsid w:val="006539FF"/>
    <w:rPr>
      <w:b/>
    </w:rPr>
  </w:style>
  <w:style w:type="character" w:customStyle="1" w:styleId="WW8Num32z0">
    <w:name w:val="WW8Num32z0"/>
    <w:uiPriority w:val="99"/>
    <w:rsid w:val="006539FF"/>
    <w:rPr>
      <w:b/>
    </w:rPr>
  </w:style>
  <w:style w:type="character" w:customStyle="1" w:styleId="Char">
    <w:name w:val="Char"/>
    <w:uiPriority w:val="99"/>
    <w:rsid w:val="006539FF"/>
    <w:rPr>
      <w:rFonts w:ascii="Arial" w:hAnsi="Arial"/>
      <w:sz w:val="24"/>
    </w:rPr>
  </w:style>
  <w:style w:type="character" w:customStyle="1" w:styleId="WW-Char">
    <w:name w:val="WW- Char"/>
    <w:uiPriority w:val="99"/>
    <w:rsid w:val="006539FF"/>
    <w:rPr>
      <w:rFonts w:ascii="Arial" w:hAnsi="Arial"/>
      <w:sz w:val="24"/>
    </w:rPr>
  </w:style>
  <w:style w:type="character" w:customStyle="1" w:styleId="WW-Char1">
    <w:name w:val="WW- Char1"/>
    <w:uiPriority w:val="99"/>
    <w:rsid w:val="006539FF"/>
    <w:rPr>
      <w:rFonts w:ascii="Tahoma" w:hAnsi="Tahoma"/>
      <w:sz w:val="16"/>
    </w:rPr>
  </w:style>
  <w:style w:type="character" w:customStyle="1" w:styleId="WW-Char12">
    <w:name w:val="WW- Char12"/>
    <w:uiPriority w:val="99"/>
    <w:rsid w:val="006539FF"/>
    <w:rPr>
      <w:rFonts w:ascii="Times New Roman" w:hAnsi="Times New Roman"/>
      <w:sz w:val="24"/>
    </w:rPr>
  </w:style>
  <w:style w:type="character" w:customStyle="1" w:styleId="WW-Char123">
    <w:name w:val="WW- Char123"/>
    <w:uiPriority w:val="99"/>
    <w:rsid w:val="006539FF"/>
    <w:rPr>
      <w:rFonts w:ascii="Times New Roman" w:hAnsi="Times New Roman"/>
      <w:sz w:val="20"/>
      <w:lang w:val="en-GB"/>
    </w:rPr>
  </w:style>
  <w:style w:type="character" w:customStyle="1" w:styleId="WW-Char1234">
    <w:name w:val="WW- Char1234"/>
    <w:uiPriority w:val="99"/>
    <w:rsid w:val="006539FF"/>
    <w:rPr>
      <w:rFonts w:ascii="Arial" w:hAnsi="Arial"/>
      <w:sz w:val="24"/>
    </w:rPr>
  </w:style>
  <w:style w:type="character" w:customStyle="1" w:styleId="WW-Char12345">
    <w:name w:val="WW- Char12345"/>
    <w:uiPriority w:val="99"/>
    <w:rsid w:val="006539FF"/>
    <w:rPr>
      <w:rFonts w:ascii="Times New Roman" w:hAnsi="Times New Roman"/>
      <w:b/>
      <w:sz w:val="24"/>
      <w:lang w:val="en-GB"/>
    </w:rPr>
  </w:style>
  <w:style w:type="character" w:customStyle="1" w:styleId="WW-Char123456">
    <w:name w:val="WW- Char123456"/>
    <w:uiPriority w:val="99"/>
    <w:rsid w:val="006539FF"/>
    <w:rPr>
      <w:rFonts w:ascii="Times New Roman" w:hAnsi="Times New Roman"/>
      <w:b/>
      <w:sz w:val="24"/>
      <w:lang w:val="en-GB"/>
    </w:rPr>
  </w:style>
  <w:style w:type="character" w:customStyle="1" w:styleId="WW-Char1234567">
    <w:name w:val="WW- Char1234567"/>
    <w:uiPriority w:val="99"/>
    <w:rsid w:val="006539FF"/>
    <w:rPr>
      <w:rFonts w:ascii="Times New Roman" w:hAnsi="Times New Roman"/>
      <w:b/>
      <w:sz w:val="24"/>
      <w:lang w:val="en-GB"/>
    </w:rPr>
  </w:style>
  <w:style w:type="character" w:customStyle="1" w:styleId="WW-Char12345678">
    <w:name w:val="WW- Char12345678"/>
    <w:uiPriority w:val="99"/>
    <w:rsid w:val="006539FF"/>
    <w:rPr>
      <w:rFonts w:ascii="Times New Roman" w:hAnsi="Times New Roman"/>
      <w:i/>
      <w:sz w:val="22"/>
      <w:lang w:val="en-GB"/>
    </w:rPr>
  </w:style>
  <w:style w:type="character" w:customStyle="1" w:styleId="WW-Char123456789">
    <w:name w:val="WW- Char123456789"/>
    <w:uiPriority w:val="99"/>
    <w:rsid w:val="006539FF"/>
    <w:rPr>
      <w:rFonts w:ascii="Times New Roman" w:hAnsi="Times New Roman"/>
      <w:lang w:val="en-GB"/>
    </w:rPr>
  </w:style>
  <w:style w:type="character" w:customStyle="1" w:styleId="WW-Char12345678910">
    <w:name w:val="WW- Char12345678910"/>
    <w:uiPriority w:val="99"/>
    <w:rsid w:val="006539FF"/>
    <w:rPr>
      <w:rFonts w:ascii="Times New Roman" w:hAnsi="Times New Roman"/>
      <w:i/>
      <w:lang w:val="en-GB"/>
    </w:rPr>
  </w:style>
  <w:style w:type="character" w:customStyle="1" w:styleId="WW-Char1234567891011">
    <w:name w:val="WW- Char1234567891011"/>
    <w:uiPriority w:val="99"/>
    <w:rsid w:val="006539FF"/>
    <w:rPr>
      <w:rFonts w:ascii="Times New Roman" w:hAnsi="Times New Roman"/>
      <w:b/>
      <w:i/>
      <w:sz w:val="18"/>
      <w:lang w:val="en-GB"/>
    </w:rPr>
  </w:style>
  <w:style w:type="character" w:customStyle="1" w:styleId="WW-Char123456789101112">
    <w:name w:val="WW- Char123456789101112"/>
    <w:uiPriority w:val="99"/>
    <w:rsid w:val="006539FF"/>
    <w:rPr>
      <w:rFonts w:ascii="Times New Roman" w:hAnsi="Times New Roman"/>
      <w:sz w:val="24"/>
      <w:lang w:val="en-GB"/>
    </w:rPr>
  </w:style>
  <w:style w:type="character" w:customStyle="1" w:styleId="WW-Char12345678910111213">
    <w:name w:val="WW- Char12345678910111213"/>
    <w:uiPriority w:val="99"/>
    <w:rsid w:val="006539FF"/>
    <w:rPr>
      <w:rFonts w:ascii="Calibri" w:hAnsi="Calibri"/>
      <w:b/>
      <w:i/>
      <w:sz w:val="26"/>
    </w:rPr>
  </w:style>
  <w:style w:type="character" w:customStyle="1" w:styleId="WW-Char1234567891011121314">
    <w:name w:val="WW- Char1234567891011121314"/>
    <w:uiPriority w:val="99"/>
    <w:rsid w:val="006539FF"/>
    <w:rPr>
      <w:rFonts w:ascii="Times New Roman" w:hAnsi="Times New Roman"/>
      <w:b/>
      <w:kern w:val="1"/>
      <w:sz w:val="32"/>
      <w:lang w:val="en-GB"/>
    </w:rPr>
  </w:style>
  <w:style w:type="character" w:customStyle="1" w:styleId="WW-Char123456789101112131415">
    <w:name w:val="WW- Char123456789101112131415"/>
    <w:uiPriority w:val="99"/>
    <w:rsid w:val="006539FF"/>
    <w:rPr>
      <w:rFonts w:ascii="Times New Roman" w:hAnsi="Times New Roman"/>
      <w:sz w:val="24"/>
      <w:lang w:val="en-GB"/>
    </w:rPr>
  </w:style>
  <w:style w:type="character" w:customStyle="1" w:styleId="WW-Heading1CharChar">
    <w:name w:val="WW-Heading 1 Char Char"/>
    <w:uiPriority w:val="99"/>
    <w:rsid w:val="006539FF"/>
    <w:rPr>
      <w:rFonts w:ascii="Arial" w:hAnsi="Arial"/>
      <w:b/>
      <w:kern w:val="1"/>
      <w:sz w:val="28"/>
      <w:lang w:val="en-GB" w:eastAsia="ar-SA" w:bidi="ar-SA"/>
    </w:rPr>
  </w:style>
  <w:style w:type="character" w:customStyle="1" w:styleId="Marker">
    <w:name w:val="Marker"/>
    <w:uiPriority w:val="99"/>
    <w:rsid w:val="006539FF"/>
    <w:rPr>
      <w:color w:val="0000FF"/>
    </w:rPr>
  </w:style>
  <w:style w:type="character" w:customStyle="1" w:styleId="apple-style-span">
    <w:name w:val="apple-style-span"/>
    <w:uiPriority w:val="99"/>
    <w:rsid w:val="006539FF"/>
  </w:style>
  <w:style w:type="character" w:customStyle="1" w:styleId="Szmozsjelek">
    <w:name w:val="Számozásjelek"/>
    <w:uiPriority w:val="99"/>
    <w:rsid w:val="006539FF"/>
  </w:style>
  <w:style w:type="paragraph" w:customStyle="1" w:styleId="Szvegtrzsbehzssal21">
    <w:name w:val="Szövegtörzs behúzással 21"/>
    <w:basedOn w:val="Norml"/>
    <w:uiPriority w:val="99"/>
    <w:rsid w:val="006539FF"/>
    <w:pPr>
      <w:suppressAutoHyphens/>
      <w:autoSpaceDE w:val="0"/>
      <w:ind w:firstLine="204"/>
      <w:jc w:val="both"/>
    </w:pPr>
    <w:rPr>
      <w:lang w:eastAsia="ar-SA"/>
    </w:rPr>
  </w:style>
  <w:style w:type="paragraph" w:customStyle="1" w:styleId="text-3mezera">
    <w:name w:val="text - 3 mezera"/>
    <w:basedOn w:val="Norml"/>
    <w:rsid w:val="006539FF"/>
    <w:pPr>
      <w:widowControl w:val="0"/>
      <w:suppressAutoHyphens/>
      <w:spacing w:before="60" w:after="120" w:line="240" w:lineRule="exact"/>
      <w:jc w:val="both"/>
    </w:pPr>
    <w:rPr>
      <w:rFonts w:cs="Arial"/>
      <w:lang w:val="cs-CZ" w:eastAsia="ar-SA"/>
    </w:rPr>
  </w:style>
  <w:style w:type="paragraph" w:customStyle="1" w:styleId="BodyText1">
    <w:name w:val="Body Text1"/>
    <w:basedOn w:val="Norml"/>
    <w:uiPriority w:val="99"/>
    <w:rsid w:val="006539FF"/>
    <w:pPr>
      <w:suppressAutoHyphens/>
      <w:spacing w:before="120" w:after="120"/>
      <w:jc w:val="both"/>
    </w:pPr>
    <w:rPr>
      <w:rFonts w:cs="Arial"/>
      <w:lang w:eastAsia="ar-SA"/>
    </w:rPr>
  </w:style>
  <w:style w:type="paragraph" w:customStyle="1" w:styleId="Sub-Clause">
    <w:name w:val="Sub-Clause"/>
    <w:basedOn w:val="Norml"/>
    <w:uiPriority w:val="99"/>
    <w:rsid w:val="006539FF"/>
    <w:pPr>
      <w:tabs>
        <w:tab w:val="left" w:pos="1134"/>
      </w:tabs>
      <w:suppressAutoHyphens/>
      <w:spacing w:before="120" w:after="120"/>
      <w:ind w:left="1134" w:hanging="1134"/>
      <w:jc w:val="both"/>
    </w:pPr>
    <w:rPr>
      <w:rFonts w:cs="Arial"/>
      <w:lang w:val="en-GB" w:eastAsia="ar-SA"/>
    </w:rPr>
  </w:style>
  <w:style w:type="paragraph" w:customStyle="1" w:styleId="Explanation">
    <w:name w:val="Explanation"/>
    <w:basedOn w:val="Norml"/>
    <w:uiPriority w:val="99"/>
    <w:rsid w:val="006539FF"/>
    <w:pPr>
      <w:suppressAutoHyphens/>
      <w:spacing w:before="120" w:after="120"/>
      <w:jc w:val="both"/>
    </w:pPr>
    <w:rPr>
      <w:rFonts w:cs="Arial"/>
      <w:i/>
      <w:iCs/>
      <w:lang w:val="en-GB" w:eastAsia="ar-SA"/>
    </w:rPr>
  </w:style>
  <w:style w:type="paragraph" w:customStyle="1" w:styleId="Szvegtrzs211">
    <w:name w:val="Szövegtörzs 211"/>
    <w:basedOn w:val="Norml"/>
    <w:uiPriority w:val="99"/>
    <w:rsid w:val="006539FF"/>
    <w:pPr>
      <w:suppressAutoHyphens/>
      <w:spacing w:before="120" w:after="120" w:line="480" w:lineRule="auto"/>
      <w:jc w:val="both"/>
    </w:pPr>
    <w:rPr>
      <w:rFonts w:cs="Arial"/>
      <w:lang w:val="en-GB" w:eastAsia="ar-SA"/>
    </w:rPr>
  </w:style>
  <w:style w:type="paragraph" w:customStyle="1" w:styleId="BodyTextIndent33">
    <w:name w:val="Body Text Indent 33"/>
    <w:basedOn w:val="Norml"/>
    <w:uiPriority w:val="99"/>
    <w:rsid w:val="006539FF"/>
    <w:pPr>
      <w:suppressAutoHyphens/>
      <w:ind w:left="576"/>
      <w:jc w:val="both"/>
    </w:pPr>
    <w:rPr>
      <w:lang w:eastAsia="ar-SA"/>
    </w:rPr>
  </w:style>
  <w:style w:type="paragraph" w:customStyle="1" w:styleId="BodyText24">
    <w:name w:val="Body Text 24"/>
    <w:basedOn w:val="Norml"/>
    <w:uiPriority w:val="99"/>
    <w:rsid w:val="006539FF"/>
    <w:pPr>
      <w:tabs>
        <w:tab w:val="left" w:pos="567"/>
        <w:tab w:val="left" w:pos="1560"/>
        <w:tab w:val="left" w:pos="2410"/>
        <w:tab w:val="left" w:pos="5409"/>
      </w:tabs>
      <w:suppressAutoHyphens/>
      <w:ind w:left="567" w:hanging="567"/>
      <w:jc w:val="both"/>
    </w:pPr>
    <w:rPr>
      <w:rFonts w:ascii="Arial" w:hAnsi="Arial"/>
      <w:kern w:val="1"/>
      <w:sz w:val="22"/>
      <w:szCs w:val="20"/>
      <w:lang w:val="en-GB" w:eastAsia="ar-SA"/>
    </w:rPr>
  </w:style>
  <w:style w:type="paragraph" w:customStyle="1" w:styleId="Standard0">
    <w:name w:val="Standard"/>
    <w:uiPriority w:val="99"/>
    <w:rsid w:val="006539FF"/>
    <w:pPr>
      <w:widowControl w:val="0"/>
      <w:suppressAutoHyphens/>
      <w:overflowPunct w:val="0"/>
      <w:autoSpaceDE w:val="0"/>
      <w:textAlignment w:val="baseline"/>
    </w:pPr>
    <w:rPr>
      <w:rFonts w:cs="Verdana"/>
      <w:sz w:val="24"/>
      <w:lang w:eastAsia="ar-SA"/>
    </w:rPr>
  </w:style>
  <w:style w:type="paragraph" w:customStyle="1" w:styleId="Felsorols21">
    <w:name w:val="Felsorolás 21"/>
    <w:basedOn w:val="Norml"/>
    <w:uiPriority w:val="99"/>
    <w:rsid w:val="006539FF"/>
    <w:pPr>
      <w:tabs>
        <w:tab w:val="num" w:pos="1260"/>
      </w:tabs>
      <w:suppressAutoHyphens/>
      <w:ind w:left="1260" w:hanging="360"/>
      <w:jc w:val="both"/>
    </w:pPr>
    <w:rPr>
      <w:rFonts w:cs="Arial"/>
      <w:lang w:val="en-GB" w:eastAsia="ar-SA"/>
    </w:rPr>
  </w:style>
  <w:style w:type="paragraph" w:styleId="Alcm">
    <w:name w:val="Subtitle"/>
    <w:basedOn w:val="Cmsor"/>
    <w:next w:val="Szvegtrzs"/>
    <w:link w:val="AlcmChar"/>
    <w:uiPriority w:val="99"/>
    <w:qFormat/>
    <w:rsid w:val="006539FF"/>
    <w:pPr>
      <w:jc w:val="center"/>
    </w:pPr>
    <w:rPr>
      <w:rFonts w:ascii="Cambria" w:hAnsi="Cambria" w:cs="Times New Roman"/>
      <w:sz w:val="24"/>
      <w:szCs w:val="20"/>
    </w:rPr>
  </w:style>
  <w:style w:type="character" w:customStyle="1" w:styleId="AlcmChar">
    <w:name w:val="Alcím Char"/>
    <w:link w:val="Alcm"/>
    <w:uiPriority w:val="99"/>
    <w:locked/>
    <w:rsid w:val="00BB4785"/>
    <w:rPr>
      <w:rFonts w:ascii="Cambria" w:hAnsi="Cambria"/>
      <w:sz w:val="24"/>
    </w:rPr>
  </w:style>
  <w:style w:type="paragraph" w:customStyle="1" w:styleId="Heading4a">
    <w:name w:val="Heading 4a"/>
    <w:basedOn w:val="Norml"/>
    <w:uiPriority w:val="99"/>
    <w:rsid w:val="006539FF"/>
    <w:pPr>
      <w:keepNext/>
      <w:suppressAutoHyphens/>
      <w:spacing w:before="240" w:after="120"/>
      <w:jc w:val="both"/>
    </w:pPr>
    <w:rPr>
      <w:rFonts w:cs="Arial"/>
      <w:b/>
      <w:bCs/>
      <w:lang w:eastAsia="ar-SA"/>
    </w:rPr>
  </w:style>
  <w:style w:type="paragraph" w:customStyle="1" w:styleId="text">
    <w:name w:val="text"/>
    <w:link w:val="textChar"/>
    <w:uiPriority w:val="99"/>
    <w:rsid w:val="006539FF"/>
    <w:pPr>
      <w:widowControl w:val="0"/>
      <w:suppressAutoHyphens/>
      <w:spacing w:before="240" w:line="240" w:lineRule="exact"/>
      <w:jc w:val="both"/>
    </w:pPr>
    <w:rPr>
      <w:rFonts w:ascii="Arial" w:hAnsi="Arial"/>
      <w:sz w:val="24"/>
      <w:szCs w:val="22"/>
      <w:lang w:val="cs-CZ" w:eastAsia="ar-SA"/>
    </w:rPr>
  </w:style>
  <w:style w:type="paragraph" w:customStyle="1" w:styleId="Section">
    <w:name w:val="Section"/>
    <w:basedOn w:val="Norml"/>
    <w:uiPriority w:val="99"/>
    <w:rsid w:val="006539FF"/>
    <w:pPr>
      <w:widowControl w:val="0"/>
      <w:suppressAutoHyphens/>
      <w:spacing w:line="360" w:lineRule="exact"/>
      <w:jc w:val="center"/>
    </w:pPr>
    <w:rPr>
      <w:rFonts w:ascii="Arial" w:hAnsi="Arial" w:cs="Arial"/>
      <w:b/>
      <w:bCs/>
      <w:sz w:val="32"/>
      <w:szCs w:val="32"/>
      <w:lang w:val="cs-CZ" w:eastAsia="ar-SA"/>
    </w:rPr>
  </w:style>
  <w:style w:type="paragraph" w:customStyle="1" w:styleId="tabulka">
    <w:name w:val="tabulka"/>
    <w:basedOn w:val="text-3mezera"/>
    <w:rsid w:val="006539FF"/>
    <w:pPr>
      <w:spacing w:before="120"/>
      <w:jc w:val="center"/>
    </w:pPr>
    <w:rPr>
      <w:sz w:val="20"/>
      <w:szCs w:val="20"/>
    </w:rPr>
  </w:style>
  <w:style w:type="paragraph" w:customStyle="1" w:styleId="oddl-nadpis">
    <w:name w:val="oddíl-nadpis"/>
    <w:basedOn w:val="Norml"/>
    <w:uiPriority w:val="99"/>
    <w:rsid w:val="006539FF"/>
    <w:pPr>
      <w:keepNext/>
      <w:widowControl w:val="0"/>
      <w:tabs>
        <w:tab w:val="left" w:pos="567"/>
      </w:tabs>
      <w:suppressAutoHyphens/>
      <w:spacing w:before="240" w:after="120" w:line="240" w:lineRule="exact"/>
      <w:jc w:val="both"/>
    </w:pPr>
    <w:rPr>
      <w:rFonts w:cs="Arial"/>
      <w:b/>
      <w:bCs/>
      <w:lang w:val="cs-CZ" w:eastAsia="ar-SA"/>
    </w:rPr>
  </w:style>
  <w:style w:type="paragraph" w:customStyle="1" w:styleId="textcslovan">
    <w:name w:val="text císlovaný"/>
    <w:uiPriority w:val="99"/>
    <w:rsid w:val="006539FF"/>
    <w:pPr>
      <w:widowControl w:val="0"/>
      <w:tabs>
        <w:tab w:val="num" w:pos="1260"/>
      </w:tabs>
      <w:suppressAutoHyphens/>
      <w:spacing w:before="240" w:line="240" w:lineRule="exact"/>
      <w:ind w:left="1260" w:hanging="360"/>
      <w:jc w:val="both"/>
    </w:pPr>
    <w:rPr>
      <w:rFonts w:ascii="Arial" w:hAnsi="Arial" w:cs="Arial"/>
      <w:sz w:val="24"/>
      <w:szCs w:val="24"/>
      <w:lang w:val="cs-CZ" w:eastAsia="ar-SA"/>
    </w:rPr>
  </w:style>
  <w:style w:type="paragraph" w:customStyle="1" w:styleId="bullet-3">
    <w:name w:val="bullet-3"/>
    <w:basedOn w:val="Norml"/>
    <w:uiPriority w:val="99"/>
    <w:rsid w:val="006539FF"/>
    <w:pPr>
      <w:widowControl w:val="0"/>
      <w:tabs>
        <w:tab w:val="num" w:pos="284"/>
      </w:tabs>
      <w:suppressAutoHyphens/>
      <w:spacing w:before="240" w:after="120" w:line="240" w:lineRule="exact"/>
      <w:ind w:left="2212" w:hanging="284"/>
      <w:jc w:val="both"/>
    </w:pPr>
    <w:rPr>
      <w:rFonts w:cs="Arial"/>
      <w:lang w:val="cs-CZ" w:eastAsia="ar-SA"/>
    </w:rPr>
  </w:style>
  <w:style w:type="paragraph" w:customStyle="1" w:styleId="Cm10">
    <w:name w:val="Cím1"/>
    <w:basedOn w:val="Norml"/>
    <w:uiPriority w:val="99"/>
    <w:rsid w:val="006539FF"/>
    <w:pPr>
      <w:keepNext/>
      <w:keepLines/>
      <w:widowControl w:val="0"/>
      <w:tabs>
        <w:tab w:val="left" w:pos="0"/>
        <w:tab w:val="left" w:pos="360"/>
      </w:tabs>
      <w:suppressAutoHyphens/>
      <w:spacing w:before="120" w:after="120"/>
      <w:ind w:left="-567"/>
      <w:jc w:val="both"/>
    </w:pPr>
    <w:rPr>
      <w:rFonts w:cs="Arial"/>
      <w:b/>
      <w:bCs/>
      <w:caps/>
      <w:lang w:val="en-GB" w:eastAsia="ar-SA"/>
    </w:rPr>
  </w:style>
  <w:style w:type="paragraph" w:customStyle="1" w:styleId="Blockquote">
    <w:name w:val="Blockquote"/>
    <w:basedOn w:val="Norml"/>
    <w:uiPriority w:val="99"/>
    <w:rsid w:val="006539FF"/>
    <w:pPr>
      <w:widowControl w:val="0"/>
      <w:suppressAutoHyphens/>
      <w:spacing w:before="100" w:after="100"/>
      <w:ind w:left="360" w:right="360"/>
      <w:jc w:val="both"/>
    </w:pPr>
    <w:rPr>
      <w:rFonts w:cs="Arial"/>
      <w:lang w:val="en-US" w:eastAsia="ar-SA"/>
    </w:rPr>
  </w:style>
  <w:style w:type="paragraph" w:customStyle="1" w:styleId="titre4">
    <w:name w:val="titre4"/>
    <w:basedOn w:val="Norml"/>
    <w:uiPriority w:val="99"/>
    <w:rsid w:val="006539FF"/>
    <w:pPr>
      <w:tabs>
        <w:tab w:val="decimal" w:pos="357"/>
        <w:tab w:val="decimal" w:pos="1134"/>
      </w:tabs>
      <w:suppressAutoHyphens/>
      <w:spacing w:before="120" w:after="120"/>
      <w:ind w:left="1134" w:hanging="1134"/>
      <w:jc w:val="both"/>
    </w:pPr>
    <w:rPr>
      <w:rFonts w:cs="Arial"/>
      <w:b/>
      <w:bCs/>
      <w:lang w:val="en-GB" w:eastAsia="ar-SA"/>
    </w:rPr>
  </w:style>
  <w:style w:type="paragraph" w:customStyle="1" w:styleId="TJ91">
    <w:name w:val="TJ 91"/>
    <w:basedOn w:val="Norml"/>
    <w:next w:val="Norml"/>
    <w:uiPriority w:val="99"/>
    <w:rsid w:val="006539FF"/>
    <w:pPr>
      <w:suppressAutoHyphens/>
    </w:pPr>
    <w:rPr>
      <w:sz w:val="18"/>
      <w:szCs w:val="18"/>
      <w:lang w:val="en-GB" w:eastAsia="ar-SA"/>
    </w:rPr>
  </w:style>
  <w:style w:type="paragraph" w:customStyle="1" w:styleId="Cm2">
    <w:name w:val="Cím2"/>
    <w:basedOn w:val="Norml"/>
    <w:uiPriority w:val="99"/>
    <w:rsid w:val="006539FF"/>
    <w:pPr>
      <w:suppressAutoHyphens/>
      <w:spacing w:before="120" w:after="120"/>
      <w:jc w:val="center"/>
    </w:pPr>
    <w:rPr>
      <w:b/>
      <w:bCs/>
      <w:caps/>
      <w:sz w:val="28"/>
      <w:szCs w:val="28"/>
      <w:lang w:val="en-GB" w:eastAsia="ar-SA"/>
    </w:rPr>
  </w:style>
  <w:style w:type="paragraph" w:customStyle="1" w:styleId="Heading1a">
    <w:name w:val="Heading 1a"/>
    <w:basedOn w:val="Cmsor1"/>
    <w:uiPriority w:val="99"/>
    <w:rsid w:val="006539FF"/>
    <w:pPr>
      <w:tabs>
        <w:tab w:val="left" w:pos="709"/>
        <w:tab w:val="left" w:pos="2126"/>
        <w:tab w:val="left" w:pos="4111"/>
        <w:tab w:val="left" w:pos="5812"/>
      </w:tabs>
      <w:suppressAutoHyphens/>
      <w:spacing w:after="120"/>
      <w:jc w:val="both"/>
    </w:pPr>
    <w:rPr>
      <w:rFonts w:ascii="Times New Roman" w:hAnsi="Times New Roman"/>
      <w:kern w:val="1"/>
      <w:sz w:val="28"/>
      <w:szCs w:val="28"/>
      <w:lang w:val="en-GB" w:eastAsia="ar-SA"/>
    </w:rPr>
  </w:style>
  <w:style w:type="paragraph" w:customStyle="1" w:styleId="BodyText22">
    <w:name w:val="Body Text 22"/>
    <w:basedOn w:val="Norml"/>
    <w:uiPriority w:val="99"/>
    <w:rsid w:val="006539FF"/>
    <w:pPr>
      <w:tabs>
        <w:tab w:val="left" w:pos="2835"/>
        <w:tab w:val="left" w:pos="3969"/>
      </w:tabs>
      <w:suppressAutoHyphens/>
      <w:jc w:val="both"/>
    </w:pPr>
    <w:rPr>
      <w:b/>
      <w:bCs/>
      <w:lang w:eastAsia="ar-SA"/>
    </w:rPr>
  </w:style>
  <w:style w:type="paragraph" w:customStyle="1" w:styleId="BodyText21">
    <w:name w:val="Body Text 21"/>
    <w:basedOn w:val="Norml"/>
    <w:uiPriority w:val="99"/>
    <w:rsid w:val="006539FF"/>
    <w:pPr>
      <w:tabs>
        <w:tab w:val="left" w:pos="567"/>
        <w:tab w:val="left" w:pos="1560"/>
        <w:tab w:val="left" w:pos="2410"/>
        <w:tab w:val="left" w:pos="5409"/>
      </w:tabs>
      <w:suppressAutoHyphens/>
      <w:ind w:left="567" w:hanging="567"/>
      <w:jc w:val="both"/>
    </w:pPr>
    <w:rPr>
      <w:rFonts w:cs="Arial"/>
      <w:kern w:val="1"/>
      <w:sz w:val="22"/>
      <w:szCs w:val="22"/>
      <w:lang w:val="en-GB" w:eastAsia="ar-SA"/>
    </w:rPr>
  </w:style>
  <w:style w:type="paragraph" w:customStyle="1" w:styleId="felsorols">
    <w:name w:val="felsorolás"/>
    <w:basedOn w:val="Norml"/>
    <w:uiPriority w:val="99"/>
    <w:rsid w:val="006539FF"/>
    <w:pPr>
      <w:widowControl w:val="0"/>
      <w:tabs>
        <w:tab w:val="left" w:pos="360"/>
      </w:tabs>
      <w:suppressAutoHyphens/>
      <w:ind w:left="697" w:hanging="357"/>
      <w:jc w:val="both"/>
    </w:pPr>
    <w:rPr>
      <w:szCs w:val="20"/>
      <w:lang w:eastAsia="ar-SA"/>
    </w:rPr>
  </w:style>
  <w:style w:type="paragraph" w:customStyle="1" w:styleId="Lista21">
    <w:name w:val="Lista 21"/>
    <w:basedOn w:val="Norml"/>
    <w:uiPriority w:val="99"/>
    <w:rsid w:val="006539FF"/>
    <w:pPr>
      <w:suppressAutoHyphens/>
      <w:ind w:left="566" w:hanging="283"/>
    </w:pPr>
    <w:rPr>
      <w:lang w:eastAsia="ar-SA"/>
    </w:rPr>
  </w:style>
  <w:style w:type="paragraph" w:customStyle="1" w:styleId="volume2-nadpis">
    <w:name w:val="volume2-nadpis"/>
    <w:basedOn w:val="oddl-nadpis"/>
    <w:uiPriority w:val="99"/>
    <w:rsid w:val="006539FF"/>
    <w:pPr>
      <w:widowControl/>
      <w:spacing w:after="0"/>
      <w:jc w:val="left"/>
    </w:pPr>
    <w:rPr>
      <w:rFonts w:ascii="Arial" w:hAnsi="Arial" w:cs="Times New Roman"/>
      <w:bCs w:val="0"/>
      <w:szCs w:val="20"/>
      <w:lang w:val="en-GB"/>
    </w:rPr>
  </w:style>
  <w:style w:type="paragraph" w:customStyle="1" w:styleId="Logo">
    <w:name w:val="Logo"/>
    <w:basedOn w:val="Norml"/>
    <w:uiPriority w:val="99"/>
    <w:rsid w:val="006539FF"/>
    <w:pPr>
      <w:suppressAutoHyphens/>
    </w:pPr>
    <w:rPr>
      <w:szCs w:val="20"/>
      <w:lang w:val="fr-FR" w:eastAsia="ar-SA"/>
    </w:rPr>
  </w:style>
  <w:style w:type="paragraph" w:customStyle="1" w:styleId="ZU">
    <w:name w:val="Z_U"/>
    <w:basedOn w:val="Norml"/>
    <w:uiPriority w:val="99"/>
    <w:rsid w:val="006539FF"/>
    <w:pPr>
      <w:suppressAutoHyphens/>
    </w:pPr>
    <w:rPr>
      <w:rFonts w:ascii="Arial" w:hAnsi="Arial"/>
      <w:b/>
      <w:sz w:val="16"/>
      <w:szCs w:val="20"/>
      <w:lang w:val="fr-FR" w:eastAsia="ar-SA"/>
    </w:rPr>
  </w:style>
  <w:style w:type="paragraph" w:customStyle="1" w:styleId="Rub10">
    <w:name w:val="Rub1"/>
    <w:basedOn w:val="Norml"/>
    <w:uiPriority w:val="99"/>
    <w:rsid w:val="006539FF"/>
    <w:pPr>
      <w:tabs>
        <w:tab w:val="left" w:pos="1276"/>
      </w:tabs>
      <w:suppressAutoHyphens/>
      <w:jc w:val="both"/>
    </w:pPr>
    <w:rPr>
      <w:b/>
      <w:smallCaps/>
      <w:sz w:val="20"/>
      <w:szCs w:val="20"/>
      <w:lang w:eastAsia="ar-SA"/>
    </w:rPr>
  </w:style>
  <w:style w:type="paragraph" w:customStyle="1" w:styleId="Rub20">
    <w:name w:val="Rub2"/>
    <w:basedOn w:val="Norml"/>
    <w:next w:val="Norml"/>
    <w:uiPriority w:val="99"/>
    <w:rsid w:val="006539FF"/>
    <w:pPr>
      <w:tabs>
        <w:tab w:val="left" w:pos="709"/>
        <w:tab w:val="left" w:pos="5670"/>
        <w:tab w:val="left" w:pos="6663"/>
        <w:tab w:val="left" w:pos="7088"/>
      </w:tabs>
      <w:suppressAutoHyphens/>
      <w:ind w:right="-596"/>
    </w:pPr>
    <w:rPr>
      <w:smallCaps/>
      <w:sz w:val="20"/>
      <w:szCs w:val="20"/>
      <w:lang w:val="fr-FR" w:eastAsia="ar-SA"/>
    </w:rPr>
  </w:style>
  <w:style w:type="paragraph" w:customStyle="1" w:styleId="Rub30">
    <w:name w:val="Rub3"/>
    <w:basedOn w:val="Norml"/>
    <w:next w:val="Norml"/>
    <w:uiPriority w:val="99"/>
    <w:rsid w:val="006539FF"/>
    <w:pPr>
      <w:tabs>
        <w:tab w:val="left" w:pos="709"/>
      </w:tabs>
      <w:suppressAutoHyphens/>
      <w:jc w:val="both"/>
    </w:pPr>
    <w:rPr>
      <w:b/>
      <w:i/>
      <w:sz w:val="20"/>
      <w:szCs w:val="20"/>
      <w:lang w:eastAsia="ar-SA"/>
    </w:rPr>
  </w:style>
  <w:style w:type="paragraph" w:customStyle="1" w:styleId="BKV">
    <w:name w:val="BKV"/>
    <w:uiPriority w:val="99"/>
    <w:rsid w:val="006539FF"/>
    <w:pPr>
      <w:suppressAutoHyphens/>
      <w:spacing w:line="360" w:lineRule="auto"/>
      <w:jc w:val="both"/>
    </w:pPr>
    <w:rPr>
      <w:rFonts w:ascii="Arial" w:hAnsi="Arial" w:cs="Verdana"/>
      <w:sz w:val="24"/>
      <w:lang w:eastAsia="ar-SA"/>
    </w:rPr>
  </w:style>
  <w:style w:type="paragraph" w:customStyle="1" w:styleId="Szvegtrzsbehzssal22">
    <w:name w:val="Szövegtörzs behúzással 22"/>
    <w:basedOn w:val="Norml"/>
    <w:uiPriority w:val="99"/>
    <w:rsid w:val="006539FF"/>
    <w:pPr>
      <w:suppressAutoHyphens/>
      <w:ind w:left="284" w:hanging="284"/>
      <w:jc w:val="both"/>
    </w:pPr>
    <w:rPr>
      <w:rFonts w:ascii="Arial" w:hAnsi="Arial"/>
      <w:szCs w:val="20"/>
      <w:lang w:eastAsia="ar-SA"/>
    </w:rPr>
  </w:style>
  <w:style w:type="paragraph" w:customStyle="1" w:styleId="Okeanlevel5">
    <w:name w:val="Okean_level_5"/>
    <w:basedOn w:val="Norml"/>
    <w:uiPriority w:val="99"/>
    <w:rsid w:val="006539FF"/>
    <w:pPr>
      <w:suppressAutoHyphens/>
      <w:spacing w:after="160" w:line="240" w:lineRule="exact"/>
    </w:pPr>
    <w:rPr>
      <w:rFonts w:ascii="Verdana" w:hAnsi="Verdana"/>
      <w:sz w:val="20"/>
      <w:szCs w:val="20"/>
      <w:lang w:val="en-US" w:eastAsia="ar-SA"/>
    </w:rPr>
  </w:style>
  <w:style w:type="character" w:customStyle="1" w:styleId="Heading1CharCharChar">
    <w:name w:val="Heading 1 Char Char Char"/>
    <w:uiPriority w:val="99"/>
    <w:rsid w:val="006539FF"/>
    <w:rPr>
      <w:b/>
      <w:kern w:val="1"/>
      <w:sz w:val="28"/>
      <w:lang w:val="en-GB" w:eastAsia="ar-SA" w:bidi="ar-SA"/>
    </w:rPr>
  </w:style>
  <w:style w:type="character" w:customStyle="1" w:styleId="Okean2Char2">
    <w:name w:val="Okean2 Char2"/>
    <w:aliases w:val="_NFÜ Char2,(SubSection) Char2,H2 Char2,sous-chapitre Char Char"/>
    <w:uiPriority w:val="99"/>
    <w:rsid w:val="006539FF"/>
    <w:rPr>
      <w:b/>
      <w:sz w:val="24"/>
      <w:lang w:val="en-GB" w:eastAsia="ar-SA" w:bidi="ar-SA"/>
    </w:rPr>
  </w:style>
  <w:style w:type="character" w:customStyle="1" w:styleId="harmadiklpcsChar2">
    <w:name w:val="harmadik lépcsõ Char2"/>
    <w:aliases w:val="Okean3 Char Char"/>
    <w:uiPriority w:val="99"/>
    <w:rsid w:val="006539FF"/>
    <w:rPr>
      <w:b/>
      <w:sz w:val="24"/>
      <w:lang w:val="en-GB" w:eastAsia="ar-SA" w:bidi="ar-SA"/>
    </w:rPr>
  </w:style>
  <w:style w:type="character" w:customStyle="1" w:styleId="Header1Char2">
    <w:name w:val="Header1 Char2"/>
    <w:aliases w:val="ƒl?fej Char2,okean_uj_elofej Char Char"/>
    <w:uiPriority w:val="99"/>
    <w:rsid w:val="006539FF"/>
    <w:rPr>
      <w:rFonts w:ascii="Arial" w:hAnsi="Arial"/>
      <w:sz w:val="24"/>
      <w:lang w:eastAsia="ar-SA" w:bidi="ar-SA"/>
    </w:rPr>
  </w:style>
  <w:style w:type="character" w:customStyle="1" w:styleId="Footer1CharChar">
    <w:name w:val="Footer1 Char Char"/>
    <w:uiPriority w:val="99"/>
    <w:rsid w:val="006539FF"/>
    <w:rPr>
      <w:rFonts w:ascii="Arial" w:hAnsi="Arial"/>
      <w:sz w:val="24"/>
      <w:lang w:eastAsia="ar-SA" w:bidi="ar-SA"/>
    </w:rPr>
  </w:style>
  <w:style w:type="character" w:styleId="Lbjegyzet-hivatkozs">
    <w:name w:val="footnote reference"/>
    <w:aliases w:val="BVI fnr,Footnote symbol,Times 10 Point,Exposant 3 Point,Footnote Reference Number, Exposant 3 Point"/>
    <w:uiPriority w:val="99"/>
    <w:rsid w:val="006539FF"/>
    <w:rPr>
      <w:rFonts w:cs="Times New Roman"/>
      <w:vertAlign w:val="superscript"/>
    </w:rPr>
  </w:style>
  <w:style w:type="paragraph" w:customStyle="1" w:styleId="OkeanBehuzas">
    <w:name w:val="Okean_Behuzas"/>
    <w:basedOn w:val="Norml"/>
    <w:uiPriority w:val="99"/>
    <w:rsid w:val="006539FF"/>
    <w:pPr>
      <w:suppressAutoHyphens/>
      <w:spacing w:after="60" w:line="360" w:lineRule="exact"/>
      <w:ind w:left="567"/>
      <w:jc w:val="both"/>
    </w:pPr>
    <w:rPr>
      <w:rFonts w:ascii="Arial" w:hAnsi="Arial" w:cs="Arial"/>
      <w:sz w:val="22"/>
      <w:lang w:eastAsia="ar-SA"/>
    </w:rPr>
  </w:style>
  <w:style w:type="character" w:customStyle="1" w:styleId="BodyTextChar1Char2">
    <w:name w:val="Body Text Char1 Char2"/>
    <w:aliases w:val="Body Text Char Char Char2,Body Text Char1 Char Char Char2,Body Text Char Char Char Char Char2,Body Text Char1 Char Char Char Char Char2,Body Text Char Char Char Char Char Char Char2"/>
    <w:uiPriority w:val="99"/>
    <w:rsid w:val="006539FF"/>
    <w:rPr>
      <w:rFonts w:ascii="Arial" w:hAnsi="Arial"/>
      <w:sz w:val="24"/>
      <w:lang w:eastAsia="ar-SA" w:bidi="ar-SA"/>
    </w:rPr>
  </w:style>
  <w:style w:type="paragraph" w:styleId="HTML-kntformzott">
    <w:name w:val="HTML Preformatted"/>
    <w:basedOn w:val="Norml"/>
    <w:link w:val="HTML-kntformzottChar"/>
    <w:uiPriority w:val="99"/>
    <w:rsid w:val="006539FF"/>
    <w:pPr>
      <w:numPr>
        <w:numId w:val="1"/>
      </w:numPr>
      <w:tabs>
        <w:tab w:val="clear" w:pos="36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pPr>
    <w:rPr>
      <w:rFonts w:ascii="Courier New" w:hAnsi="Courier New"/>
      <w:color w:val="1F384C"/>
      <w:sz w:val="20"/>
      <w:szCs w:val="20"/>
    </w:rPr>
  </w:style>
  <w:style w:type="character" w:customStyle="1" w:styleId="HTML-kntformzottChar">
    <w:name w:val="HTML-ként formázott Char"/>
    <w:link w:val="HTML-kntformzott"/>
    <w:uiPriority w:val="99"/>
    <w:locked/>
    <w:rsid w:val="00BB4785"/>
    <w:rPr>
      <w:rFonts w:ascii="Courier New" w:hAnsi="Courier New"/>
      <w:color w:val="1F384C"/>
    </w:rPr>
  </w:style>
  <w:style w:type="paragraph" w:customStyle="1" w:styleId="Default">
    <w:name w:val="Default"/>
    <w:rsid w:val="006539FF"/>
    <w:pPr>
      <w:autoSpaceDE w:val="0"/>
      <w:autoSpaceDN w:val="0"/>
      <w:adjustRightInd w:val="0"/>
    </w:pPr>
    <w:rPr>
      <w:rFonts w:ascii="Bookman Old Style" w:hAnsi="Bookman Old Style" w:cs="Bookman Old Style"/>
      <w:color w:val="000000"/>
      <w:sz w:val="24"/>
      <w:szCs w:val="24"/>
    </w:rPr>
  </w:style>
  <w:style w:type="paragraph" w:styleId="Szmozottlista">
    <w:name w:val="List Number"/>
    <w:basedOn w:val="Norml"/>
    <w:uiPriority w:val="99"/>
    <w:rsid w:val="006539FF"/>
    <w:pPr>
      <w:tabs>
        <w:tab w:val="num" w:pos="360"/>
      </w:tabs>
      <w:suppressAutoHyphens/>
      <w:ind w:left="360" w:hanging="360"/>
      <w:contextualSpacing/>
    </w:pPr>
    <w:rPr>
      <w:rFonts w:ascii="Arial" w:hAnsi="Arial" w:cs="Arial"/>
      <w:lang w:eastAsia="ar-SA"/>
    </w:rPr>
  </w:style>
  <w:style w:type="paragraph" w:customStyle="1" w:styleId="AFelsorolas">
    <w:name w:val="AFelsorolas"/>
    <w:basedOn w:val="Szvegtrzs"/>
    <w:uiPriority w:val="99"/>
    <w:rsid w:val="006539FF"/>
    <w:pPr>
      <w:tabs>
        <w:tab w:val="num" w:pos="567"/>
      </w:tabs>
      <w:spacing w:after="0"/>
      <w:ind w:left="567" w:hanging="397"/>
    </w:pPr>
    <w:rPr>
      <w:rFonts w:ascii="Arial" w:hAnsi="Arial"/>
      <w:sz w:val="20"/>
      <w:lang w:val="en-GB"/>
    </w:rPr>
  </w:style>
  <w:style w:type="paragraph" w:customStyle="1" w:styleId="Felsorolasabc">
    <w:name w:val="Felsorolas abc"/>
    <w:basedOn w:val="Norml"/>
    <w:uiPriority w:val="99"/>
    <w:rsid w:val="006539FF"/>
    <w:pPr>
      <w:tabs>
        <w:tab w:val="num" w:pos="2340"/>
      </w:tabs>
      <w:spacing w:after="240"/>
      <w:ind w:left="2340" w:hanging="360"/>
      <w:jc w:val="both"/>
    </w:pPr>
    <w:rPr>
      <w:rFonts w:ascii="Arial" w:hAnsi="Arial"/>
      <w:sz w:val="20"/>
    </w:rPr>
  </w:style>
  <w:style w:type="paragraph" w:customStyle="1" w:styleId="Normszmozott">
    <w:name w:val="Norm számozott"/>
    <w:basedOn w:val="Norml"/>
    <w:uiPriority w:val="99"/>
    <w:rsid w:val="006539FF"/>
    <w:pPr>
      <w:tabs>
        <w:tab w:val="num" w:pos="360"/>
      </w:tabs>
      <w:spacing w:after="240"/>
      <w:jc w:val="both"/>
    </w:pPr>
    <w:rPr>
      <w:rFonts w:ascii="Arial" w:hAnsi="Arial"/>
      <w:sz w:val="20"/>
    </w:rPr>
  </w:style>
  <w:style w:type="character" w:customStyle="1" w:styleId="para">
    <w:name w:val="para"/>
    <w:uiPriority w:val="99"/>
    <w:rsid w:val="006539FF"/>
  </w:style>
  <w:style w:type="paragraph" w:customStyle="1" w:styleId="OkeanFelsorolas0">
    <w:name w:val="Okean_Felsorolas"/>
    <w:uiPriority w:val="99"/>
    <w:rsid w:val="006539FF"/>
    <w:pPr>
      <w:tabs>
        <w:tab w:val="num" w:pos="567"/>
      </w:tabs>
      <w:spacing w:after="120"/>
      <w:ind w:left="567" w:hanging="397"/>
      <w:jc w:val="both"/>
    </w:pPr>
    <w:rPr>
      <w:rFonts w:ascii="Arial" w:hAnsi="Arial" w:cs="Arial"/>
    </w:rPr>
  </w:style>
  <w:style w:type="paragraph" w:customStyle="1" w:styleId="Nadia">
    <w:name w:val="Nadia"/>
    <w:basedOn w:val="Norml"/>
    <w:uiPriority w:val="99"/>
    <w:rsid w:val="006539FF"/>
    <w:pPr>
      <w:spacing w:after="240"/>
      <w:jc w:val="both"/>
    </w:pPr>
    <w:rPr>
      <w:rFonts w:ascii="Arial" w:hAnsi="Arial" w:cs="Arial"/>
      <w:sz w:val="22"/>
      <w:szCs w:val="22"/>
      <w:lang w:val="en-GB" w:eastAsia="en-US"/>
    </w:rPr>
  </w:style>
  <w:style w:type="paragraph" w:customStyle="1" w:styleId="felsorol">
    <w:name w:val="felsorol"/>
    <w:basedOn w:val="Norml"/>
    <w:uiPriority w:val="99"/>
    <w:rsid w:val="006539FF"/>
    <w:pPr>
      <w:tabs>
        <w:tab w:val="num" w:pos="1260"/>
      </w:tabs>
      <w:spacing w:before="120" w:after="120"/>
      <w:ind w:left="1260" w:hanging="360"/>
      <w:jc w:val="both"/>
    </w:pPr>
    <w:rPr>
      <w:sz w:val="26"/>
      <w:szCs w:val="26"/>
    </w:rPr>
  </w:style>
  <w:style w:type="paragraph" w:customStyle="1" w:styleId="B">
    <w:name w:val="B"/>
    <w:uiPriority w:val="99"/>
    <w:rsid w:val="00671788"/>
    <w:pPr>
      <w:spacing w:before="240" w:line="240" w:lineRule="exact"/>
      <w:ind w:left="720"/>
      <w:jc w:val="both"/>
    </w:pPr>
    <w:rPr>
      <w:rFonts w:ascii="Tms Rmn" w:hAnsi="Tms Rmn"/>
      <w:sz w:val="24"/>
      <w:lang w:val="en-GB"/>
    </w:rPr>
  </w:style>
  <w:style w:type="table" w:styleId="Rcsostblzat">
    <w:name w:val="Table Grid"/>
    <w:basedOn w:val="Normltblzat"/>
    <w:uiPriority w:val="99"/>
    <w:rsid w:val="003D7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mozottlista3">
    <w:name w:val="List Number 3"/>
    <w:basedOn w:val="Norml"/>
    <w:uiPriority w:val="99"/>
    <w:rsid w:val="00AD1248"/>
    <w:pPr>
      <w:numPr>
        <w:numId w:val="6"/>
      </w:numPr>
      <w:tabs>
        <w:tab w:val="clear" w:pos="284"/>
        <w:tab w:val="num" w:pos="926"/>
      </w:tabs>
      <w:ind w:left="926" w:hanging="360"/>
    </w:pPr>
    <w:rPr>
      <w:sz w:val="20"/>
      <w:szCs w:val="20"/>
    </w:rPr>
  </w:style>
  <w:style w:type="character" w:styleId="Jegyzethivatkozs">
    <w:name w:val="annotation reference"/>
    <w:rsid w:val="002E5DE0"/>
    <w:rPr>
      <w:rFonts w:cs="Times New Roman"/>
      <w:sz w:val="16"/>
    </w:rPr>
  </w:style>
  <w:style w:type="paragraph" w:customStyle="1" w:styleId="OkeanmagyarazatbekezdesCharChar1">
    <w:name w:val="Okean_magyarazat_bekezdes Char Char1"/>
    <w:basedOn w:val="Norml"/>
    <w:uiPriority w:val="99"/>
    <w:rsid w:val="0044503E"/>
    <w:pPr>
      <w:keepNext/>
      <w:numPr>
        <w:numId w:val="8"/>
      </w:numPr>
      <w:pBdr>
        <w:left w:val="single" w:sz="4" w:space="4" w:color="auto"/>
      </w:pBdr>
      <w:shd w:val="clear" w:color="auto" w:fill="FFFFFF"/>
      <w:spacing w:before="120" w:after="240" w:line="280" w:lineRule="exact"/>
      <w:jc w:val="both"/>
    </w:pPr>
    <w:rPr>
      <w:rFonts w:ascii="Arial" w:hAnsi="Arial" w:cs="Arial"/>
      <w:sz w:val="20"/>
      <w:szCs w:val="20"/>
    </w:rPr>
  </w:style>
  <w:style w:type="paragraph" w:customStyle="1" w:styleId="OkeanABCSzamozas">
    <w:name w:val="Okean_ABC_Szamozas"/>
    <w:basedOn w:val="Norml"/>
    <w:uiPriority w:val="99"/>
    <w:rsid w:val="0044503E"/>
    <w:pPr>
      <w:keepNext/>
      <w:numPr>
        <w:numId w:val="7"/>
      </w:numPr>
      <w:spacing w:after="120" w:line="360" w:lineRule="exact"/>
      <w:jc w:val="both"/>
    </w:pPr>
    <w:rPr>
      <w:rFonts w:ascii="Arial" w:hAnsi="Arial" w:cs="Arial"/>
      <w:sz w:val="22"/>
      <w:szCs w:val="22"/>
    </w:rPr>
  </w:style>
  <w:style w:type="paragraph" w:customStyle="1" w:styleId="OkeanmagyarazatChar">
    <w:name w:val="Okean_magyarazat Char"/>
    <w:basedOn w:val="Norml"/>
    <w:uiPriority w:val="99"/>
    <w:rsid w:val="0044503E"/>
    <w:pPr>
      <w:keepNext/>
      <w:pBdr>
        <w:left w:val="single" w:sz="4" w:space="4" w:color="auto"/>
      </w:pBdr>
      <w:shd w:val="clear" w:color="auto" w:fill="FFFFFF"/>
      <w:spacing w:before="60" w:after="240" w:line="280" w:lineRule="exact"/>
      <w:ind w:left="284"/>
      <w:jc w:val="both"/>
    </w:pPr>
    <w:rPr>
      <w:rFonts w:ascii="Arial" w:hAnsi="Arial"/>
      <w:sz w:val="20"/>
      <w:szCs w:val="20"/>
    </w:rPr>
  </w:style>
  <w:style w:type="character" w:customStyle="1" w:styleId="Szvegtrzs0">
    <w:name w:val="Szövegtörzs_"/>
    <w:link w:val="Szvegtrzs20"/>
    <w:locked/>
    <w:rsid w:val="008C00E7"/>
    <w:rPr>
      <w:rFonts w:ascii="Lucida Sans Unicode" w:hAnsi="Lucida Sans Unicode"/>
      <w:sz w:val="17"/>
      <w:shd w:val="clear" w:color="auto" w:fill="FFFFFF"/>
    </w:rPr>
  </w:style>
  <w:style w:type="paragraph" w:customStyle="1" w:styleId="Szvegtrzs20">
    <w:name w:val="Szövegtörzs2"/>
    <w:basedOn w:val="Norml"/>
    <w:link w:val="Szvegtrzs0"/>
    <w:rsid w:val="008C00E7"/>
    <w:pPr>
      <w:widowControl w:val="0"/>
      <w:shd w:val="clear" w:color="auto" w:fill="FFFFFF"/>
      <w:spacing w:before="60" w:after="120" w:line="240" w:lineRule="atLeast"/>
      <w:ind w:hanging="300"/>
      <w:jc w:val="right"/>
    </w:pPr>
    <w:rPr>
      <w:rFonts w:ascii="Lucida Sans Unicode" w:hAnsi="Lucida Sans Unicode"/>
      <w:sz w:val="17"/>
      <w:szCs w:val="20"/>
    </w:rPr>
  </w:style>
  <w:style w:type="paragraph" w:customStyle="1" w:styleId="Stlus">
    <w:name w:val="Stílus"/>
    <w:uiPriority w:val="99"/>
    <w:rsid w:val="008C00E7"/>
    <w:pPr>
      <w:widowControl w:val="0"/>
      <w:autoSpaceDE w:val="0"/>
      <w:autoSpaceDN w:val="0"/>
      <w:adjustRightInd w:val="0"/>
    </w:pPr>
    <w:rPr>
      <w:rFonts w:eastAsia="SimSun"/>
      <w:sz w:val="24"/>
      <w:szCs w:val="24"/>
      <w:lang w:eastAsia="zh-CN"/>
    </w:rPr>
  </w:style>
  <w:style w:type="paragraph" w:customStyle="1" w:styleId="NormlNorml1">
    <w:name w:val="Normál.Normál1"/>
    <w:uiPriority w:val="99"/>
    <w:rsid w:val="008C00E7"/>
    <w:pPr>
      <w:widowControl w:val="0"/>
      <w:suppressAutoHyphens/>
    </w:pPr>
    <w:rPr>
      <w:sz w:val="26"/>
      <w:szCs w:val="26"/>
    </w:rPr>
  </w:style>
  <w:style w:type="paragraph" w:customStyle="1" w:styleId="style16">
    <w:name w:val="style16"/>
    <w:basedOn w:val="Norml"/>
    <w:uiPriority w:val="99"/>
    <w:rsid w:val="00973F68"/>
    <w:rPr>
      <w:rFonts w:ascii="Arial" w:hAnsi="Arial" w:cs="Arial"/>
    </w:rPr>
  </w:style>
  <w:style w:type="character" w:customStyle="1" w:styleId="style161">
    <w:name w:val="style161"/>
    <w:uiPriority w:val="99"/>
    <w:rsid w:val="00973F68"/>
    <w:rPr>
      <w:rFonts w:ascii="Arial" w:hAnsi="Arial"/>
    </w:rPr>
  </w:style>
  <w:style w:type="paragraph" w:customStyle="1" w:styleId="almenstyle27style29style30">
    <w:name w:val="almen style27 style29 style30"/>
    <w:basedOn w:val="Norml"/>
    <w:uiPriority w:val="99"/>
    <w:rsid w:val="00973F68"/>
  </w:style>
  <w:style w:type="paragraph" w:customStyle="1" w:styleId="almenstyle27">
    <w:name w:val="almen style27"/>
    <w:basedOn w:val="Norml"/>
    <w:uiPriority w:val="99"/>
    <w:rsid w:val="00973F68"/>
  </w:style>
  <w:style w:type="character" w:customStyle="1" w:styleId="Szvegtrzs1">
    <w:name w:val="Szövegtörzs1"/>
    <w:uiPriority w:val="99"/>
    <w:rsid w:val="00640164"/>
    <w:rPr>
      <w:rFonts w:ascii="Lucida Sans Unicode" w:hAnsi="Lucida Sans Unicode"/>
      <w:color w:val="000000"/>
      <w:spacing w:val="0"/>
      <w:w w:val="100"/>
      <w:position w:val="0"/>
      <w:sz w:val="17"/>
      <w:u w:val="none"/>
      <w:lang w:val="hu-HU"/>
    </w:rPr>
  </w:style>
  <w:style w:type="paragraph" w:styleId="Nincstrkz">
    <w:name w:val="No Spacing"/>
    <w:uiPriority w:val="99"/>
    <w:qFormat/>
    <w:rsid w:val="00415AD6"/>
    <w:rPr>
      <w:rFonts w:ascii="Calibri" w:hAnsi="Calibri"/>
      <w:lang w:eastAsia="en-US"/>
    </w:rPr>
  </w:style>
  <w:style w:type="character" w:customStyle="1" w:styleId="LbjegyzetszvegChar2">
    <w:name w:val="Lábjegyzetszöveg Char2"/>
    <w:aliases w:val="Footnote Text Char Char1,Lábjegyzetszöveg Char Char1,Lábjegyzetszöveg Char1 Char Char1,Lábjegyzetszöveg Char Char Char Char1,Footnote Char Char Char Char1,Char1 Char Char Char Char1,Footnote Char1 Char Char1,Char1 Char1 Char Char1"/>
    <w:semiHidden/>
    <w:locked/>
    <w:rsid w:val="00287657"/>
    <w:rPr>
      <w:sz w:val="20"/>
    </w:rPr>
  </w:style>
  <w:style w:type="character" w:customStyle="1" w:styleId="lawnum">
    <w:name w:val="lawnum"/>
    <w:uiPriority w:val="99"/>
    <w:rsid w:val="00121994"/>
  </w:style>
  <w:style w:type="paragraph" w:customStyle="1" w:styleId="CharCharCharCharChar">
    <w:name w:val="Char Char Char Char Char"/>
    <w:basedOn w:val="Norml"/>
    <w:uiPriority w:val="99"/>
    <w:rsid w:val="009F5DC3"/>
    <w:pPr>
      <w:spacing w:after="160" w:line="240" w:lineRule="exact"/>
    </w:pPr>
    <w:rPr>
      <w:rFonts w:ascii="Verdana" w:hAnsi="Verdana"/>
      <w:sz w:val="20"/>
      <w:szCs w:val="20"/>
      <w:lang w:val="en-US" w:eastAsia="en-US"/>
    </w:rPr>
  </w:style>
  <w:style w:type="paragraph" w:customStyle="1" w:styleId="Char1">
    <w:name w:val="Char1"/>
    <w:basedOn w:val="Norml"/>
    <w:uiPriority w:val="99"/>
    <w:rsid w:val="003E4216"/>
    <w:pPr>
      <w:spacing w:after="160" w:line="240" w:lineRule="exact"/>
    </w:pPr>
    <w:rPr>
      <w:rFonts w:ascii="Verdana" w:hAnsi="Verdana"/>
      <w:sz w:val="20"/>
      <w:szCs w:val="20"/>
      <w:lang w:val="en-US" w:eastAsia="en-US"/>
    </w:rPr>
  </w:style>
  <w:style w:type="character" w:customStyle="1" w:styleId="Cmsor1Char1">
    <w:name w:val="Címsor 1 Char1"/>
    <w:aliases w:val="CMG H1 Char2,Head1 Char2,Heading apps Char2,Class Heading Char2,H1 Char2,h1 Char2,heading1 Char2,h1 chapter heading Char2,Első számozott szint Char2,Szint_1 Char2,1. számozott szint Char2,1. számozott Char2,(Chapter) Char2,left I2 Char1"/>
    <w:uiPriority w:val="99"/>
    <w:locked/>
    <w:rsid w:val="00045D84"/>
    <w:rPr>
      <w:rFonts w:ascii="Arial" w:hAnsi="Arial"/>
      <w:b/>
      <w:kern w:val="32"/>
      <w:sz w:val="32"/>
      <w:lang w:val="hu-HU" w:eastAsia="hu-HU"/>
    </w:rPr>
  </w:style>
  <w:style w:type="character" w:customStyle="1" w:styleId="il">
    <w:name w:val="il"/>
    <w:uiPriority w:val="99"/>
    <w:rsid w:val="008B58C8"/>
  </w:style>
  <w:style w:type="character" w:customStyle="1" w:styleId="Szvegtrzs11Nemdlt">
    <w:name w:val="Szövegtörzs (11) + Nem dőlt"/>
    <w:uiPriority w:val="99"/>
    <w:rsid w:val="00F277D6"/>
    <w:rPr>
      <w:rFonts w:ascii="Segoe UI" w:eastAsia="Times New Roman" w:hAnsi="Segoe UI"/>
      <w:i/>
      <w:spacing w:val="0"/>
      <w:sz w:val="22"/>
    </w:rPr>
  </w:style>
  <w:style w:type="paragraph" w:customStyle="1" w:styleId="Szvegtrzs31">
    <w:name w:val="Szövegtörzs 31"/>
    <w:basedOn w:val="Norml"/>
    <w:uiPriority w:val="99"/>
    <w:rsid w:val="002C18B4"/>
    <w:pPr>
      <w:overflowPunct w:val="0"/>
      <w:autoSpaceDE w:val="0"/>
      <w:autoSpaceDN w:val="0"/>
      <w:adjustRightInd w:val="0"/>
      <w:jc w:val="both"/>
      <w:textAlignment w:val="baseline"/>
    </w:pPr>
    <w:rPr>
      <w:szCs w:val="20"/>
    </w:rPr>
  </w:style>
  <w:style w:type="table" w:customStyle="1" w:styleId="Rcsostblzat1">
    <w:name w:val="Rácsos táblázat1"/>
    <w:uiPriority w:val="99"/>
    <w:rsid w:val="002C18B4"/>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3">
    <w:name w:val="Normal 3"/>
    <w:basedOn w:val="Norml"/>
    <w:uiPriority w:val="99"/>
    <w:rsid w:val="002C18B4"/>
    <w:pPr>
      <w:numPr>
        <w:ilvl w:val="1"/>
        <w:numId w:val="10"/>
      </w:numPr>
      <w:tabs>
        <w:tab w:val="clear" w:pos="108"/>
      </w:tabs>
      <w:spacing w:before="120" w:after="120"/>
      <w:ind w:left="851" w:firstLine="0"/>
      <w:jc w:val="both"/>
    </w:pPr>
    <w:rPr>
      <w:rFonts w:ascii="Arial" w:hAnsi="Arial"/>
      <w:lang w:eastAsia="en-US"/>
    </w:rPr>
  </w:style>
  <w:style w:type="character" w:customStyle="1" w:styleId="Normal3Char1">
    <w:name w:val="Normal 3 Char1"/>
    <w:uiPriority w:val="99"/>
    <w:rsid w:val="002C18B4"/>
    <w:rPr>
      <w:rFonts w:ascii="Arial" w:hAnsi="Arial"/>
      <w:sz w:val="24"/>
      <w:lang w:val="hu-HU" w:eastAsia="en-US"/>
    </w:rPr>
  </w:style>
  <w:style w:type="paragraph" w:customStyle="1" w:styleId="Stlus2">
    <w:name w:val="Stílus2"/>
    <w:basedOn w:val="Norml"/>
    <w:uiPriority w:val="99"/>
    <w:rsid w:val="002C18B4"/>
    <w:pPr>
      <w:numPr>
        <w:ilvl w:val="1"/>
        <w:numId w:val="9"/>
      </w:numPr>
    </w:pPr>
  </w:style>
  <w:style w:type="table" w:customStyle="1" w:styleId="Rcsostblzat2">
    <w:name w:val="Rácsos táblázat2"/>
    <w:uiPriority w:val="99"/>
    <w:rsid w:val="002C18B4"/>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62">
    <w:name w:val="Char Char162"/>
    <w:uiPriority w:val="99"/>
    <w:rsid w:val="002C18B4"/>
    <w:rPr>
      <w:b/>
      <w:sz w:val="24"/>
      <w:lang w:val="hu-HU" w:eastAsia="hu-HU"/>
    </w:rPr>
  </w:style>
  <w:style w:type="character" w:customStyle="1" w:styleId="CharChar152">
    <w:name w:val="Char Char152"/>
    <w:uiPriority w:val="99"/>
    <w:rsid w:val="002C18B4"/>
    <w:rPr>
      <w:rFonts w:ascii="Arial" w:hAnsi="Arial"/>
      <w:b/>
      <w:i/>
      <w:sz w:val="28"/>
      <w:lang w:val="hu-HU" w:eastAsia="hu-HU"/>
    </w:rPr>
  </w:style>
  <w:style w:type="character" w:customStyle="1" w:styleId="CharChar142">
    <w:name w:val="Char Char142"/>
    <w:uiPriority w:val="99"/>
    <w:rsid w:val="002C18B4"/>
    <w:rPr>
      <w:rFonts w:ascii="Arial" w:hAnsi="Arial"/>
      <w:b/>
      <w:sz w:val="26"/>
      <w:lang w:val="hu-HU" w:eastAsia="hu-HU"/>
    </w:rPr>
  </w:style>
  <w:style w:type="character" w:customStyle="1" w:styleId="Heading4CharCharChar">
    <w:name w:val="Heading 4 Char Char Char"/>
    <w:uiPriority w:val="99"/>
    <w:rsid w:val="002C18B4"/>
    <w:rPr>
      <w:b/>
      <w:sz w:val="28"/>
      <w:lang w:val="hu-HU" w:eastAsia="hu-HU"/>
    </w:rPr>
  </w:style>
  <w:style w:type="character" w:customStyle="1" w:styleId="CharChar132">
    <w:name w:val="Char Char132"/>
    <w:uiPriority w:val="99"/>
    <w:rsid w:val="002C18B4"/>
    <w:rPr>
      <w:rFonts w:ascii="Arial" w:hAnsi="Arial"/>
      <w:sz w:val="22"/>
      <w:lang w:val="hu-HU" w:eastAsia="hu-HU"/>
    </w:rPr>
  </w:style>
  <w:style w:type="paragraph" w:customStyle="1" w:styleId="Char3">
    <w:name w:val="Char3"/>
    <w:basedOn w:val="Norml"/>
    <w:uiPriority w:val="99"/>
    <w:rsid w:val="002C18B4"/>
    <w:pPr>
      <w:spacing w:after="160" w:line="240" w:lineRule="exact"/>
    </w:pPr>
    <w:rPr>
      <w:rFonts w:ascii="Verdana" w:hAnsi="Verdana"/>
      <w:bCs/>
      <w:sz w:val="20"/>
      <w:szCs w:val="20"/>
      <w:lang w:val="en-US" w:eastAsia="en-US"/>
    </w:rPr>
  </w:style>
  <w:style w:type="table" w:customStyle="1" w:styleId="Rcsostblzat3">
    <w:name w:val="Rácsos táblázat3"/>
    <w:uiPriority w:val="99"/>
    <w:rsid w:val="002C18B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tCharChar">
    <w:name w:val="bt Char Char"/>
    <w:uiPriority w:val="99"/>
    <w:semiHidden/>
    <w:rsid w:val="002C18B4"/>
    <w:rPr>
      <w:sz w:val="24"/>
      <w:lang w:val="hu-HU" w:eastAsia="hu-HU"/>
    </w:rPr>
  </w:style>
  <w:style w:type="paragraph" w:customStyle="1" w:styleId="StlusSorkizrt">
    <w:name w:val="Stílus Sorkizárt"/>
    <w:basedOn w:val="Norml"/>
    <w:uiPriority w:val="99"/>
    <w:rsid w:val="002C18B4"/>
    <w:pPr>
      <w:spacing w:line="360" w:lineRule="auto"/>
      <w:jc w:val="both"/>
    </w:pPr>
    <w:rPr>
      <w:szCs w:val="20"/>
    </w:rPr>
  </w:style>
  <w:style w:type="paragraph" w:customStyle="1" w:styleId="cmzett2">
    <w:name w:val="címzett2"/>
    <w:basedOn w:val="Norml"/>
    <w:uiPriority w:val="99"/>
    <w:rsid w:val="002C18B4"/>
    <w:rPr>
      <w:szCs w:val="20"/>
      <w:lang w:val="fi-FI"/>
    </w:rPr>
  </w:style>
  <w:style w:type="paragraph" w:customStyle="1" w:styleId="Listaszerbekezds2">
    <w:name w:val="Listaszerű bekezdés2"/>
    <w:basedOn w:val="Norml"/>
    <w:uiPriority w:val="99"/>
    <w:rsid w:val="002C18B4"/>
    <w:pPr>
      <w:ind w:left="720"/>
      <w:contextualSpacing/>
    </w:pPr>
    <w:rPr>
      <w:szCs w:val="20"/>
    </w:rPr>
  </w:style>
  <w:style w:type="paragraph" w:styleId="Felsorols2">
    <w:name w:val="List Bullet 2"/>
    <w:basedOn w:val="Norml"/>
    <w:autoRedefine/>
    <w:uiPriority w:val="99"/>
    <w:locked/>
    <w:rsid w:val="002C18B4"/>
    <w:pPr>
      <w:tabs>
        <w:tab w:val="num" w:pos="1069"/>
      </w:tabs>
      <w:ind w:left="1069" w:hanging="360"/>
      <w:jc w:val="both"/>
    </w:pPr>
    <w:rPr>
      <w:szCs w:val="20"/>
    </w:rPr>
  </w:style>
  <w:style w:type="paragraph" w:customStyle="1" w:styleId="Szvegtrzs22">
    <w:name w:val="Szövegtörzs 22"/>
    <w:basedOn w:val="Norml"/>
    <w:uiPriority w:val="99"/>
    <w:rsid w:val="002C18B4"/>
    <w:pPr>
      <w:jc w:val="both"/>
    </w:pPr>
    <w:rPr>
      <w:szCs w:val="20"/>
    </w:rPr>
  </w:style>
  <w:style w:type="paragraph" w:customStyle="1" w:styleId="Norml1">
    <w:name w:val="Normál1"/>
    <w:rsid w:val="002C18B4"/>
    <w:pPr>
      <w:widowControl w:val="0"/>
      <w:overflowPunct w:val="0"/>
      <w:autoSpaceDE w:val="0"/>
      <w:autoSpaceDN w:val="0"/>
      <w:adjustRightInd w:val="0"/>
      <w:spacing w:before="40" w:after="40"/>
      <w:jc w:val="both"/>
      <w:textAlignment w:val="baseline"/>
    </w:pPr>
    <w:rPr>
      <w:sz w:val="24"/>
    </w:rPr>
  </w:style>
  <w:style w:type="paragraph" w:customStyle="1" w:styleId="StyleHeading3Garamond">
    <w:name w:val="Style Heading 3 + Garamond"/>
    <w:basedOn w:val="Cmsor3"/>
    <w:autoRedefine/>
    <w:uiPriority w:val="99"/>
    <w:rsid w:val="002C18B4"/>
    <w:pPr>
      <w:keepNext w:val="0"/>
      <w:jc w:val="both"/>
      <w:outlineLvl w:val="9"/>
    </w:pPr>
    <w:rPr>
      <w:rFonts w:ascii="Times New Roman" w:hAnsi="Times New Roman"/>
      <w:b w:val="0"/>
      <w:sz w:val="24"/>
    </w:rPr>
  </w:style>
  <w:style w:type="paragraph" w:customStyle="1" w:styleId="C2ALATT">
    <w:name w:val="C2 ALATT"/>
    <w:uiPriority w:val="99"/>
    <w:rsid w:val="002C18B4"/>
    <w:pPr>
      <w:suppressAutoHyphens/>
      <w:ind w:left="680"/>
      <w:jc w:val="both"/>
    </w:pPr>
    <w:rPr>
      <w:sz w:val="24"/>
      <w:lang w:eastAsia="ar-SA"/>
    </w:rPr>
  </w:style>
  <w:style w:type="paragraph" w:customStyle="1" w:styleId="Normal1">
    <w:name w:val="Normal 1"/>
    <w:basedOn w:val="Norml"/>
    <w:uiPriority w:val="99"/>
    <w:rsid w:val="002C18B4"/>
    <w:pPr>
      <w:autoSpaceDE w:val="0"/>
      <w:autoSpaceDN w:val="0"/>
      <w:spacing w:after="60"/>
      <w:ind w:left="425"/>
      <w:jc w:val="both"/>
    </w:pPr>
    <w:rPr>
      <w:szCs w:val="20"/>
    </w:rPr>
  </w:style>
  <w:style w:type="character" w:customStyle="1" w:styleId="FootnoteTextCharCharChar">
    <w:name w:val="Footnote Text Char Char Char"/>
    <w:uiPriority w:val="99"/>
    <w:semiHidden/>
    <w:rsid w:val="002C18B4"/>
    <w:rPr>
      <w:rFonts w:ascii="Garamond" w:hAnsi="Garamond"/>
      <w:lang w:val="hu-HU" w:eastAsia="hu-HU"/>
    </w:rPr>
  </w:style>
  <w:style w:type="paragraph" w:customStyle="1" w:styleId="kati">
    <w:name w:val="kati"/>
    <w:basedOn w:val="Norml"/>
    <w:uiPriority w:val="99"/>
    <w:rsid w:val="002C18B4"/>
    <w:pPr>
      <w:jc w:val="both"/>
    </w:pPr>
    <w:rPr>
      <w:rFonts w:ascii="H-Times New Roman" w:hAnsi="H-Times New Roman"/>
      <w:szCs w:val="20"/>
      <w:lang w:val="en-GB"/>
    </w:rPr>
  </w:style>
  <w:style w:type="paragraph" w:styleId="Listafolytatsa2">
    <w:name w:val="List Continue 2"/>
    <w:basedOn w:val="Norml"/>
    <w:uiPriority w:val="99"/>
    <w:locked/>
    <w:rsid w:val="002C18B4"/>
    <w:pPr>
      <w:spacing w:after="120"/>
      <w:ind w:left="566"/>
    </w:pPr>
  </w:style>
  <w:style w:type="paragraph" w:styleId="Lista2">
    <w:name w:val="List 2"/>
    <w:basedOn w:val="Norml"/>
    <w:uiPriority w:val="99"/>
    <w:locked/>
    <w:rsid w:val="002C18B4"/>
    <w:pPr>
      <w:ind w:left="566" w:hanging="283"/>
    </w:pPr>
  </w:style>
  <w:style w:type="paragraph" w:customStyle="1" w:styleId="Szvegtrzsbehzssal32">
    <w:name w:val="Szövegtörzs behúzással 32"/>
    <w:basedOn w:val="Norml"/>
    <w:uiPriority w:val="99"/>
    <w:rsid w:val="002C18B4"/>
    <w:pPr>
      <w:ind w:left="851" w:hanging="851"/>
      <w:jc w:val="both"/>
    </w:pPr>
    <w:rPr>
      <w:sz w:val="26"/>
      <w:szCs w:val="20"/>
    </w:rPr>
  </w:style>
  <w:style w:type="paragraph" w:customStyle="1" w:styleId="cim2CharCharCharCharCharCharCharChar">
    <w:name w:val="cim2 Char Char Char Char Char Char Char Char"/>
    <w:basedOn w:val="Cmsor2"/>
    <w:uiPriority w:val="99"/>
    <w:rsid w:val="002C18B4"/>
    <w:pPr>
      <w:numPr>
        <w:numId w:val="11"/>
      </w:numPr>
      <w:tabs>
        <w:tab w:val="left" w:pos="284"/>
      </w:tabs>
    </w:pPr>
    <w:rPr>
      <w:rFonts w:ascii="Times New Roman" w:hAnsi="Times New Roman"/>
      <w:sz w:val="24"/>
    </w:rPr>
  </w:style>
  <w:style w:type="paragraph" w:customStyle="1" w:styleId="cim3">
    <w:name w:val="cim3"/>
    <w:basedOn w:val="Norml"/>
    <w:uiPriority w:val="99"/>
    <w:rsid w:val="002C18B4"/>
    <w:pPr>
      <w:spacing w:before="120" w:after="120"/>
      <w:jc w:val="both"/>
    </w:pPr>
    <w:rPr>
      <w:b/>
      <w:bCs/>
      <w:szCs w:val="20"/>
      <w:u w:val="single"/>
    </w:rPr>
  </w:style>
  <w:style w:type="paragraph" w:customStyle="1" w:styleId="cim2">
    <w:name w:val="cim2"/>
    <w:basedOn w:val="Cmsor2"/>
    <w:uiPriority w:val="99"/>
    <w:rsid w:val="002C18B4"/>
    <w:pPr>
      <w:tabs>
        <w:tab w:val="left" w:pos="284"/>
      </w:tabs>
      <w:spacing w:before="0"/>
    </w:pPr>
    <w:rPr>
      <w:rFonts w:ascii="Times New Roman" w:hAnsi="Times New Roman"/>
      <w:b w:val="0"/>
      <w:sz w:val="24"/>
    </w:rPr>
  </w:style>
  <w:style w:type="paragraph" w:styleId="Dokumentumtrkp">
    <w:name w:val="Document Map"/>
    <w:basedOn w:val="Norml"/>
    <w:link w:val="DokumentumtrkpChar"/>
    <w:uiPriority w:val="99"/>
    <w:locked/>
    <w:rsid w:val="002C18B4"/>
    <w:pPr>
      <w:shd w:val="clear" w:color="auto" w:fill="000080"/>
    </w:pPr>
    <w:rPr>
      <w:rFonts w:ascii="Tahoma" w:hAnsi="Tahoma"/>
      <w:sz w:val="20"/>
      <w:szCs w:val="20"/>
    </w:rPr>
  </w:style>
  <w:style w:type="character" w:customStyle="1" w:styleId="DokumentumtrkpChar">
    <w:name w:val="Dokumentumtérkép Char"/>
    <w:link w:val="Dokumentumtrkp"/>
    <w:uiPriority w:val="99"/>
    <w:locked/>
    <w:rsid w:val="002C18B4"/>
    <w:rPr>
      <w:rFonts w:ascii="Tahoma" w:hAnsi="Tahoma"/>
      <w:shd w:val="clear" w:color="auto" w:fill="000080"/>
    </w:rPr>
  </w:style>
  <w:style w:type="table" w:customStyle="1" w:styleId="Rcsostblzat4">
    <w:name w:val="Rácsos táblázat4"/>
    <w:uiPriority w:val="99"/>
    <w:rsid w:val="002C18B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l"/>
    <w:uiPriority w:val="99"/>
    <w:rsid w:val="002C18B4"/>
    <w:pPr>
      <w:ind w:left="720"/>
    </w:pPr>
  </w:style>
  <w:style w:type="table" w:customStyle="1" w:styleId="Rcsostblzat5">
    <w:name w:val="Rácsos táblázat5"/>
    <w:uiPriority w:val="99"/>
    <w:rsid w:val="002C18B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2C18B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Vfelsorols">
    <w:name w:val="MAV_felsorolás"/>
    <w:link w:val="MAVfelsorolsChar"/>
    <w:uiPriority w:val="99"/>
    <w:rsid w:val="000D6CD7"/>
    <w:pPr>
      <w:keepNext/>
      <w:numPr>
        <w:numId w:val="12"/>
      </w:numPr>
      <w:spacing w:before="60" w:after="60"/>
      <w:jc w:val="both"/>
    </w:pPr>
    <w:rPr>
      <w:rFonts w:ascii="Calibri" w:hAnsi="Calibri"/>
      <w:szCs w:val="28"/>
      <w:lang w:eastAsia="en-US"/>
    </w:rPr>
  </w:style>
  <w:style w:type="character" w:customStyle="1" w:styleId="MAVfelsorolsChar">
    <w:name w:val="MAV_felsorolás Char"/>
    <w:link w:val="MAVfelsorols"/>
    <w:uiPriority w:val="99"/>
    <w:locked/>
    <w:rsid w:val="000D6CD7"/>
    <w:rPr>
      <w:rFonts w:ascii="Calibri" w:hAnsi="Calibri"/>
      <w:szCs w:val="28"/>
      <w:lang w:eastAsia="en-US"/>
    </w:rPr>
  </w:style>
  <w:style w:type="paragraph" w:customStyle="1" w:styleId="MAVszveg3">
    <w:name w:val="MAV_szöveg3"/>
    <w:basedOn w:val="Norml"/>
    <w:link w:val="MAVszveg3Char"/>
    <w:autoRedefine/>
    <w:uiPriority w:val="99"/>
    <w:rsid w:val="00E13F4D"/>
    <w:pPr>
      <w:spacing w:before="120" w:line="276" w:lineRule="auto"/>
      <w:ind w:left="425"/>
      <w:jc w:val="both"/>
    </w:pPr>
    <w:rPr>
      <w:rFonts w:ascii="Calibri" w:hAnsi="Calibri"/>
      <w:sz w:val="22"/>
      <w:szCs w:val="20"/>
      <w:lang w:eastAsia="en-US"/>
    </w:rPr>
  </w:style>
  <w:style w:type="character" w:customStyle="1" w:styleId="MAVszveg3Char">
    <w:name w:val="MAV_szöveg3 Char"/>
    <w:link w:val="MAVszveg3"/>
    <w:uiPriority w:val="99"/>
    <w:locked/>
    <w:rsid w:val="00E13F4D"/>
    <w:rPr>
      <w:rFonts w:ascii="Calibri" w:eastAsia="Times New Roman" w:hAnsi="Calibri"/>
      <w:sz w:val="22"/>
      <w:lang w:eastAsia="en-US"/>
    </w:rPr>
  </w:style>
  <w:style w:type="paragraph" w:customStyle="1" w:styleId="MAVcmsor1">
    <w:name w:val="MAV_címsor1"/>
    <w:basedOn w:val="Listaszerbekezds"/>
    <w:next w:val="MAVszveg3"/>
    <w:link w:val="MAVcmsor1Char"/>
    <w:uiPriority w:val="99"/>
    <w:rsid w:val="00E13F4D"/>
    <w:pPr>
      <w:keepNext/>
      <w:pageBreakBefore/>
      <w:numPr>
        <w:numId w:val="13"/>
      </w:numPr>
      <w:spacing w:before="480" w:after="120"/>
      <w:ind w:left="999"/>
      <w:outlineLvl w:val="0"/>
    </w:pPr>
    <w:rPr>
      <w:rFonts w:ascii="Calibri" w:hAnsi="Calibri"/>
      <w:sz w:val="32"/>
      <w:szCs w:val="28"/>
      <w:lang w:eastAsia="en-US"/>
    </w:rPr>
  </w:style>
  <w:style w:type="paragraph" w:customStyle="1" w:styleId="MAVcmsor2">
    <w:name w:val="MAV_címsor2"/>
    <w:basedOn w:val="Listaszerbekezds"/>
    <w:link w:val="MAVcmsor2Char"/>
    <w:uiPriority w:val="99"/>
    <w:rsid w:val="00E13F4D"/>
    <w:pPr>
      <w:keepNext/>
      <w:keepLines/>
      <w:numPr>
        <w:ilvl w:val="1"/>
        <w:numId w:val="13"/>
      </w:numPr>
      <w:spacing w:before="240" w:after="120"/>
      <w:ind w:left="440"/>
      <w:outlineLvl w:val="1"/>
    </w:pPr>
    <w:rPr>
      <w:rFonts w:ascii="Calibri" w:hAnsi="Calibri"/>
      <w:sz w:val="28"/>
      <w:lang w:eastAsia="en-US"/>
    </w:rPr>
  </w:style>
  <w:style w:type="character" w:customStyle="1" w:styleId="MAVcmsor2Char">
    <w:name w:val="MAV_címsor2 Char"/>
    <w:link w:val="MAVcmsor2"/>
    <w:uiPriority w:val="99"/>
    <w:locked/>
    <w:rsid w:val="00E13F4D"/>
    <w:rPr>
      <w:rFonts w:ascii="Calibri" w:hAnsi="Calibri"/>
      <w:sz w:val="28"/>
      <w:lang w:eastAsia="en-US"/>
    </w:rPr>
  </w:style>
  <w:style w:type="paragraph" w:customStyle="1" w:styleId="MAVcmsor3">
    <w:name w:val="MAV_címsor3"/>
    <w:basedOn w:val="Norml"/>
    <w:autoRedefine/>
    <w:uiPriority w:val="99"/>
    <w:rsid w:val="00E13F4D"/>
    <w:pPr>
      <w:keepNext/>
      <w:numPr>
        <w:ilvl w:val="2"/>
        <w:numId w:val="13"/>
      </w:numPr>
      <w:spacing w:before="120"/>
      <w:ind w:left="505" w:hanging="505"/>
      <w:jc w:val="both"/>
      <w:outlineLvl w:val="2"/>
    </w:pPr>
    <w:rPr>
      <w:rFonts w:ascii="Calibri" w:hAnsi="Calibri" w:cs="Calibri"/>
      <w:i/>
      <w:szCs w:val="22"/>
      <w:lang w:eastAsia="en-US"/>
    </w:rPr>
  </w:style>
  <w:style w:type="paragraph" w:customStyle="1" w:styleId="MAVTblafej">
    <w:name w:val="MAV_Tábla_fej"/>
    <w:basedOn w:val="MAVszveg3"/>
    <w:next w:val="MAVszveg3"/>
    <w:link w:val="MAVTblafejChar"/>
    <w:uiPriority w:val="99"/>
    <w:rsid w:val="00E13F4D"/>
    <w:pPr>
      <w:ind w:left="0"/>
      <w:jc w:val="center"/>
    </w:pPr>
    <w:rPr>
      <w:b/>
      <w:color w:val="FFFFFF"/>
    </w:rPr>
  </w:style>
  <w:style w:type="paragraph" w:customStyle="1" w:styleId="MAVtblasor">
    <w:name w:val="MAV_tábla_sor"/>
    <w:basedOn w:val="MAVszveg3"/>
    <w:next w:val="MAVszveg3"/>
    <w:link w:val="MAVtblasorChar"/>
    <w:uiPriority w:val="99"/>
    <w:rsid w:val="00E13F4D"/>
    <w:pPr>
      <w:ind w:left="0"/>
      <w:jc w:val="left"/>
    </w:pPr>
  </w:style>
  <w:style w:type="character" w:customStyle="1" w:styleId="MAVTblafejChar">
    <w:name w:val="MAV_Tábla_fej Char"/>
    <w:link w:val="MAVTblafej"/>
    <w:uiPriority w:val="99"/>
    <w:locked/>
    <w:rsid w:val="00E13F4D"/>
    <w:rPr>
      <w:rFonts w:ascii="Calibri" w:hAnsi="Calibri"/>
      <w:b/>
      <w:color w:val="FFFFFF"/>
      <w:sz w:val="22"/>
      <w:lang w:eastAsia="en-US"/>
    </w:rPr>
  </w:style>
  <w:style w:type="character" w:customStyle="1" w:styleId="MAVtblasorChar">
    <w:name w:val="MAV_tábla_sor Char"/>
    <w:link w:val="MAVtblasor"/>
    <w:uiPriority w:val="99"/>
    <w:locked/>
    <w:rsid w:val="00E13F4D"/>
    <w:rPr>
      <w:rFonts w:ascii="Calibri" w:eastAsia="Times New Roman" w:hAnsi="Calibri"/>
      <w:sz w:val="22"/>
      <w:lang w:eastAsia="en-US"/>
    </w:rPr>
  </w:style>
  <w:style w:type="paragraph" w:customStyle="1" w:styleId="MAVszveg3Bold">
    <w:name w:val="MAV_szöveg3_Bold"/>
    <w:basedOn w:val="MAVszveg3"/>
    <w:next w:val="MAVszveg3"/>
    <w:link w:val="MAVszveg3BoldChar"/>
    <w:uiPriority w:val="99"/>
    <w:rsid w:val="00E13F4D"/>
    <w:rPr>
      <w:b/>
    </w:rPr>
  </w:style>
  <w:style w:type="paragraph" w:customStyle="1" w:styleId="MAVszveg3Blue">
    <w:name w:val="MAV_szöveg3_Blue"/>
    <w:basedOn w:val="MAVszveg3"/>
    <w:next w:val="MAVszveg3"/>
    <w:link w:val="MAVszveg3BlueChar"/>
    <w:uiPriority w:val="99"/>
    <w:rsid w:val="00E13F4D"/>
    <w:rPr>
      <w:b/>
      <w:color w:val="0070C0"/>
    </w:rPr>
  </w:style>
  <w:style w:type="character" w:customStyle="1" w:styleId="MAVszveg3BoldChar">
    <w:name w:val="MAV_szöveg3_Bold Char"/>
    <w:link w:val="MAVszveg3Bold"/>
    <w:uiPriority w:val="99"/>
    <w:locked/>
    <w:rsid w:val="00E13F4D"/>
    <w:rPr>
      <w:rFonts w:ascii="Calibri" w:eastAsia="Times New Roman" w:hAnsi="Calibri"/>
      <w:b/>
      <w:sz w:val="22"/>
      <w:lang w:eastAsia="en-US"/>
    </w:rPr>
  </w:style>
  <w:style w:type="character" w:customStyle="1" w:styleId="MAVszveg3BlueChar">
    <w:name w:val="MAV_szöveg3_Blue Char"/>
    <w:link w:val="MAVszveg3Blue"/>
    <w:uiPriority w:val="99"/>
    <w:locked/>
    <w:rsid w:val="00E13F4D"/>
    <w:rPr>
      <w:rFonts w:ascii="Calibri" w:eastAsia="Times New Roman" w:hAnsi="Calibri"/>
      <w:b/>
      <w:color w:val="0070C0"/>
      <w:sz w:val="22"/>
      <w:lang w:eastAsia="en-US"/>
    </w:rPr>
  </w:style>
  <w:style w:type="paragraph" w:customStyle="1" w:styleId="cm0">
    <w:name w:val="cím"/>
    <w:basedOn w:val="Norml"/>
    <w:next w:val="Norml"/>
    <w:uiPriority w:val="99"/>
    <w:rsid w:val="009F4B9A"/>
    <w:pPr>
      <w:spacing w:line="360" w:lineRule="auto"/>
      <w:jc w:val="center"/>
    </w:pPr>
    <w:rPr>
      <w:rFonts w:ascii="H-Gourmand" w:hAnsi="H-Gourmand"/>
      <w:b/>
      <w:sz w:val="28"/>
      <w:szCs w:val="20"/>
    </w:rPr>
  </w:style>
  <w:style w:type="character" w:customStyle="1" w:styleId="bot">
    <w:name w:val="bot"/>
    <w:uiPriority w:val="99"/>
    <w:rsid w:val="009F4B9A"/>
  </w:style>
  <w:style w:type="character" w:customStyle="1" w:styleId="hircim">
    <w:name w:val="hir_cim"/>
    <w:uiPriority w:val="99"/>
    <w:rsid w:val="009F4B9A"/>
  </w:style>
  <w:style w:type="paragraph" w:customStyle="1" w:styleId="uj">
    <w:name w:val="uj"/>
    <w:basedOn w:val="Norml"/>
    <w:uiPriority w:val="99"/>
    <w:rsid w:val="009F4B9A"/>
    <w:pPr>
      <w:pBdr>
        <w:left w:val="single" w:sz="36" w:space="3" w:color="FF0000"/>
      </w:pBdr>
      <w:ind w:firstLine="180"/>
      <w:jc w:val="both"/>
    </w:pPr>
  </w:style>
  <w:style w:type="character" w:customStyle="1" w:styleId="timark">
    <w:name w:val="timark"/>
    <w:uiPriority w:val="99"/>
    <w:rsid w:val="009F4B9A"/>
  </w:style>
  <w:style w:type="character" w:customStyle="1" w:styleId="CharChar">
    <w:name w:val="Char Char"/>
    <w:uiPriority w:val="99"/>
    <w:rsid w:val="009F4B9A"/>
    <w:rPr>
      <w:b/>
      <w:sz w:val="24"/>
      <w:lang w:val="hu-HU" w:eastAsia="hu-HU"/>
    </w:rPr>
  </w:style>
  <w:style w:type="paragraph" w:customStyle="1" w:styleId="albekezdes">
    <w:name w:val="albekezdes"/>
    <w:basedOn w:val="Norml"/>
    <w:autoRedefine/>
    <w:uiPriority w:val="99"/>
    <w:rsid w:val="009F4B9A"/>
    <w:pPr>
      <w:tabs>
        <w:tab w:val="num" w:pos="360"/>
      </w:tabs>
      <w:spacing w:before="240" w:after="120"/>
      <w:jc w:val="both"/>
    </w:pPr>
    <w:rPr>
      <w:szCs w:val="20"/>
    </w:rPr>
  </w:style>
  <w:style w:type="paragraph" w:customStyle="1" w:styleId="fszveg">
    <w:name w:val="fôszöveg"/>
    <w:basedOn w:val="Norml"/>
    <w:uiPriority w:val="99"/>
    <w:rsid w:val="009F4B9A"/>
    <w:pPr>
      <w:spacing w:after="120"/>
      <w:ind w:left="567"/>
      <w:jc w:val="both"/>
    </w:pPr>
    <w:rPr>
      <w:szCs w:val="20"/>
    </w:rPr>
  </w:style>
  <w:style w:type="paragraph" w:customStyle="1" w:styleId="font6">
    <w:name w:val="font6"/>
    <w:basedOn w:val="Norml"/>
    <w:uiPriority w:val="99"/>
    <w:rsid w:val="009F4B9A"/>
    <w:pPr>
      <w:spacing w:before="100" w:beforeAutospacing="1" w:after="100" w:afterAutospacing="1"/>
    </w:pPr>
    <w:rPr>
      <w:rFonts w:eastAsia="MS Mincho"/>
      <w:color w:val="FF0000"/>
      <w:lang w:eastAsia="ja-JP"/>
    </w:rPr>
  </w:style>
  <w:style w:type="paragraph" w:customStyle="1" w:styleId="font7">
    <w:name w:val="font7"/>
    <w:basedOn w:val="Norml"/>
    <w:uiPriority w:val="99"/>
    <w:rsid w:val="009F4B9A"/>
    <w:pPr>
      <w:spacing w:before="100" w:beforeAutospacing="1" w:after="100" w:afterAutospacing="1"/>
    </w:pPr>
    <w:rPr>
      <w:rFonts w:eastAsia="MS Mincho"/>
      <w:color w:val="000000"/>
      <w:lang w:eastAsia="ja-JP"/>
    </w:rPr>
  </w:style>
  <w:style w:type="paragraph" w:customStyle="1" w:styleId="xl65">
    <w:name w:val="xl65"/>
    <w:basedOn w:val="Norml"/>
    <w:uiPriority w:val="99"/>
    <w:rsid w:val="009F4B9A"/>
    <w:pPr>
      <w:spacing w:before="100" w:beforeAutospacing="1" w:after="100" w:afterAutospacing="1"/>
    </w:pPr>
    <w:rPr>
      <w:rFonts w:eastAsia="MS Mincho"/>
      <w:lang w:eastAsia="ja-JP"/>
    </w:rPr>
  </w:style>
  <w:style w:type="paragraph" w:customStyle="1" w:styleId="xl66">
    <w:name w:val="xl66"/>
    <w:basedOn w:val="Norml"/>
    <w:uiPriority w:val="99"/>
    <w:rsid w:val="009F4B9A"/>
    <w:pPr>
      <w:spacing w:before="100" w:beforeAutospacing="1" w:after="100" w:afterAutospacing="1"/>
      <w:jc w:val="center"/>
    </w:pPr>
    <w:rPr>
      <w:rFonts w:eastAsia="MS Mincho"/>
      <w:lang w:eastAsia="ja-JP"/>
    </w:rPr>
  </w:style>
  <w:style w:type="paragraph" w:customStyle="1" w:styleId="xl67">
    <w:name w:val="xl67"/>
    <w:basedOn w:val="Norml"/>
    <w:uiPriority w:val="99"/>
    <w:rsid w:val="009F4B9A"/>
    <w:pPr>
      <w:spacing w:before="100" w:beforeAutospacing="1" w:after="100" w:afterAutospacing="1"/>
    </w:pPr>
    <w:rPr>
      <w:rFonts w:eastAsia="MS Mincho"/>
      <w:b/>
      <w:bCs/>
      <w:color w:val="FF0000"/>
      <w:lang w:eastAsia="ja-JP"/>
    </w:rPr>
  </w:style>
  <w:style w:type="paragraph" w:customStyle="1" w:styleId="xl68">
    <w:name w:val="xl68"/>
    <w:basedOn w:val="Norml"/>
    <w:uiPriority w:val="99"/>
    <w:rsid w:val="009F4B9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MS Mincho"/>
      <w:b/>
      <w:bCs/>
      <w:lang w:eastAsia="ja-JP"/>
    </w:rPr>
  </w:style>
  <w:style w:type="paragraph" w:customStyle="1" w:styleId="xl69">
    <w:name w:val="xl69"/>
    <w:basedOn w:val="Norml"/>
    <w:uiPriority w:val="99"/>
    <w:rsid w:val="009F4B9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MS Mincho"/>
      <w:b/>
      <w:bCs/>
      <w:lang w:eastAsia="ja-JP"/>
    </w:rPr>
  </w:style>
  <w:style w:type="paragraph" w:customStyle="1" w:styleId="xl70">
    <w:name w:val="xl70"/>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Mincho"/>
      <w:lang w:eastAsia="ja-JP"/>
    </w:rPr>
  </w:style>
  <w:style w:type="paragraph" w:customStyle="1" w:styleId="xl71">
    <w:name w:val="xl71"/>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Mincho"/>
      <w:lang w:eastAsia="ja-JP"/>
    </w:rPr>
  </w:style>
  <w:style w:type="paragraph" w:customStyle="1" w:styleId="xl72">
    <w:name w:val="xl72"/>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MS Mincho"/>
      <w:lang w:eastAsia="ja-JP"/>
    </w:rPr>
  </w:style>
  <w:style w:type="paragraph" w:customStyle="1" w:styleId="xl73">
    <w:name w:val="xl73"/>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MS Mincho"/>
      <w:lang w:eastAsia="ja-JP"/>
    </w:rPr>
  </w:style>
  <w:style w:type="paragraph" w:customStyle="1" w:styleId="xl74">
    <w:name w:val="xl74"/>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Mincho"/>
      <w:lang w:eastAsia="ja-JP"/>
    </w:rPr>
  </w:style>
  <w:style w:type="paragraph" w:customStyle="1" w:styleId="xl75">
    <w:name w:val="xl75"/>
    <w:basedOn w:val="Norml"/>
    <w:uiPriority w:val="99"/>
    <w:rsid w:val="009F4B9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MS Mincho"/>
      <w:lang w:eastAsia="ja-JP"/>
    </w:rPr>
  </w:style>
  <w:style w:type="paragraph" w:customStyle="1" w:styleId="xl76">
    <w:name w:val="xl76"/>
    <w:basedOn w:val="Norml"/>
    <w:uiPriority w:val="99"/>
    <w:rsid w:val="009F4B9A"/>
    <w:pPr>
      <w:pBdr>
        <w:top w:val="single" w:sz="4" w:space="0" w:color="auto"/>
        <w:bottom w:val="single" w:sz="4" w:space="0" w:color="auto"/>
        <w:right w:val="single" w:sz="4" w:space="0" w:color="auto"/>
      </w:pBdr>
      <w:spacing w:before="100" w:beforeAutospacing="1" w:after="100" w:afterAutospacing="1"/>
      <w:jc w:val="center"/>
    </w:pPr>
    <w:rPr>
      <w:rFonts w:eastAsia="MS Mincho"/>
      <w:lang w:eastAsia="ja-JP"/>
    </w:rPr>
  </w:style>
  <w:style w:type="paragraph" w:customStyle="1" w:styleId="xl77">
    <w:name w:val="xl77"/>
    <w:basedOn w:val="Norml"/>
    <w:uiPriority w:val="99"/>
    <w:rsid w:val="009F4B9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MS Mincho"/>
      <w:lang w:eastAsia="ja-JP"/>
    </w:rPr>
  </w:style>
  <w:style w:type="paragraph" w:customStyle="1" w:styleId="xl78">
    <w:name w:val="xl78"/>
    <w:basedOn w:val="Norml"/>
    <w:uiPriority w:val="99"/>
    <w:rsid w:val="009F4B9A"/>
    <w:pPr>
      <w:pBdr>
        <w:top w:val="single" w:sz="4" w:space="0" w:color="auto"/>
        <w:left w:val="single" w:sz="4" w:space="0" w:color="auto"/>
        <w:bottom w:val="single" w:sz="4" w:space="0" w:color="auto"/>
      </w:pBdr>
      <w:spacing w:before="100" w:beforeAutospacing="1" w:after="100" w:afterAutospacing="1"/>
      <w:jc w:val="center"/>
    </w:pPr>
    <w:rPr>
      <w:rFonts w:eastAsia="MS Mincho"/>
      <w:lang w:eastAsia="ja-JP"/>
    </w:rPr>
  </w:style>
  <w:style w:type="paragraph" w:customStyle="1" w:styleId="xl79">
    <w:name w:val="xl79"/>
    <w:basedOn w:val="Norml"/>
    <w:uiPriority w:val="99"/>
    <w:rsid w:val="009F4B9A"/>
    <w:pPr>
      <w:pBdr>
        <w:left w:val="single" w:sz="8" w:space="0" w:color="auto"/>
        <w:bottom w:val="single" w:sz="8" w:space="0" w:color="auto"/>
        <w:right w:val="single" w:sz="4" w:space="0" w:color="auto"/>
      </w:pBdr>
      <w:spacing w:before="100" w:beforeAutospacing="1" w:after="100" w:afterAutospacing="1"/>
    </w:pPr>
    <w:rPr>
      <w:rFonts w:eastAsia="MS Mincho"/>
      <w:b/>
      <w:bCs/>
      <w:lang w:eastAsia="ja-JP"/>
    </w:rPr>
  </w:style>
  <w:style w:type="paragraph" w:customStyle="1" w:styleId="xl80">
    <w:name w:val="xl80"/>
    <w:basedOn w:val="Norml"/>
    <w:uiPriority w:val="99"/>
    <w:rsid w:val="009F4B9A"/>
    <w:pPr>
      <w:pBdr>
        <w:left w:val="single" w:sz="4" w:space="0" w:color="auto"/>
        <w:bottom w:val="single" w:sz="8" w:space="0" w:color="auto"/>
        <w:right w:val="single" w:sz="4" w:space="0" w:color="auto"/>
      </w:pBdr>
      <w:spacing w:before="100" w:beforeAutospacing="1" w:after="100" w:afterAutospacing="1"/>
      <w:jc w:val="center"/>
    </w:pPr>
    <w:rPr>
      <w:rFonts w:eastAsia="MS Mincho"/>
      <w:b/>
      <w:bCs/>
      <w:lang w:eastAsia="ja-JP"/>
    </w:rPr>
  </w:style>
  <w:style w:type="paragraph" w:customStyle="1" w:styleId="xl81">
    <w:name w:val="xl81"/>
    <w:basedOn w:val="Norml"/>
    <w:uiPriority w:val="99"/>
    <w:rsid w:val="009F4B9A"/>
    <w:pPr>
      <w:pBdr>
        <w:left w:val="single" w:sz="4" w:space="0" w:color="auto"/>
        <w:bottom w:val="single" w:sz="8" w:space="0" w:color="auto"/>
        <w:right w:val="single" w:sz="4" w:space="0" w:color="auto"/>
      </w:pBdr>
      <w:spacing w:before="100" w:beforeAutospacing="1" w:after="100" w:afterAutospacing="1"/>
    </w:pPr>
    <w:rPr>
      <w:rFonts w:eastAsia="MS Mincho"/>
      <w:b/>
      <w:bCs/>
      <w:lang w:eastAsia="ja-JP"/>
    </w:rPr>
  </w:style>
  <w:style w:type="paragraph" w:customStyle="1" w:styleId="xl82">
    <w:name w:val="xl82"/>
    <w:basedOn w:val="Norml"/>
    <w:uiPriority w:val="99"/>
    <w:rsid w:val="009F4B9A"/>
    <w:pPr>
      <w:pBdr>
        <w:left w:val="single" w:sz="4" w:space="0" w:color="auto"/>
        <w:bottom w:val="single" w:sz="8" w:space="0" w:color="auto"/>
        <w:right w:val="single" w:sz="8" w:space="0" w:color="auto"/>
      </w:pBdr>
      <w:spacing w:before="100" w:beforeAutospacing="1" w:after="100" w:afterAutospacing="1"/>
    </w:pPr>
    <w:rPr>
      <w:rFonts w:eastAsia="MS Mincho"/>
      <w:b/>
      <w:bCs/>
      <w:lang w:eastAsia="ja-JP"/>
    </w:rPr>
  </w:style>
  <w:style w:type="paragraph" w:customStyle="1" w:styleId="xl83">
    <w:name w:val="xl83"/>
    <w:basedOn w:val="Norml"/>
    <w:uiPriority w:val="99"/>
    <w:rsid w:val="009F4B9A"/>
    <w:pPr>
      <w:pBdr>
        <w:right w:val="single" w:sz="4" w:space="0" w:color="auto"/>
      </w:pBdr>
      <w:spacing w:before="100" w:beforeAutospacing="1" w:after="100" w:afterAutospacing="1"/>
      <w:jc w:val="center"/>
      <w:textAlignment w:val="center"/>
    </w:pPr>
    <w:rPr>
      <w:rFonts w:eastAsia="MS Mincho"/>
      <w:b/>
      <w:bCs/>
      <w:lang w:eastAsia="ja-JP"/>
    </w:rPr>
  </w:style>
  <w:style w:type="paragraph" w:customStyle="1" w:styleId="xl84">
    <w:name w:val="xl84"/>
    <w:basedOn w:val="Norml"/>
    <w:uiPriority w:val="99"/>
    <w:rsid w:val="009F4B9A"/>
    <w:pPr>
      <w:pBdr>
        <w:left w:val="single" w:sz="4" w:space="0" w:color="auto"/>
        <w:right w:val="single" w:sz="4" w:space="0" w:color="auto"/>
      </w:pBdr>
      <w:spacing w:before="100" w:beforeAutospacing="1" w:after="100" w:afterAutospacing="1"/>
      <w:jc w:val="center"/>
      <w:textAlignment w:val="center"/>
    </w:pPr>
    <w:rPr>
      <w:rFonts w:eastAsia="MS Mincho"/>
      <w:b/>
      <w:bCs/>
      <w:lang w:eastAsia="ja-JP"/>
    </w:rPr>
  </w:style>
  <w:style w:type="paragraph" w:customStyle="1" w:styleId="xl85">
    <w:name w:val="xl85"/>
    <w:basedOn w:val="Norml"/>
    <w:uiPriority w:val="99"/>
    <w:rsid w:val="009F4B9A"/>
    <w:pPr>
      <w:pBdr>
        <w:left w:val="single" w:sz="4" w:space="0" w:color="auto"/>
        <w:right w:val="single" w:sz="8" w:space="0" w:color="auto"/>
      </w:pBdr>
      <w:spacing w:before="100" w:beforeAutospacing="1" w:after="100" w:afterAutospacing="1"/>
      <w:jc w:val="center"/>
      <w:textAlignment w:val="center"/>
    </w:pPr>
    <w:rPr>
      <w:rFonts w:eastAsia="MS Mincho"/>
      <w:b/>
      <w:bCs/>
      <w:lang w:eastAsia="ja-JP"/>
    </w:rPr>
  </w:style>
  <w:style w:type="paragraph" w:customStyle="1" w:styleId="xl86">
    <w:name w:val="xl86"/>
    <w:basedOn w:val="Norml"/>
    <w:uiPriority w:val="99"/>
    <w:rsid w:val="009F4B9A"/>
    <w:pPr>
      <w:pBdr>
        <w:left w:val="single" w:sz="4" w:space="0" w:color="auto"/>
        <w:bottom w:val="single" w:sz="4" w:space="0" w:color="auto"/>
        <w:right w:val="single" w:sz="4" w:space="0" w:color="auto"/>
      </w:pBdr>
      <w:spacing w:before="100" w:beforeAutospacing="1" w:after="100" w:afterAutospacing="1"/>
    </w:pPr>
    <w:rPr>
      <w:rFonts w:eastAsia="MS Mincho"/>
      <w:lang w:eastAsia="ja-JP"/>
    </w:rPr>
  </w:style>
  <w:style w:type="paragraph" w:customStyle="1" w:styleId="xl87">
    <w:name w:val="xl87"/>
    <w:basedOn w:val="Norml"/>
    <w:uiPriority w:val="99"/>
    <w:rsid w:val="009F4B9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MS Mincho"/>
      <w:b/>
      <w:bCs/>
      <w:lang w:eastAsia="ja-JP"/>
    </w:rPr>
  </w:style>
  <w:style w:type="paragraph" w:customStyle="1" w:styleId="xl88">
    <w:name w:val="xl88"/>
    <w:basedOn w:val="Norml"/>
    <w:uiPriority w:val="99"/>
    <w:rsid w:val="009F4B9A"/>
    <w:pPr>
      <w:pBdr>
        <w:left w:val="single" w:sz="4" w:space="0" w:color="auto"/>
        <w:right w:val="single" w:sz="4" w:space="0" w:color="auto"/>
      </w:pBdr>
      <w:spacing w:before="100" w:beforeAutospacing="1" w:after="100" w:afterAutospacing="1"/>
      <w:jc w:val="center"/>
      <w:textAlignment w:val="center"/>
    </w:pPr>
    <w:rPr>
      <w:rFonts w:eastAsia="MS Mincho"/>
      <w:lang w:eastAsia="ja-JP"/>
    </w:rPr>
  </w:style>
  <w:style w:type="paragraph" w:customStyle="1" w:styleId="xl89">
    <w:name w:val="xl89"/>
    <w:basedOn w:val="Norml"/>
    <w:uiPriority w:val="99"/>
    <w:rsid w:val="009F4B9A"/>
    <w:pPr>
      <w:pBdr>
        <w:left w:val="single" w:sz="4" w:space="0" w:color="auto"/>
        <w:right w:val="single" w:sz="4" w:space="0" w:color="auto"/>
      </w:pBdr>
      <w:spacing w:before="100" w:beforeAutospacing="1" w:after="100" w:afterAutospacing="1"/>
    </w:pPr>
    <w:rPr>
      <w:rFonts w:eastAsia="MS Mincho"/>
      <w:lang w:eastAsia="ja-JP"/>
    </w:rPr>
  </w:style>
  <w:style w:type="paragraph" w:customStyle="1" w:styleId="xl90">
    <w:name w:val="xl90"/>
    <w:basedOn w:val="Norml"/>
    <w:uiPriority w:val="99"/>
    <w:rsid w:val="009F4B9A"/>
    <w:pPr>
      <w:pBdr>
        <w:top w:val="single" w:sz="8" w:space="0" w:color="auto"/>
        <w:left w:val="single" w:sz="8" w:space="0" w:color="auto"/>
        <w:bottom w:val="single" w:sz="8" w:space="0" w:color="auto"/>
      </w:pBdr>
      <w:spacing w:before="100" w:beforeAutospacing="1" w:after="100" w:afterAutospacing="1"/>
      <w:jc w:val="center"/>
      <w:textAlignment w:val="center"/>
    </w:pPr>
    <w:rPr>
      <w:rFonts w:eastAsia="MS Mincho"/>
      <w:b/>
      <w:bCs/>
      <w:color w:val="FF0000"/>
      <w:lang w:eastAsia="ja-JP"/>
    </w:rPr>
  </w:style>
  <w:style w:type="paragraph" w:customStyle="1" w:styleId="xl91">
    <w:name w:val="xl91"/>
    <w:basedOn w:val="Norml"/>
    <w:uiPriority w:val="99"/>
    <w:rsid w:val="009F4B9A"/>
    <w:pPr>
      <w:pBdr>
        <w:top w:val="single" w:sz="8" w:space="0" w:color="auto"/>
        <w:bottom w:val="single" w:sz="8" w:space="0" w:color="auto"/>
      </w:pBdr>
      <w:spacing w:before="100" w:beforeAutospacing="1" w:after="100" w:afterAutospacing="1"/>
      <w:jc w:val="center"/>
      <w:textAlignment w:val="center"/>
    </w:pPr>
    <w:rPr>
      <w:rFonts w:eastAsia="MS Mincho"/>
      <w:lang w:eastAsia="ja-JP"/>
    </w:rPr>
  </w:style>
  <w:style w:type="paragraph" w:customStyle="1" w:styleId="xl92">
    <w:name w:val="xl92"/>
    <w:basedOn w:val="Norml"/>
    <w:uiPriority w:val="99"/>
    <w:rsid w:val="009F4B9A"/>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MS Mincho"/>
      <w:lang w:eastAsia="ja-JP"/>
    </w:rPr>
  </w:style>
  <w:style w:type="character" w:customStyle="1" w:styleId="textChar">
    <w:name w:val="text Char"/>
    <w:link w:val="text"/>
    <w:uiPriority w:val="99"/>
    <w:locked/>
    <w:rsid w:val="009F4B9A"/>
    <w:rPr>
      <w:rFonts w:ascii="Arial" w:hAnsi="Arial"/>
      <w:sz w:val="24"/>
      <w:szCs w:val="22"/>
      <w:lang w:val="cs-CZ" w:eastAsia="ar-SA" w:bidi="ar-SA"/>
    </w:rPr>
  </w:style>
  <w:style w:type="character" w:customStyle="1" w:styleId="SzvegtrzsChar1">
    <w:name w:val="Szövegtörzs Char1"/>
    <w:aliases w:val="Szövegtörzs Char Char"/>
    <w:uiPriority w:val="99"/>
    <w:rsid w:val="009F4B9A"/>
    <w:rPr>
      <w:sz w:val="24"/>
      <w:lang w:val="hu-HU" w:eastAsia="hu-HU"/>
    </w:rPr>
  </w:style>
  <w:style w:type="paragraph" w:customStyle="1" w:styleId="StyleHeading310pt">
    <w:name w:val="Style Heading 3 + 10 pt"/>
    <w:basedOn w:val="Cmsor3"/>
    <w:uiPriority w:val="99"/>
    <w:rsid w:val="009F4B9A"/>
    <w:pPr>
      <w:spacing w:before="240" w:after="120" w:line="280" w:lineRule="atLeast"/>
      <w:jc w:val="left"/>
    </w:pPr>
    <w:rPr>
      <w:rFonts w:ascii="Arial" w:hAnsi="Arial" w:cs="Arial"/>
      <w:sz w:val="20"/>
      <w:szCs w:val="26"/>
      <w:lang w:val="en-GB" w:eastAsia="en-US"/>
    </w:rPr>
  </w:style>
  <w:style w:type="paragraph" w:customStyle="1" w:styleId="Header2-SubClauses">
    <w:name w:val="Header 2 - SubClauses"/>
    <w:basedOn w:val="Norml"/>
    <w:uiPriority w:val="99"/>
    <w:rsid w:val="009F4B9A"/>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Header3-Paragraph">
    <w:name w:val="Header 3 - Paragraph"/>
    <w:basedOn w:val="Norml"/>
    <w:uiPriority w:val="99"/>
    <w:rsid w:val="009F4B9A"/>
    <w:pPr>
      <w:widowControl w:val="0"/>
      <w:tabs>
        <w:tab w:val="left" w:pos="864"/>
      </w:tabs>
      <w:autoSpaceDE w:val="0"/>
      <w:autoSpaceDN w:val="0"/>
      <w:adjustRightInd w:val="0"/>
      <w:spacing w:after="200"/>
      <w:ind w:left="864" w:hanging="432"/>
      <w:jc w:val="both"/>
    </w:pPr>
    <w:rPr>
      <w:szCs w:val="20"/>
      <w:lang w:val="en-US"/>
    </w:rPr>
  </w:style>
  <w:style w:type="character" w:customStyle="1" w:styleId="MAVcmsor1Char">
    <w:name w:val="MAV_címsor1 Char"/>
    <w:link w:val="MAVcmsor1"/>
    <w:uiPriority w:val="99"/>
    <w:locked/>
    <w:rsid w:val="003B0140"/>
    <w:rPr>
      <w:rFonts w:ascii="Calibri" w:hAnsi="Calibri"/>
      <w:sz w:val="32"/>
      <w:szCs w:val="28"/>
      <w:lang w:eastAsia="en-US"/>
    </w:rPr>
  </w:style>
  <w:style w:type="character" w:customStyle="1" w:styleId="Dtum1">
    <w:name w:val="Dátum1"/>
    <w:uiPriority w:val="99"/>
    <w:rsid w:val="008B32F0"/>
    <w:rPr>
      <w:rFonts w:cs="Times New Roman"/>
    </w:rPr>
  </w:style>
  <w:style w:type="character" w:customStyle="1" w:styleId="apple-converted-space">
    <w:name w:val="apple-converted-space"/>
    <w:uiPriority w:val="99"/>
    <w:rsid w:val="008B32F0"/>
    <w:rPr>
      <w:rFonts w:cs="Times New Roman"/>
    </w:rPr>
  </w:style>
  <w:style w:type="character" w:customStyle="1" w:styleId="oj">
    <w:name w:val="oj"/>
    <w:uiPriority w:val="99"/>
    <w:rsid w:val="008B32F0"/>
    <w:rPr>
      <w:rFonts w:cs="Times New Roman"/>
    </w:rPr>
  </w:style>
  <w:style w:type="character" w:customStyle="1" w:styleId="heading">
    <w:name w:val="heading"/>
    <w:uiPriority w:val="99"/>
    <w:rsid w:val="008B32F0"/>
    <w:rPr>
      <w:rFonts w:cs="Times New Roman"/>
    </w:rPr>
  </w:style>
  <w:style w:type="paragraph" w:customStyle="1" w:styleId="tigrseq">
    <w:name w:val="tigrseq"/>
    <w:basedOn w:val="Norml"/>
    <w:uiPriority w:val="99"/>
    <w:rsid w:val="008B32F0"/>
    <w:pPr>
      <w:spacing w:before="100" w:beforeAutospacing="1" w:after="100" w:afterAutospacing="1"/>
    </w:pPr>
  </w:style>
  <w:style w:type="character" w:customStyle="1" w:styleId="nomark">
    <w:name w:val="nomark"/>
    <w:uiPriority w:val="99"/>
    <w:rsid w:val="008B32F0"/>
    <w:rPr>
      <w:rFonts w:cs="Times New Roman"/>
    </w:rPr>
  </w:style>
  <w:style w:type="paragraph" w:customStyle="1" w:styleId="addr">
    <w:name w:val="addr"/>
    <w:basedOn w:val="Norml"/>
    <w:uiPriority w:val="99"/>
    <w:rsid w:val="008B32F0"/>
    <w:pPr>
      <w:spacing w:before="100" w:beforeAutospacing="1" w:after="100" w:afterAutospacing="1"/>
    </w:pPr>
  </w:style>
  <w:style w:type="paragraph" w:customStyle="1" w:styleId="ft">
    <w:name w:val="ft"/>
    <w:basedOn w:val="Norml"/>
    <w:uiPriority w:val="99"/>
    <w:rsid w:val="008B32F0"/>
    <w:pPr>
      <w:spacing w:before="100" w:beforeAutospacing="1" w:after="100" w:afterAutospacing="1"/>
    </w:pPr>
  </w:style>
  <w:style w:type="paragraph" w:customStyle="1" w:styleId="txurl">
    <w:name w:val="txurl"/>
    <w:basedOn w:val="Norml"/>
    <w:uiPriority w:val="99"/>
    <w:rsid w:val="008B32F0"/>
    <w:pPr>
      <w:spacing w:before="100" w:beforeAutospacing="1" w:after="100" w:afterAutospacing="1"/>
    </w:pPr>
  </w:style>
  <w:style w:type="paragraph" w:customStyle="1" w:styleId="p">
    <w:name w:val="p"/>
    <w:basedOn w:val="Norml"/>
    <w:uiPriority w:val="99"/>
    <w:rsid w:val="008B32F0"/>
    <w:pPr>
      <w:spacing w:before="100" w:beforeAutospacing="1" w:after="100" w:afterAutospacing="1"/>
    </w:pPr>
  </w:style>
  <w:style w:type="paragraph" w:customStyle="1" w:styleId="txnuts">
    <w:name w:val="txnuts"/>
    <w:basedOn w:val="Norml"/>
    <w:uiPriority w:val="99"/>
    <w:rsid w:val="008B32F0"/>
    <w:pPr>
      <w:spacing w:before="100" w:beforeAutospacing="1" w:after="100" w:afterAutospacing="1"/>
    </w:pPr>
  </w:style>
  <w:style w:type="character" w:customStyle="1" w:styleId="nutscode">
    <w:name w:val="nutscode"/>
    <w:uiPriority w:val="99"/>
    <w:rsid w:val="008B32F0"/>
    <w:rPr>
      <w:rFonts w:cs="Times New Roman"/>
    </w:rPr>
  </w:style>
  <w:style w:type="character" w:customStyle="1" w:styleId="cpvcode">
    <w:name w:val="cpvcode"/>
    <w:uiPriority w:val="99"/>
    <w:rsid w:val="008B32F0"/>
    <w:rPr>
      <w:rFonts w:cs="Times New Roman"/>
    </w:rPr>
  </w:style>
  <w:style w:type="paragraph" w:customStyle="1" w:styleId="WW-Alaprtelmezett">
    <w:name w:val="WW-Alapértelmezett"/>
    <w:uiPriority w:val="99"/>
    <w:rsid w:val="00D20DB3"/>
    <w:pPr>
      <w:tabs>
        <w:tab w:val="left" w:pos="709"/>
      </w:tabs>
      <w:suppressAutoHyphens/>
      <w:spacing w:after="200" w:line="276" w:lineRule="auto"/>
    </w:pPr>
    <w:rPr>
      <w:sz w:val="24"/>
      <w:szCs w:val="24"/>
      <w:lang w:val="en-GB" w:eastAsia="ar-SA"/>
    </w:rPr>
  </w:style>
  <w:style w:type="paragraph" w:customStyle="1" w:styleId="WW-Szvegtrzs2">
    <w:name w:val="WW-Szövegtörzs 2"/>
    <w:basedOn w:val="Norml"/>
    <w:rsid w:val="008F0D25"/>
    <w:pPr>
      <w:suppressAutoHyphens/>
      <w:jc w:val="both"/>
    </w:pPr>
    <w:rPr>
      <w:b/>
      <w:bCs/>
      <w:lang w:eastAsia="ar-SA"/>
    </w:rPr>
  </w:style>
  <w:style w:type="paragraph" w:customStyle="1" w:styleId="Alap">
    <w:name w:val="Alap"/>
    <w:basedOn w:val="Norml"/>
    <w:uiPriority w:val="99"/>
    <w:rsid w:val="00E130C4"/>
  </w:style>
  <w:style w:type="character" w:customStyle="1" w:styleId="ListaszerbekezdsChar">
    <w:name w:val="Listaszerű bekezdés Char"/>
    <w:aliases w:val="Welt L Char,bekezdés1 Char"/>
    <w:link w:val="Listaszerbekezds"/>
    <w:uiPriority w:val="34"/>
    <w:locked/>
    <w:rsid w:val="00B829A2"/>
    <w:rPr>
      <w:rFonts w:ascii="Verdana" w:hAnsi="Verdana" w:cs="Verdana"/>
    </w:rPr>
  </w:style>
  <w:style w:type="paragraph" w:customStyle="1" w:styleId="Style18">
    <w:name w:val="Style18"/>
    <w:basedOn w:val="Norml"/>
    <w:uiPriority w:val="99"/>
    <w:rsid w:val="00B829A2"/>
    <w:pPr>
      <w:widowControl w:val="0"/>
      <w:autoSpaceDE w:val="0"/>
      <w:autoSpaceDN w:val="0"/>
      <w:adjustRightInd w:val="0"/>
      <w:spacing w:line="277" w:lineRule="exact"/>
    </w:pPr>
    <w:rPr>
      <w:rFonts w:ascii="Arial" w:hAnsi="Arial"/>
    </w:rPr>
  </w:style>
  <w:style w:type="paragraph" w:customStyle="1" w:styleId="Iktatszm">
    <w:name w:val="Iktatószám"/>
    <w:basedOn w:val="Norml"/>
    <w:uiPriority w:val="99"/>
    <w:rsid w:val="00A1349E"/>
    <w:pPr>
      <w:jc w:val="center"/>
    </w:pPr>
    <w:rPr>
      <w:rFonts w:ascii="Calibri" w:hAnsi="Calibri" w:cs="Calibri"/>
      <w:b/>
      <w:caps/>
      <w:sz w:val="22"/>
      <w:szCs w:val="22"/>
      <w:lang w:eastAsia="en-US"/>
    </w:rPr>
  </w:style>
  <w:style w:type="paragraph" w:customStyle="1" w:styleId="Fszveg0">
    <w:name w:val="Főszöveg"/>
    <w:basedOn w:val="Szvegtrzs3"/>
    <w:uiPriority w:val="99"/>
    <w:rsid w:val="00A1349E"/>
    <w:pPr>
      <w:suppressAutoHyphens w:val="0"/>
    </w:pPr>
    <w:rPr>
      <w:rFonts w:ascii="Calibri" w:hAnsi="Calibri" w:cs="Calibri"/>
      <w:lang w:eastAsia="en-US"/>
    </w:rPr>
  </w:style>
  <w:style w:type="character" w:customStyle="1" w:styleId="term1">
    <w:name w:val="term1"/>
    <w:uiPriority w:val="99"/>
    <w:rsid w:val="00A1349E"/>
    <w:rPr>
      <w:rFonts w:ascii="Arial" w:hAnsi="Arial"/>
      <w:b/>
      <w:color w:val="0000A0"/>
      <w:sz w:val="27"/>
    </w:rPr>
  </w:style>
  <w:style w:type="character" w:customStyle="1" w:styleId="msoins0">
    <w:name w:val="msoins"/>
    <w:uiPriority w:val="99"/>
    <w:rsid w:val="00A1349E"/>
  </w:style>
  <w:style w:type="character" w:customStyle="1" w:styleId="msodel0">
    <w:name w:val="msodel"/>
    <w:uiPriority w:val="99"/>
    <w:rsid w:val="00A1349E"/>
  </w:style>
  <w:style w:type="paragraph" w:customStyle="1" w:styleId="c01pointnumerotealtn">
    <w:name w:val="c01pointnumerotealtn"/>
    <w:basedOn w:val="Norml"/>
    <w:uiPriority w:val="99"/>
    <w:rsid w:val="00A1349E"/>
    <w:pPr>
      <w:spacing w:before="100" w:beforeAutospacing="1" w:after="240"/>
      <w:ind w:left="567" w:hanging="539"/>
      <w:jc w:val="both"/>
    </w:pPr>
    <w:rPr>
      <w:rFonts w:ascii="Arial" w:hAnsi="Arial" w:cs="Arial"/>
      <w:sz w:val="22"/>
      <w:szCs w:val="22"/>
      <w:lang w:eastAsia="en-US"/>
    </w:rPr>
  </w:style>
  <w:style w:type="paragraph" w:customStyle="1" w:styleId="Alaprtelmezett">
    <w:name w:val="Alapértelmezett"/>
    <w:uiPriority w:val="99"/>
    <w:rsid w:val="00A1349E"/>
    <w:pPr>
      <w:tabs>
        <w:tab w:val="left" w:pos="709"/>
      </w:tabs>
      <w:suppressAutoHyphens/>
      <w:spacing w:after="200" w:line="276" w:lineRule="auto"/>
    </w:pPr>
    <w:rPr>
      <w:sz w:val="24"/>
      <w:szCs w:val="22"/>
      <w:lang w:eastAsia="en-US"/>
    </w:rPr>
  </w:style>
  <w:style w:type="character" w:customStyle="1" w:styleId="Szvegtrzsbehzssal3Char1">
    <w:name w:val="Szövegtörzs behúzással 3 Char1"/>
    <w:uiPriority w:val="99"/>
    <w:semiHidden/>
    <w:rsid w:val="00A1349E"/>
    <w:rPr>
      <w:rFonts w:ascii="Times New Roman" w:hAnsi="Times New Roman" w:cs="Times New Roman"/>
      <w:sz w:val="16"/>
      <w:szCs w:val="16"/>
      <w:lang w:eastAsia="hu-HU"/>
    </w:rPr>
  </w:style>
  <w:style w:type="paragraph" w:customStyle="1" w:styleId="Pa10">
    <w:name w:val="Pa10"/>
    <w:basedOn w:val="Norml"/>
    <w:next w:val="Norml"/>
    <w:uiPriority w:val="99"/>
    <w:rsid w:val="00A1349E"/>
    <w:pPr>
      <w:autoSpaceDE w:val="0"/>
      <w:autoSpaceDN w:val="0"/>
      <w:adjustRightInd w:val="0"/>
      <w:spacing w:line="180" w:lineRule="atLeast"/>
    </w:pPr>
    <w:rPr>
      <w:rFonts w:ascii="Myriad Pro Light" w:hAnsi="Myriad Pro Light" w:cs="Calibri"/>
      <w:sz w:val="22"/>
      <w:szCs w:val="22"/>
      <w:lang w:eastAsia="en-US"/>
    </w:rPr>
  </w:style>
  <w:style w:type="character" w:customStyle="1" w:styleId="llbChar1">
    <w:name w:val="Élőláb Char1"/>
    <w:uiPriority w:val="99"/>
    <w:semiHidden/>
    <w:locked/>
    <w:rsid w:val="00A1349E"/>
    <w:rPr>
      <w:rFonts w:cs="Times New Roman"/>
      <w:sz w:val="24"/>
      <w:szCs w:val="24"/>
      <w:lang w:eastAsia="ar-SA" w:bidi="ar-SA"/>
    </w:rPr>
  </w:style>
  <w:style w:type="character" w:customStyle="1" w:styleId="CharChar161">
    <w:name w:val="Char Char161"/>
    <w:uiPriority w:val="99"/>
    <w:rsid w:val="00A1349E"/>
    <w:rPr>
      <w:b/>
      <w:sz w:val="24"/>
      <w:lang w:val="hu-HU" w:eastAsia="hu-HU"/>
    </w:rPr>
  </w:style>
  <w:style w:type="character" w:customStyle="1" w:styleId="CharChar151">
    <w:name w:val="Char Char151"/>
    <w:uiPriority w:val="99"/>
    <w:rsid w:val="00A1349E"/>
    <w:rPr>
      <w:rFonts w:ascii="Arial" w:hAnsi="Arial"/>
      <w:b/>
      <w:i/>
      <w:sz w:val="28"/>
      <w:lang w:val="hu-HU" w:eastAsia="hu-HU"/>
    </w:rPr>
  </w:style>
  <w:style w:type="character" w:customStyle="1" w:styleId="CharChar141">
    <w:name w:val="Char Char141"/>
    <w:uiPriority w:val="99"/>
    <w:semiHidden/>
    <w:rsid w:val="00A1349E"/>
    <w:rPr>
      <w:rFonts w:ascii="Arial" w:hAnsi="Arial"/>
      <w:b/>
      <w:sz w:val="26"/>
      <w:lang w:val="hu-HU" w:eastAsia="hu-HU"/>
    </w:rPr>
  </w:style>
  <w:style w:type="character" w:customStyle="1" w:styleId="CharChar131">
    <w:name w:val="Char Char131"/>
    <w:uiPriority w:val="99"/>
    <w:rsid w:val="00A1349E"/>
    <w:rPr>
      <w:rFonts w:ascii="Arial" w:hAnsi="Arial"/>
      <w:sz w:val="22"/>
      <w:lang w:val="hu-HU" w:eastAsia="hu-HU"/>
    </w:rPr>
  </w:style>
  <w:style w:type="paragraph" w:customStyle="1" w:styleId="Char2">
    <w:name w:val="Char2"/>
    <w:basedOn w:val="Norml"/>
    <w:uiPriority w:val="99"/>
    <w:rsid w:val="00A1349E"/>
    <w:pPr>
      <w:spacing w:after="160" w:line="240" w:lineRule="exact"/>
    </w:pPr>
    <w:rPr>
      <w:rFonts w:ascii="Verdana" w:hAnsi="Verdana" w:cs="Calibri"/>
      <w:bCs/>
      <w:sz w:val="20"/>
      <w:szCs w:val="20"/>
      <w:lang w:val="en-US" w:eastAsia="en-US"/>
    </w:rPr>
  </w:style>
  <w:style w:type="paragraph" w:customStyle="1" w:styleId="Style1">
    <w:name w:val="Style 1"/>
    <w:basedOn w:val="Norml"/>
    <w:uiPriority w:val="99"/>
    <w:rsid w:val="00A1349E"/>
    <w:pPr>
      <w:widowControl w:val="0"/>
      <w:autoSpaceDE w:val="0"/>
      <w:autoSpaceDN w:val="0"/>
      <w:spacing w:line="300" w:lineRule="atLeast"/>
      <w:jc w:val="both"/>
    </w:pPr>
    <w:rPr>
      <w:rFonts w:ascii="Calibri" w:hAnsi="Calibri" w:cs="Calibri"/>
      <w:sz w:val="22"/>
      <w:szCs w:val="22"/>
      <w:lang w:eastAsia="en-US"/>
    </w:rPr>
  </w:style>
  <w:style w:type="paragraph" w:customStyle="1" w:styleId="Style3">
    <w:name w:val="Style 3"/>
    <w:basedOn w:val="Norml"/>
    <w:uiPriority w:val="99"/>
    <w:rsid w:val="00A1349E"/>
    <w:pPr>
      <w:widowControl w:val="0"/>
      <w:autoSpaceDE w:val="0"/>
      <w:autoSpaceDN w:val="0"/>
      <w:ind w:left="1584"/>
      <w:jc w:val="both"/>
    </w:pPr>
    <w:rPr>
      <w:rFonts w:ascii="Calibri" w:hAnsi="Calibri" w:cs="Calibri"/>
      <w:sz w:val="22"/>
      <w:szCs w:val="22"/>
      <w:lang w:eastAsia="en-US"/>
    </w:rPr>
  </w:style>
  <w:style w:type="paragraph" w:customStyle="1" w:styleId="Style5">
    <w:name w:val="Style 5"/>
    <w:basedOn w:val="Norml"/>
    <w:uiPriority w:val="99"/>
    <w:rsid w:val="00A1349E"/>
    <w:pPr>
      <w:widowControl w:val="0"/>
      <w:autoSpaceDE w:val="0"/>
      <w:autoSpaceDN w:val="0"/>
      <w:ind w:left="2520" w:hanging="864"/>
      <w:jc w:val="both"/>
    </w:pPr>
    <w:rPr>
      <w:rFonts w:ascii="Calibri" w:hAnsi="Calibri" w:cs="Calibri"/>
      <w:sz w:val="22"/>
      <w:szCs w:val="22"/>
      <w:lang w:eastAsia="en-US"/>
    </w:rPr>
  </w:style>
  <w:style w:type="paragraph" w:customStyle="1" w:styleId="Style2">
    <w:name w:val="Style 2"/>
    <w:basedOn w:val="Norml"/>
    <w:uiPriority w:val="99"/>
    <w:rsid w:val="00A1349E"/>
    <w:pPr>
      <w:widowControl w:val="0"/>
      <w:autoSpaceDE w:val="0"/>
      <w:autoSpaceDN w:val="0"/>
      <w:ind w:left="1512" w:hanging="576"/>
      <w:jc w:val="both"/>
    </w:pPr>
    <w:rPr>
      <w:rFonts w:ascii="Calibri" w:hAnsi="Calibri" w:cs="Calibri"/>
      <w:sz w:val="22"/>
      <w:szCs w:val="22"/>
      <w:lang w:eastAsia="en-US"/>
    </w:rPr>
  </w:style>
  <w:style w:type="character" w:customStyle="1" w:styleId="Szvegtrzs30">
    <w:name w:val="Szövegtörzs (3)_"/>
    <w:link w:val="Szvegtrzs32"/>
    <w:locked/>
    <w:rsid w:val="00A1349E"/>
    <w:rPr>
      <w:rFonts w:ascii="Arial Narrow" w:eastAsia="Times New Roman" w:hAnsi="Arial Narrow" w:cs="Arial Narrow"/>
      <w:sz w:val="16"/>
      <w:szCs w:val="16"/>
      <w:shd w:val="clear" w:color="auto" w:fill="FFFFFF"/>
    </w:rPr>
  </w:style>
  <w:style w:type="character" w:customStyle="1" w:styleId="Szvegtrzs3Flkvr">
    <w:name w:val="Szövegtörzs (3) + Félkövér"/>
    <w:uiPriority w:val="99"/>
    <w:rsid w:val="00A1349E"/>
    <w:rPr>
      <w:rFonts w:ascii="Arial Narrow" w:eastAsia="Times New Roman" w:hAnsi="Arial Narrow" w:cs="Arial Narrow"/>
      <w:b/>
      <w:bCs/>
      <w:sz w:val="16"/>
      <w:szCs w:val="16"/>
      <w:shd w:val="clear" w:color="auto" w:fill="FFFFFF"/>
    </w:rPr>
  </w:style>
  <w:style w:type="character" w:customStyle="1" w:styleId="Szvegtrzs4">
    <w:name w:val="Szövegtörzs (4)_"/>
    <w:link w:val="Szvegtrzs40"/>
    <w:uiPriority w:val="99"/>
    <w:locked/>
    <w:rsid w:val="00A1349E"/>
    <w:rPr>
      <w:rFonts w:ascii="Arial Narrow" w:eastAsia="Times New Roman" w:hAnsi="Arial Narrow" w:cs="Arial Narrow"/>
      <w:sz w:val="16"/>
      <w:szCs w:val="16"/>
      <w:shd w:val="clear" w:color="auto" w:fill="FFFFFF"/>
    </w:rPr>
  </w:style>
  <w:style w:type="character" w:customStyle="1" w:styleId="Szvegtrzs5">
    <w:name w:val="Szövegtörzs (5)_"/>
    <w:link w:val="Szvegtrzs50"/>
    <w:uiPriority w:val="99"/>
    <w:locked/>
    <w:rsid w:val="00A1349E"/>
    <w:rPr>
      <w:rFonts w:ascii="Franklin Gothic Heavy" w:eastAsia="Times New Roman" w:hAnsi="Franklin Gothic Heavy" w:cs="Franklin Gothic Heavy"/>
      <w:spacing w:val="20"/>
      <w:sz w:val="16"/>
      <w:szCs w:val="16"/>
      <w:shd w:val="clear" w:color="auto" w:fill="FFFFFF"/>
    </w:rPr>
  </w:style>
  <w:style w:type="paragraph" w:customStyle="1" w:styleId="Szvegtrzs32">
    <w:name w:val="Szövegtörzs (3)"/>
    <w:basedOn w:val="Norml"/>
    <w:link w:val="Szvegtrzs30"/>
    <w:rsid w:val="00A1349E"/>
    <w:pPr>
      <w:shd w:val="clear" w:color="auto" w:fill="FFFFFF"/>
      <w:spacing w:line="240" w:lineRule="atLeast"/>
    </w:pPr>
    <w:rPr>
      <w:rFonts w:ascii="Arial Narrow" w:hAnsi="Arial Narrow"/>
      <w:sz w:val="16"/>
      <w:szCs w:val="16"/>
    </w:rPr>
  </w:style>
  <w:style w:type="paragraph" w:customStyle="1" w:styleId="Szvegtrzs40">
    <w:name w:val="Szövegtörzs (4)"/>
    <w:basedOn w:val="Norml"/>
    <w:link w:val="Szvegtrzs4"/>
    <w:uiPriority w:val="99"/>
    <w:rsid w:val="00A1349E"/>
    <w:pPr>
      <w:shd w:val="clear" w:color="auto" w:fill="FFFFFF"/>
      <w:spacing w:line="240" w:lineRule="atLeast"/>
    </w:pPr>
    <w:rPr>
      <w:rFonts w:ascii="Arial Narrow" w:hAnsi="Arial Narrow"/>
      <w:sz w:val="16"/>
      <w:szCs w:val="16"/>
    </w:rPr>
  </w:style>
  <w:style w:type="paragraph" w:customStyle="1" w:styleId="Szvegtrzs50">
    <w:name w:val="Szövegtörzs (5)"/>
    <w:basedOn w:val="Norml"/>
    <w:link w:val="Szvegtrzs5"/>
    <w:uiPriority w:val="99"/>
    <w:rsid w:val="00A1349E"/>
    <w:pPr>
      <w:shd w:val="clear" w:color="auto" w:fill="FFFFFF"/>
      <w:spacing w:line="240" w:lineRule="atLeast"/>
    </w:pPr>
    <w:rPr>
      <w:rFonts w:ascii="Franklin Gothic Heavy" w:hAnsi="Franklin Gothic Heavy"/>
      <w:spacing w:val="20"/>
      <w:sz w:val="16"/>
      <w:szCs w:val="16"/>
    </w:rPr>
  </w:style>
  <w:style w:type="numbering" w:customStyle="1" w:styleId="Szmozottlista2">
    <w:name w:val="Számozott lista2"/>
    <w:rsid w:val="004033A0"/>
    <w:pPr>
      <w:numPr>
        <w:numId w:val="14"/>
      </w:numPr>
    </w:pPr>
  </w:style>
  <w:style w:type="paragraph" w:customStyle="1" w:styleId="Okeanfelsorolas">
    <w:name w:val="Okean_felsorolas"/>
    <w:basedOn w:val="Norml"/>
    <w:uiPriority w:val="99"/>
    <w:rsid w:val="00F31AB3"/>
    <w:pPr>
      <w:numPr>
        <w:numId w:val="18"/>
      </w:numPr>
      <w:spacing w:after="120" w:line="360" w:lineRule="auto"/>
      <w:jc w:val="both"/>
    </w:pPr>
    <w:rPr>
      <w:rFonts w:ascii="Frutiger" w:hAnsi="Frutiger"/>
      <w:sz w:val="22"/>
      <w:szCs w:val="20"/>
      <w:lang w:eastAsia="en-US"/>
    </w:rPr>
  </w:style>
  <w:style w:type="paragraph" w:customStyle="1" w:styleId="Nincstrkz1">
    <w:name w:val="Nincs térköz1"/>
    <w:link w:val="NoSpacingChar"/>
    <w:rsid w:val="00214DEC"/>
    <w:rPr>
      <w:rFonts w:ascii="Calibri" w:hAnsi="Calibri"/>
      <w:sz w:val="22"/>
      <w:szCs w:val="22"/>
      <w:lang w:eastAsia="en-US"/>
    </w:rPr>
  </w:style>
  <w:style w:type="character" w:customStyle="1" w:styleId="NoSpacingChar">
    <w:name w:val="No Spacing Char"/>
    <w:link w:val="Nincstrkz1"/>
    <w:locked/>
    <w:rsid w:val="00214DEC"/>
    <w:rPr>
      <w:rFonts w:ascii="Calibri" w:hAnsi="Calibri"/>
      <w:sz w:val="22"/>
      <w:szCs w:val="22"/>
      <w:lang w:eastAsia="en-US" w:bidi="ar-SA"/>
    </w:rPr>
  </w:style>
  <w:style w:type="paragraph" w:customStyle="1" w:styleId="Listaszerbekezds3">
    <w:name w:val="Listaszerű bekezdés3"/>
    <w:basedOn w:val="Norml"/>
    <w:rsid w:val="00214DEC"/>
    <w:pPr>
      <w:ind w:left="720"/>
      <w:contextualSpacing/>
    </w:pPr>
  </w:style>
</w:styles>
</file>

<file path=word/webSettings.xml><?xml version="1.0" encoding="utf-8"?>
<w:webSettings xmlns:r="http://schemas.openxmlformats.org/officeDocument/2006/relationships" xmlns:w="http://schemas.openxmlformats.org/wordprocessingml/2006/main">
  <w:divs>
    <w:div w:id="28996832">
      <w:marLeft w:val="0"/>
      <w:marRight w:val="0"/>
      <w:marTop w:val="0"/>
      <w:marBottom w:val="0"/>
      <w:divBdr>
        <w:top w:val="none" w:sz="0" w:space="0" w:color="auto"/>
        <w:left w:val="none" w:sz="0" w:space="0" w:color="auto"/>
        <w:bottom w:val="none" w:sz="0" w:space="0" w:color="auto"/>
        <w:right w:val="none" w:sz="0" w:space="0" w:color="auto"/>
      </w:divBdr>
    </w:div>
    <w:div w:id="28996839">
      <w:marLeft w:val="0"/>
      <w:marRight w:val="0"/>
      <w:marTop w:val="0"/>
      <w:marBottom w:val="0"/>
      <w:divBdr>
        <w:top w:val="none" w:sz="0" w:space="0" w:color="auto"/>
        <w:left w:val="none" w:sz="0" w:space="0" w:color="auto"/>
        <w:bottom w:val="none" w:sz="0" w:space="0" w:color="auto"/>
        <w:right w:val="none" w:sz="0" w:space="0" w:color="auto"/>
      </w:divBdr>
    </w:div>
    <w:div w:id="28996840">
      <w:marLeft w:val="0"/>
      <w:marRight w:val="0"/>
      <w:marTop w:val="0"/>
      <w:marBottom w:val="0"/>
      <w:divBdr>
        <w:top w:val="none" w:sz="0" w:space="0" w:color="auto"/>
        <w:left w:val="none" w:sz="0" w:space="0" w:color="auto"/>
        <w:bottom w:val="none" w:sz="0" w:space="0" w:color="auto"/>
        <w:right w:val="none" w:sz="0" w:space="0" w:color="auto"/>
      </w:divBdr>
      <w:divsChild>
        <w:div w:id="28996849">
          <w:marLeft w:val="0"/>
          <w:marRight w:val="0"/>
          <w:marTop w:val="0"/>
          <w:marBottom w:val="0"/>
          <w:divBdr>
            <w:top w:val="none" w:sz="0" w:space="0" w:color="auto"/>
            <w:left w:val="none" w:sz="0" w:space="0" w:color="auto"/>
            <w:bottom w:val="none" w:sz="0" w:space="0" w:color="auto"/>
            <w:right w:val="none" w:sz="0" w:space="0" w:color="auto"/>
          </w:divBdr>
        </w:div>
        <w:div w:id="28996929">
          <w:marLeft w:val="0"/>
          <w:marRight w:val="0"/>
          <w:marTop w:val="0"/>
          <w:marBottom w:val="0"/>
          <w:divBdr>
            <w:top w:val="none" w:sz="0" w:space="0" w:color="auto"/>
            <w:left w:val="none" w:sz="0" w:space="0" w:color="auto"/>
            <w:bottom w:val="none" w:sz="0" w:space="0" w:color="auto"/>
            <w:right w:val="none" w:sz="0" w:space="0" w:color="auto"/>
          </w:divBdr>
        </w:div>
      </w:divsChild>
    </w:div>
    <w:div w:id="28996855">
      <w:marLeft w:val="0"/>
      <w:marRight w:val="0"/>
      <w:marTop w:val="0"/>
      <w:marBottom w:val="0"/>
      <w:divBdr>
        <w:top w:val="none" w:sz="0" w:space="0" w:color="auto"/>
        <w:left w:val="none" w:sz="0" w:space="0" w:color="auto"/>
        <w:bottom w:val="none" w:sz="0" w:space="0" w:color="auto"/>
        <w:right w:val="none" w:sz="0" w:space="0" w:color="auto"/>
      </w:divBdr>
    </w:div>
    <w:div w:id="28996856">
      <w:marLeft w:val="0"/>
      <w:marRight w:val="0"/>
      <w:marTop w:val="0"/>
      <w:marBottom w:val="0"/>
      <w:divBdr>
        <w:top w:val="none" w:sz="0" w:space="0" w:color="auto"/>
        <w:left w:val="none" w:sz="0" w:space="0" w:color="auto"/>
        <w:bottom w:val="none" w:sz="0" w:space="0" w:color="auto"/>
        <w:right w:val="none" w:sz="0" w:space="0" w:color="auto"/>
      </w:divBdr>
    </w:div>
    <w:div w:id="28996857">
      <w:marLeft w:val="0"/>
      <w:marRight w:val="0"/>
      <w:marTop w:val="0"/>
      <w:marBottom w:val="0"/>
      <w:divBdr>
        <w:top w:val="none" w:sz="0" w:space="0" w:color="auto"/>
        <w:left w:val="none" w:sz="0" w:space="0" w:color="auto"/>
        <w:bottom w:val="none" w:sz="0" w:space="0" w:color="auto"/>
        <w:right w:val="none" w:sz="0" w:space="0" w:color="auto"/>
      </w:divBdr>
    </w:div>
    <w:div w:id="28996858">
      <w:marLeft w:val="0"/>
      <w:marRight w:val="0"/>
      <w:marTop w:val="0"/>
      <w:marBottom w:val="0"/>
      <w:divBdr>
        <w:top w:val="none" w:sz="0" w:space="0" w:color="auto"/>
        <w:left w:val="none" w:sz="0" w:space="0" w:color="auto"/>
        <w:bottom w:val="none" w:sz="0" w:space="0" w:color="auto"/>
        <w:right w:val="none" w:sz="0" w:space="0" w:color="auto"/>
      </w:divBdr>
    </w:div>
    <w:div w:id="28996859">
      <w:marLeft w:val="0"/>
      <w:marRight w:val="0"/>
      <w:marTop w:val="0"/>
      <w:marBottom w:val="0"/>
      <w:divBdr>
        <w:top w:val="none" w:sz="0" w:space="0" w:color="auto"/>
        <w:left w:val="none" w:sz="0" w:space="0" w:color="auto"/>
        <w:bottom w:val="none" w:sz="0" w:space="0" w:color="auto"/>
        <w:right w:val="none" w:sz="0" w:space="0" w:color="auto"/>
      </w:divBdr>
    </w:div>
    <w:div w:id="28996860">
      <w:marLeft w:val="0"/>
      <w:marRight w:val="0"/>
      <w:marTop w:val="0"/>
      <w:marBottom w:val="0"/>
      <w:divBdr>
        <w:top w:val="none" w:sz="0" w:space="0" w:color="auto"/>
        <w:left w:val="none" w:sz="0" w:space="0" w:color="auto"/>
        <w:bottom w:val="none" w:sz="0" w:space="0" w:color="auto"/>
        <w:right w:val="none" w:sz="0" w:space="0" w:color="auto"/>
      </w:divBdr>
    </w:div>
    <w:div w:id="28996861">
      <w:marLeft w:val="0"/>
      <w:marRight w:val="0"/>
      <w:marTop w:val="0"/>
      <w:marBottom w:val="0"/>
      <w:divBdr>
        <w:top w:val="none" w:sz="0" w:space="0" w:color="auto"/>
        <w:left w:val="none" w:sz="0" w:space="0" w:color="auto"/>
        <w:bottom w:val="none" w:sz="0" w:space="0" w:color="auto"/>
        <w:right w:val="none" w:sz="0" w:space="0" w:color="auto"/>
      </w:divBdr>
    </w:div>
    <w:div w:id="28996862">
      <w:marLeft w:val="0"/>
      <w:marRight w:val="0"/>
      <w:marTop w:val="0"/>
      <w:marBottom w:val="0"/>
      <w:divBdr>
        <w:top w:val="none" w:sz="0" w:space="0" w:color="auto"/>
        <w:left w:val="none" w:sz="0" w:space="0" w:color="auto"/>
        <w:bottom w:val="none" w:sz="0" w:space="0" w:color="auto"/>
        <w:right w:val="none" w:sz="0" w:space="0" w:color="auto"/>
      </w:divBdr>
    </w:div>
    <w:div w:id="28996863">
      <w:marLeft w:val="0"/>
      <w:marRight w:val="0"/>
      <w:marTop w:val="0"/>
      <w:marBottom w:val="0"/>
      <w:divBdr>
        <w:top w:val="none" w:sz="0" w:space="0" w:color="auto"/>
        <w:left w:val="none" w:sz="0" w:space="0" w:color="auto"/>
        <w:bottom w:val="none" w:sz="0" w:space="0" w:color="auto"/>
        <w:right w:val="none" w:sz="0" w:space="0" w:color="auto"/>
      </w:divBdr>
    </w:div>
    <w:div w:id="28996864">
      <w:marLeft w:val="0"/>
      <w:marRight w:val="0"/>
      <w:marTop w:val="0"/>
      <w:marBottom w:val="0"/>
      <w:divBdr>
        <w:top w:val="none" w:sz="0" w:space="0" w:color="auto"/>
        <w:left w:val="none" w:sz="0" w:space="0" w:color="auto"/>
        <w:bottom w:val="none" w:sz="0" w:space="0" w:color="auto"/>
        <w:right w:val="none" w:sz="0" w:space="0" w:color="auto"/>
      </w:divBdr>
    </w:div>
    <w:div w:id="28996865">
      <w:marLeft w:val="0"/>
      <w:marRight w:val="0"/>
      <w:marTop w:val="0"/>
      <w:marBottom w:val="0"/>
      <w:divBdr>
        <w:top w:val="none" w:sz="0" w:space="0" w:color="auto"/>
        <w:left w:val="none" w:sz="0" w:space="0" w:color="auto"/>
        <w:bottom w:val="none" w:sz="0" w:space="0" w:color="auto"/>
        <w:right w:val="none" w:sz="0" w:space="0" w:color="auto"/>
      </w:divBdr>
    </w:div>
    <w:div w:id="28996866">
      <w:marLeft w:val="0"/>
      <w:marRight w:val="0"/>
      <w:marTop w:val="0"/>
      <w:marBottom w:val="0"/>
      <w:divBdr>
        <w:top w:val="none" w:sz="0" w:space="0" w:color="auto"/>
        <w:left w:val="none" w:sz="0" w:space="0" w:color="auto"/>
        <w:bottom w:val="none" w:sz="0" w:space="0" w:color="auto"/>
        <w:right w:val="none" w:sz="0" w:space="0" w:color="auto"/>
      </w:divBdr>
    </w:div>
    <w:div w:id="28996867">
      <w:marLeft w:val="0"/>
      <w:marRight w:val="0"/>
      <w:marTop w:val="0"/>
      <w:marBottom w:val="0"/>
      <w:divBdr>
        <w:top w:val="none" w:sz="0" w:space="0" w:color="auto"/>
        <w:left w:val="none" w:sz="0" w:space="0" w:color="auto"/>
        <w:bottom w:val="none" w:sz="0" w:space="0" w:color="auto"/>
        <w:right w:val="none" w:sz="0" w:space="0" w:color="auto"/>
      </w:divBdr>
    </w:div>
    <w:div w:id="28996871">
      <w:marLeft w:val="0"/>
      <w:marRight w:val="0"/>
      <w:marTop w:val="0"/>
      <w:marBottom w:val="0"/>
      <w:divBdr>
        <w:top w:val="none" w:sz="0" w:space="0" w:color="auto"/>
        <w:left w:val="none" w:sz="0" w:space="0" w:color="auto"/>
        <w:bottom w:val="none" w:sz="0" w:space="0" w:color="auto"/>
        <w:right w:val="none" w:sz="0" w:space="0" w:color="auto"/>
      </w:divBdr>
      <w:divsChild>
        <w:div w:id="28996836">
          <w:marLeft w:val="0"/>
          <w:marRight w:val="0"/>
          <w:marTop w:val="0"/>
          <w:marBottom w:val="0"/>
          <w:divBdr>
            <w:top w:val="none" w:sz="0" w:space="0" w:color="auto"/>
            <w:left w:val="none" w:sz="0" w:space="0" w:color="auto"/>
            <w:bottom w:val="single" w:sz="12" w:space="0" w:color="000033"/>
            <w:right w:val="none" w:sz="0" w:space="0" w:color="auto"/>
          </w:divBdr>
        </w:div>
        <w:div w:id="28996847">
          <w:marLeft w:val="0"/>
          <w:marRight w:val="0"/>
          <w:marTop w:val="0"/>
          <w:marBottom w:val="0"/>
          <w:divBdr>
            <w:top w:val="none" w:sz="0" w:space="0" w:color="auto"/>
            <w:left w:val="none" w:sz="0" w:space="0" w:color="auto"/>
            <w:bottom w:val="none" w:sz="0" w:space="0" w:color="auto"/>
            <w:right w:val="none" w:sz="0" w:space="0" w:color="auto"/>
          </w:divBdr>
          <w:divsChild>
            <w:div w:id="28996869">
              <w:marLeft w:val="0"/>
              <w:marRight w:val="0"/>
              <w:marTop w:val="150"/>
              <w:marBottom w:val="150"/>
              <w:divBdr>
                <w:top w:val="none" w:sz="0" w:space="0" w:color="auto"/>
                <w:left w:val="none" w:sz="0" w:space="0" w:color="auto"/>
                <w:bottom w:val="none" w:sz="0" w:space="0" w:color="auto"/>
                <w:right w:val="none" w:sz="0" w:space="0" w:color="auto"/>
              </w:divBdr>
              <w:divsChild>
                <w:div w:id="28996831">
                  <w:marLeft w:val="300"/>
                  <w:marRight w:val="0"/>
                  <w:marTop w:val="75"/>
                  <w:marBottom w:val="0"/>
                  <w:divBdr>
                    <w:top w:val="none" w:sz="0" w:space="0" w:color="auto"/>
                    <w:left w:val="none" w:sz="0" w:space="0" w:color="auto"/>
                    <w:bottom w:val="none" w:sz="0" w:space="0" w:color="auto"/>
                    <w:right w:val="none" w:sz="0" w:space="0" w:color="auto"/>
                  </w:divBdr>
                  <w:divsChild>
                    <w:div w:id="28996912">
                      <w:marLeft w:val="750"/>
                      <w:marRight w:val="0"/>
                      <w:marTop w:val="0"/>
                      <w:marBottom w:val="0"/>
                      <w:divBdr>
                        <w:top w:val="none" w:sz="0" w:space="0" w:color="auto"/>
                        <w:left w:val="none" w:sz="0" w:space="0" w:color="auto"/>
                        <w:bottom w:val="none" w:sz="0" w:space="0" w:color="auto"/>
                        <w:right w:val="none" w:sz="0" w:space="0" w:color="auto"/>
                      </w:divBdr>
                    </w:div>
                  </w:divsChild>
                </w:div>
                <w:div w:id="28996878">
                  <w:marLeft w:val="300"/>
                  <w:marRight w:val="0"/>
                  <w:marTop w:val="75"/>
                  <w:marBottom w:val="0"/>
                  <w:divBdr>
                    <w:top w:val="none" w:sz="0" w:space="0" w:color="auto"/>
                    <w:left w:val="none" w:sz="0" w:space="0" w:color="auto"/>
                    <w:bottom w:val="none" w:sz="0" w:space="0" w:color="auto"/>
                    <w:right w:val="none" w:sz="0" w:space="0" w:color="auto"/>
                  </w:divBdr>
                  <w:divsChild>
                    <w:div w:id="28996909">
                      <w:marLeft w:val="750"/>
                      <w:marRight w:val="0"/>
                      <w:marTop w:val="0"/>
                      <w:marBottom w:val="0"/>
                      <w:divBdr>
                        <w:top w:val="none" w:sz="0" w:space="0" w:color="auto"/>
                        <w:left w:val="none" w:sz="0" w:space="0" w:color="auto"/>
                        <w:bottom w:val="none" w:sz="0" w:space="0" w:color="auto"/>
                        <w:right w:val="none" w:sz="0" w:space="0" w:color="auto"/>
                      </w:divBdr>
                    </w:div>
                  </w:divsChild>
                </w:div>
                <w:div w:id="28996888">
                  <w:marLeft w:val="300"/>
                  <w:marRight w:val="0"/>
                  <w:marTop w:val="75"/>
                  <w:marBottom w:val="0"/>
                  <w:divBdr>
                    <w:top w:val="none" w:sz="0" w:space="0" w:color="auto"/>
                    <w:left w:val="none" w:sz="0" w:space="0" w:color="auto"/>
                    <w:bottom w:val="none" w:sz="0" w:space="0" w:color="auto"/>
                    <w:right w:val="none" w:sz="0" w:space="0" w:color="auto"/>
                  </w:divBdr>
                </w:div>
                <w:div w:id="28996907">
                  <w:marLeft w:val="300"/>
                  <w:marRight w:val="0"/>
                  <w:marTop w:val="75"/>
                  <w:marBottom w:val="0"/>
                  <w:divBdr>
                    <w:top w:val="none" w:sz="0" w:space="0" w:color="auto"/>
                    <w:left w:val="none" w:sz="0" w:space="0" w:color="auto"/>
                    <w:bottom w:val="none" w:sz="0" w:space="0" w:color="auto"/>
                    <w:right w:val="none" w:sz="0" w:space="0" w:color="auto"/>
                  </w:divBdr>
                  <w:divsChild>
                    <w:div w:id="28996873">
                      <w:marLeft w:val="750"/>
                      <w:marRight w:val="0"/>
                      <w:marTop w:val="0"/>
                      <w:marBottom w:val="0"/>
                      <w:divBdr>
                        <w:top w:val="none" w:sz="0" w:space="0" w:color="auto"/>
                        <w:left w:val="none" w:sz="0" w:space="0" w:color="auto"/>
                        <w:bottom w:val="none" w:sz="0" w:space="0" w:color="auto"/>
                        <w:right w:val="none" w:sz="0" w:space="0" w:color="auto"/>
                      </w:divBdr>
                    </w:div>
                  </w:divsChild>
                </w:div>
                <w:div w:id="28996908">
                  <w:marLeft w:val="300"/>
                  <w:marRight w:val="0"/>
                  <w:marTop w:val="75"/>
                  <w:marBottom w:val="0"/>
                  <w:divBdr>
                    <w:top w:val="none" w:sz="0" w:space="0" w:color="auto"/>
                    <w:left w:val="none" w:sz="0" w:space="0" w:color="auto"/>
                    <w:bottom w:val="none" w:sz="0" w:space="0" w:color="auto"/>
                    <w:right w:val="none" w:sz="0" w:space="0" w:color="auto"/>
                  </w:divBdr>
                  <w:divsChild>
                    <w:div w:id="28996854">
                      <w:marLeft w:val="750"/>
                      <w:marRight w:val="0"/>
                      <w:marTop w:val="0"/>
                      <w:marBottom w:val="0"/>
                      <w:divBdr>
                        <w:top w:val="none" w:sz="0" w:space="0" w:color="auto"/>
                        <w:left w:val="none" w:sz="0" w:space="0" w:color="auto"/>
                        <w:bottom w:val="none" w:sz="0" w:space="0" w:color="auto"/>
                        <w:right w:val="none" w:sz="0" w:space="0" w:color="auto"/>
                      </w:divBdr>
                    </w:div>
                  </w:divsChild>
                </w:div>
                <w:div w:id="28996917">
                  <w:marLeft w:val="300"/>
                  <w:marRight w:val="0"/>
                  <w:marTop w:val="75"/>
                  <w:marBottom w:val="0"/>
                  <w:divBdr>
                    <w:top w:val="none" w:sz="0" w:space="0" w:color="auto"/>
                    <w:left w:val="none" w:sz="0" w:space="0" w:color="auto"/>
                    <w:bottom w:val="none" w:sz="0" w:space="0" w:color="auto"/>
                    <w:right w:val="none" w:sz="0" w:space="0" w:color="auto"/>
                  </w:divBdr>
                  <w:divsChild>
                    <w:div w:id="28996899">
                      <w:marLeft w:val="750"/>
                      <w:marRight w:val="0"/>
                      <w:marTop w:val="0"/>
                      <w:marBottom w:val="0"/>
                      <w:divBdr>
                        <w:top w:val="none" w:sz="0" w:space="0" w:color="auto"/>
                        <w:left w:val="none" w:sz="0" w:space="0" w:color="auto"/>
                        <w:bottom w:val="none" w:sz="0" w:space="0" w:color="auto"/>
                        <w:right w:val="none" w:sz="0" w:space="0" w:color="auto"/>
                      </w:divBdr>
                    </w:div>
                  </w:divsChild>
                </w:div>
                <w:div w:id="28996918">
                  <w:marLeft w:val="300"/>
                  <w:marRight w:val="0"/>
                  <w:marTop w:val="75"/>
                  <w:marBottom w:val="0"/>
                  <w:divBdr>
                    <w:top w:val="none" w:sz="0" w:space="0" w:color="auto"/>
                    <w:left w:val="none" w:sz="0" w:space="0" w:color="auto"/>
                    <w:bottom w:val="none" w:sz="0" w:space="0" w:color="auto"/>
                    <w:right w:val="none" w:sz="0" w:space="0" w:color="auto"/>
                  </w:divBdr>
                  <w:divsChild>
                    <w:div w:id="28996896">
                      <w:marLeft w:val="750"/>
                      <w:marRight w:val="0"/>
                      <w:marTop w:val="0"/>
                      <w:marBottom w:val="0"/>
                      <w:divBdr>
                        <w:top w:val="none" w:sz="0" w:space="0" w:color="auto"/>
                        <w:left w:val="none" w:sz="0" w:space="0" w:color="auto"/>
                        <w:bottom w:val="none" w:sz="0" w:space="0" w:color="auto"/>
                        <w:right w:val="none" w:sz="0" w:space="0" w:color="auto"/>
                      </w:divBdr>
                    </w:div>
                  </w:divsChild>
                </w:div>
                <w:div w:id="28996924">
                  <w:marLeft w:val="300"/>
                  <w:marRight w:val="0"/>
                  <w:marTop w:val="75"/>
                  <w:marBottom w:val="0"/>
                  <w:divBdr>
                    <w:top w:val="none" w:sz="0" w:space="0" w:color="auto"/>
                    <w:left w:val="none" w:sz="0" w:space="0" w:color="auto"/>
                    <w:bottom w:val="none" w:sz="0" w:space="0" w:color="auto"/>
                    <w:right w:val="none" w:sz="0" w:space="0" w:color="auto"/>
                  </w:divBdr>
                  <w:divsChild>
                    <w:div w:id="28996935">
                      <w:marLeft w:val="750"/>
                      <w:marRight w:val="0"/>
                      <w:marTop w:val="0"/>
                      <w:marBottom w:val="0"/>
                      <w:divBdr>
                        <w:top w:val="none" w:sz="0" w:space="0" w:color="auto"/>
                        <w:left w:val="none" w:sz="0" w:space="0" w:color="auto"/>
                        <w:bottom w:val="none" w:sz="0" w:space="0" w:color="auto"/>
                        <w:right w:val="none" w:sz="0" w:space="0" w:color="auto"/>
                      </w:divBdr>
                    </w:div>
                  </w:divsChild>
                </w:div>
                <w:div w:id="28996926">
                  <w:marLeft w:val="300"/>
                  <w:marRight w:val="0"/>
                  <w:marTop w:val="75"/>
                  <w:marBottom w:val="0"/>
                  <w:divBdr>
                    <w:top w:val="none" w:sz="0" w:space="0" w:color="auto"/>
                    <w:left w:val="none" w:sz="0" w:space="0" w:color="auto"/>
                    <w:bottom w:val="none" w:sz="0" w:space="0" w:color="auto"/>
                    <w:right w:val="none" w:sz="0" w:space="0" w:color="auto"/>
                  </w:divBdr>
                </w:div>
                <w:div w:id="28996942">
                  <w:marLeft w:val="300"/>
                  <w:marRight w:val="0"/>
                  <w:marTop w:val="75"/>
                  <w:marBottom w:val="0"/>
                  <w:divBdr>
                    <w:top w:val="none" w:sz="0" w:space="0" w:color="auto"/>
                    <w:left w:val="none" w:sz="0" w:space="0" w:color="auto"/>
                    <w:bottom w:val="none" w:sz="0" w:space="0" w:color="auto"/>
                    <w:right w:val="none" w:sz="0" w:space="0" w:color="auto"/>
                  </w:divBdr>
                  <w:divsChild>
                    <w:div w:id="28996927">
                      <w:marLeft w:val="750"/>
                      <w:marRight w:val="0"/>
                      <w:marTop w:val="0"/>
                      <w:marBottom w:val="0"/>
                      <w:divBdr>
                        <w:top w:val="none" w:sz="0" w:space="0" w:color="auto"/>
                        <w:left w:val="none" w:sz="0" w:space="0" w:color="auto"/>
                        <w:bottom w:val="none" w:sz="0" w:space="0" w:color="auto"/>
                        <w:right w:val="none" w:sz="0" w:space="0" w:color="auto"/>
                      </w:divBdr>
                    </w:div>
                  </w:divsChild>
                </w:div>
                <w:div w:id="28996945">
                  <w:marLeft w:val="300"/>
                  <w:marRight w:val="0"/>
                  <w:marTop w:val="75"/>
                  <w:marBottom w:val="0"/>
                  <w:divBdr>
                    <w:top w:val="none" w:sz="0" w:space="0" w:color="auto"/>
                    <w:left w:val="none" w:sz="0" w:space="0" w:color="auto"/>
                    <w:bottom w:val="none" w:sz="0" w:space="0" w:color="auto"/>
                    <w:right w:val="none" w:sz="0" w:space="0" w:color="auto"/>
                  </w:divBdr>
                </w:div>
                <w:div w:id="28996949">
                  <w:marLeft w:val="300"/>
                  <w:marRight w:val="0"/>
                  <w:marTop w:val="75"/>
                  <w:marBottom w:val="0"/>
                  <w:divBdr>
                    <w:top w:val="none" w:sz="0" w:space="0" w:color="auto"/>
                    <w:left w:val="none" w:sz="0" w:space="0" w:color="auto"/>
                    <w:bottom w:val="none" w:sz="0" w:space="0" w:color="auto"/>
                    <w:right w:val="none" w:sz="0" w:space="0" w:color="auto"/>
                  </w:divBdr>
                  <w:divsChild>
                    <w:div w:id="28996889">
                      <w:marLeft w:val="750"/>
                      <w:marRight w:val="0"/>
                      <w:marTop w:val="0"/>
                      <w:marBottom w:val="0"/>
                      <w:divBdr>
                        <w:top w:val="none" w:sz="0" w:space="0" w:color="auto"/>
                        <w:left w:val="none" w:sz="0" w:space="0" w:color="auto"/>
                        <w:bottom w:val="none" w:sz="0" w:space="0" w:color="auto"/>
                        <w:right w:val="none" w:sz="0" w:space="0" w:color="auto"/>
                      </w:divBdr>
                    </w:div>
                  </w:divsChild>
                </w:div>
                <w:div w:id="28996955">
                  <w:marLeft w:val="300"/>
                  <w:marRight w:val="0"/>
                  <w:marTop w:val="75"/>
                  <w:marBottom w:val="0"/>
                  <w:divBdr>
                    <w:top w:val="none" w:sz="0" w:space="0" w:color="auto"/>
                    <w:left w:val="none" w:sz="0" w:space="0" w:color="auto"/>
                    <w:bottom w:val="none" w:sz="0" w:space="0" w:color="auto"/>
                    <w:right w:val="none" w:sz="0" w:space="0" w:color="auto"/>
                  </w:divBdr>
                  <w:divsChild>
                    <w:div w:id="289968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8996892">
              <w:marLeft w:val="0"/>
              <w:marRight w:val="0"/>
              <w:marTop w:val="150"/>
              <w:marBottom w:val="150"/>
              <w:divBdr>
                <w:top w:val="none" w:sz="0" w:space="0" w:color="auto"/>
                <w:left w:val="none" w:sz="0" w:space="0" w:color="auto"/>
                <w:bottom w:val="none" w:sz="0" w:space="0" w:color="auto"/>
                <w:right w:val="none" w:sz="0" w:space="0" w:color="auto"/>
              </w:divBdr>
              <w:divsChild>
                <w:div w:id="28996833">
                  <w:marLeft w:val="300"/>
                  <w:marRight w:val="0"/>
                  <w:marTop w:val="75"/>
                  <w:marBottom w:val="0"/>
                  <w:divBdr>
                    <w:top w:val="none" w:sz="0" w:space="0" w:color="auto"/>
                    <w:left w:val="none" w:sz="0" w:space="0" w:color="auto"/>
                    <w:bottom w:val="none" w:sz="0" w:space="0" w:color="auto"/>
                    <w:right w:val="none" w:sz="0" w:space="0" w:color="auto"/>
                  </w:divBdr>
                  <w:divsChild>
                    <w:div w:id="28996939">
                      <w:marLeft w:val="750"/>
                      <w:marRight w:val="0"/>
                      <w:marTop w:val="0"/>
                      <w:marBottom w:val="0"/>
                      <w:divBdr>
                        <w:top w:val="none" w:sz="0" w:space="0" w:color="auto"/>
                        <w:left w:val="none" w:sz="0" w:space="0" w:color="auto"/>
                        <w:bottom w:val="none" w:sz="0" w:space="0" w:color="auto"/>
                        <w:right w:val="none" w:sz="0" w:space="0" w:color="auto"/>
                      </w:divBdr>
                    </w:div>
                  </w:divsChild>
                </w:div>
                <w:div w:id="28996843">
                  <w:marLeft w:val="300"/>
                  <w:marRight w:val="0"/>
                  <w:marTop w:val="75"/>
                  <w:marBottom w:val="0"/>
                  <w:divBdr>
                    <w:top w:val="none" w:sz="0" w:space="0" w:color="auto"/>
                    <w:left w:val="none" w:sz="0" w:space="0" w:color="auto"/>
                    <w:bottom w:val="none" w:sz="0" w:space="0" w:color="auto"/>
                    <w:right w:val="none" w:sz="0" w:space="0" w:color="auto"/>
                  </w:divBdr>
                  <w:divsChild>
                    <w:div w:id="28996933">
                      <w:marLeft w:val="750"/>
                      <w:marRight w:val="0"/>
                      <w:marTop w:val="0"/>
                      <w:marBottom w:val="0"/>
                      <w:divBdr>
                        <w:top w:val="none" w:sz="0" w:space="0" w:color="auto"/>
                        <w:left w:val="none" w:sz="0" w:space="0" w:color="auto"/>
                        <w:bottom w:val="none" w:sz="0" w:space="0" w:color="auto"/>
                        <w:right w:val="none" w:sz="0" w:space="0" w:color="auto"/>
                      </w:divBdr>
                    </w:div>
                  </w:divsChild>
                </w:div>
                <w:div w:id="28996848">
                  <w:marLeft w:val="300"/>
                  <w:marRight w:val="0"/>
                  <w:marTop w:val="75"/>
                  <w:marBottom w:val="0"/>
                  <w:divBdr>
                    <w:top w:val="none" w:sz="0" w:space="0" w:color="auto"/>
                    <w:left w:val="none" w:sz="0" w:space="0" w:color="auto"/>
                    <w:bottom w:val="none" w:sz="0" w:space="0" w:color="auto"/>
                    <w:right w:val="none" w:sz="0" w:space="0" w:color="auto"/>
                  </w:divBdr>
                  <w:divsChild>
                    <w:div w:id="28996846">
                      <w:marLeft w:val="750"/>
                      <w:marRight w:val="0"/>
                      <w:marTop w:val="0"/>
                      <w:marBottom w:val="0"/>
                      <w:divBdr>
                        <w:top w:val="none" w:sz="0" w:space="0" w:color="auto"/>
                        <w:left w:val="none" w:sz="0" w:space="0" w:color="auto"/>
                        <w:bottom w:val="none" w:sz="0" w:space="0" w:color="auto"/>
                        <w:right w:val="none" w:sz="0" w:space="0" w:color="auto"/>
                      </w:divBdr>
                    </w:div>
                  </w:divsChild>
                </w:div>
                <w:div w:id="28996851">
                  <w:marLeft w:val="300"/>
                  <w:marRight w:val="0"/>
                  <w:marTop w:val="75"/>
                  <w:marBottom w:val="0"/>
                  <w:divBdr>
                    <w:top w:val="none" w:sz="0" w:space="0" w:color="auto"/>
                    <w:left w:val="none" w:sz="0" w:space="0" w:color="auto"/>
                    <w:bottom w:val="none" w:sz="0" w:space="0" w:color="auto"/>
                    <w:right w:val="none" w:sz="0" w:space="0" w:color="auto"/>
                  </w:divBdr>
                  <w:divsChild>
                    <w:div w:id="28996897">
                      <w:marLeft w:val="750"/>
                      <w:marRight w:val="0"/>
                      <w:marTop w:val="0"/>
                      <w:marBottom w:val="0"/>
                      <w:divBdr>
                        <w:top w:val="none" w:sz="0" w:space="0" w:color="auto"/>
                        <w:left w:val="none" w:sz="0" w:space="0" w:color="auto"/>
                        <w:bottom w:val="none" w:sz="0" w:space="0" w:color="auto"/>
                        <w:right w:val="none" w:sz="0" w:space="0" w:color="auto"/>
                      </w:divBdr>
                    </w:div>
                  </w:divsChild>
                </w:div>
                <w:div w:id="28996882">
                  <w:marLeft w:val="300"/>
                  <w:marRight w:val="0"/>
                  <w:marTop w:val="75"/>
                  <w:marBottom w:val="0"/>
                  <w:divBdr>
                    <w:top w:val="none" w:sz="0" w:space="0" w:color="auto"/>
                    <w:left w:val="none" w:sz="0" w:space="0" w:color="auto"/>
                    <w:bottom w:val="none" w:sz="0" w:space="0" w:color="auto"/>
                    <w:right w:val="none" w:sz="0" w:space="0" w:color="auto"/>
                  </w:divBdr>
                </w:div>
                <w:div w:id="28996883">
                  <w:marLeft w:val="300"/>
                  <w:marRight w:val="0"/>
                  <w:marTop w:val="75"/>
                  <w:marBottom w:val="0"/>
                  <w:divBdr>
                    <w:top w:val="none" w:sz="0" w:space="0" w:color="auto"/>
                    <w:left w:val="none" w:sz="0" w:space="0" w:color="auto"/>
                    <w:bottom w:val="none" w:sz="0" w:space="0" w:color="auto"/>
                    <w:right w:val="none" w:sz="0" w:space="0" w:color="auto"/>
                  </w:divBdr>
                  <w:divsChild>
                    <w:div w:id="28996951">
                      <w:marLeft w:val="750"/>
                      <w:marRight w:val="0"/>
                      <w:marTop w:val="0"/>
                      <w:marBottom w:val="0"/>
                      <w:divBdr>
                        <w:top w:val="none" w:sz="0" w:space="0" w:color="auto"/>
                        <w:left w:val="none" w:sz="0" w:space="0" w:color="auto"/>
                        <w:bottom w:val="none" w:sz="0" w:space="0" w:color="auto"/>
                        <w:right w:val="none" w:sz="0" w:space="0" w:color="auto"/>
                      </w:divBdr>
                    </w:div>
                  </w:divsChild>
                </w:div>
                <w:div w:id="28996884">
                  <w:marLeft w:val="300"/>
                  <w:marRight w:val="0"/>
                  <w:marTop w:val="75"/>
                  <w:marBottom w:val="0"/>
                  <w:divBdr>
                    <w:top w:val="none" w:sz="0" w:space="0" w:color="auto"/>
                    <w:left w:val="none" w:sz="0" w:space="0" w:color="auto"/>
                    <w:bottom w:val="none" w:sz="0" w:space="0" w:color="auto"/>
                    <w:right w:val="none" w:sz="0" w:space="0" w:color="auto"/>
                  </w:divBdr>
                  <w:divsChild>
                    <w:div w:id="28996829">
                      <w:marLeft w:val="750"/>
                      <w:marRight w:val="0"/>
                      <w:marTop w:val="0"/>
                      <w:marBottom w:val="0"/>
                      <w:divBdr>
                        <w:top w:val="none" w:sz="0" w:space="0" w:color="auto"/>
                        <w:left w:val="none" w:sz="0" w:space="0" w:color="auto"/>
                        <w:bottom w:val="none" w:sz="0" w:space="0" w:color="auto"/>
                        <w:right w:val="none" w:sz="0" w:space="0" w:color="auto"/>
                      </w:divBdr>
                    </w:div>
                  </w:divsChild>
                </w:div>
                <w:div w:id="28996886">
                  <w:marLeft w:val="300"/>
                  <w:marRight w:val="0"/>
                  <w:marTop w:val="75"/>
                  <w:marBottom w:val="0"/>
                  <w:divBdr>
                    <w:top w:val="none" w:sz="0" w:space="0" w:color="auto"/>
                    <w:left w:val="none" w:sz="0" w:space="0" w:color="auto"/>
                    <w:bottom w:val="none" w:sz="0" w:space="0" w:color="auto"/>
                    <w:right w:val="none" w:sz="0" w:space="0" w:color="auto"/>
                  </w:divBdr>
                  <w:divsChild>
                    <w:div w:id="28996958">
                      <w:marLeft w:val="750"/>
                      <w:marRight w:val="0"/>
                      <w:marTop w:val="0"/>
                      <w:marBottom w:val="0"/>
                      <w:divBdr>
                        <w:top w:val="none" w:sz="0" w:space="0" w:color="auto"/>
                        <w:left w:val="none" w:sz="0" w:space="0" w:color="auto"/>
                        <w:bottom w:val="none" w:sz="0" w:space="0" w:color="auto"/>
                        <w:right w:val="none" w:sz="0" w:space="0" w:color="auto"/>
                      </w:divBdr>
                    </w:div>
                  </w:divsChild>
                </w:div>
                <w:div w:id="28996900">
                  <w:marLeft w:val="300"/>
                  <w:marRight w:val="0"/>
                  <w:marTop w:val="75"/>
                  <w:marBottom w:val="0"/>
                  <w:divBdr>
                    <w:top w:val="none" w:sz="0" w:space="0" w:color="auto"/>
                    <w:left w:val="none" w:sz="0" w:space="0" w:color="auto"/>
                    <w:bottom w:val="none" w:sz="0" w:space="0" w:color="auto"/>
                    <w:right w:val="none" w:sz="0" w:space="0" w:color="auto"/>
                  </w:divBdr>
                  <w:divsChild>
                    <w:div w:id="28996835">
                      <w:marLeft w:val="750"/>
                      <w:marRight w:val="0"/>
                      <w:marTop w:val="0"/>
                      <w:marBottom w:val="0"/>
                      <w:divBdr>
                        <w:top w:val="none" w:sz="0" w:space="0" w:color="auto"/>
                        <w:left w:val="none" w:sz="0" w:space="0" w:color="auto"/>
                        <w:bottom w:val="none" w:sz="0" w:space="0" w:color="auto"/>
                        <w:right w:val="none" w:sz="0" w:space="0" w:color="auto"/>
                      </w:divBdr>
                    </w:div>
                  </w:divsChild>
                </w:div>
                <w:div w:id="28996914">
                  <w:marLeft w:val="300"/>
                  <w:marRight w:val="0"/>
                  <w:marTop w:val="75"/>
                  <w:marBottom w:val="0"/>
                  <w:divBdr>
                    <w:top w:val="none" w:sz="0" w:space="0" w:color="auto"/>
                    <w:left w:val="none" w:sz="0" w:space="0" w:color="auto"/>
                    <w:bottom w:val="none" w:sz="0" w:space="0" w:color="auto"/>
                    <w:right w:val="none" w:sz="0" w:space="0" w:color="auto"/>
                  </w:divBdr>
                </w:div>
                <w:div w:id="28996941">
                  <w:marLeft w:val="300"/>
                  <w:marRight w:val="0"/>
                  <w:marTop w:val="75"/>
                  <w:marBottom w:val="0"/>
                  <w:divBdr>
                    <w:top w:val="none" w:sz="0" w:space="0" w:color="auto"/>
                    <w:left w:val="none" w:sz="0" w:space="0" w:color="auto"/>
                    <w:bottom w:val="none" w:sz="0" w:space="0" w:color="auto"/>
                    <w:right w:val="none" w:sz="0" w:space="0" w:color="auto"/>
                  </w:divBdr>
                  <w:divsChild>
                    <w:div w:id="28996850">
                      <w:marLeft w:val="750"/>
                      <w:marRight w:val="0"/>
                      <w:marTop w:val="0"/>
                      <w:marBottom w:val="0"/>
                      <w:divBdr>
                        <w:top w:val="none" w:sz="0" w:space="0" w:color="auto"/>
                        <w:left w:val="none" w:sz="0" w:space="0" w:color="auto"/>
                        <w:bottom w:val="none" w:sz="0" w:space="0" w:color="auto"/>
                        <w:right w:val="none" w:sz="0" w:space="0" w:color="auto"/>
                      </w:divBdr>
                    </w:div>
                  </w:divsChild>
                </w:div>
                <w:div w:id="28996944">
                  <w:marLeft w:val="300"/>
                  <w:marRight w:val="0"/>
                  <w:marTop w:val="75"/>
                  <w:marBottom w:val="0"/>
                  <w:divBdr>
                    <w:top w:val="none" w:sz="0" w:space="0" w:color="auto"/>
                    <w:left w:val="none" w:sz="0" w:space="0" w:color="auto"/>
                    <w:bottom w:val="none" w:sz="0" w:space="0" w:color="auto"/>
                    <w:right w:val="none" w:sz="0" w:space="0" w:color="auto"/>
                  </w:divBdr>
                </w:div>
                <w:div w:id="28996954">
                  <w:marLeft w:val="300"/>
                  <w:marRight w:val="0"/>
                  <w:marTop w:val="75"/>
                  <w:marBottom w:val="0"/>
                  <w:divBdr>
                    <w:top w:val="none" w:sz="0" w:space="0" w:color="auto"/>
                    <w:left w:val="none" w:sz="0" w:space="0" w:color="auto"/>
                    <w:bottom w:val="none" w:sz="0" w:space="0" w:color="auto"/>
                    <w:right w:val="none" w:sz="0" w:space="0" w:color="auto"/>
                  </w:divBdr>
                </w:div>
              </w:divsChild>
            </w:div>
            <w:div w:id="28996919">
              <w:marLeft w:val="0"/>
              <w:marRight w:val="0"/>
              <w:marTop w:val="150"/>
              <w:marBottom w:val="150"/>
              <w:divBdr>
                <w:top w:val="none" w:sz="0" w:space="0" w:color="auto"/>
                <w:left w:val="none" w:sz="0" w:space="0" w:color="auto"/>
                <w:bottom w:val="none" w:sz="0" w:space="0" w:color="auto"/>
                <w:right w:val="none" w:sz="0" w:space="0" w:color="auto"/>
              </w:divBdr>
              <w:divsChild>
                <w:div w:id="28996842">
                  <w:marLeft w:val="300"/>
                  <w:marRight w:val="0"/>
                  <w:marTop w:val="75"/>
                  <w:marBottom w:val="0"/>
                  <w:divBdr>
                    <w:top w:val="none" w:sz="0" w:space="0" w:color="auto"/>
                    <w:left w:val="none" w:sz="0" w:space="0" w:color="auto"/>
                    <w:bottom w:val="none" w:sz="0" w:space="0" w:color="auto"/>
                    <w:right w:val="none" w:sz="0" w:space="0" w:color="auto"/>
                  </w:divBdr>
                </w:div>
                <w:div w:id="28996853">
                  <w:marLeft w:val="300"/>
                  <w:marRight w:val="0"/>
                  <w:marTop w:val="75"/>
                  <w:marBottom w:val="0"/>
                  <w:divBdr>
                    <w:top w:val="none" w:sz="0" w:space="0" w:color="auto"/>
                    <w:left w:val="none" w:sz="0" w:space="0" w:color="auto"/>
                    <w:bottom w:val="none" w:sz="0" w:space="0" w:color="auto"/>
                    <w:right w:val="none" w:sz="0" w:space="0" w:color="auto"/>
                  </w:divBdr>
                  <w:divsChild>
                    <w:div w:id="28996925">
                      <w:marLeft w:val="750"/>
                      <w:marRight w:val="0"/>
                      <w:marTop w:val="0"/>
                      <w:marBottom w:val="0"/>
                      <w:divBdr>
                        <w:top w:val="none" w:sz="0" w:space="0" w:color="auto"/>
                        <w:left w:val="none" w:sz="0" w:space="0" w:color="auto"/>
                        <w:bottom w:val="none" w:sz="0" w:space="0" w:color="auto"/>
                        <w:right w:val="none" w:sz="0" w:space="0" w:color="auto"/>
                      </w:divBdr>
                    </w:div>
                  </w:divsChild>
                </w:div>
                <w:div w:id="28996876">
                  <w:marLeft w:val="300"/>
                  <w:marRight w:val="0"/>
                  <w:marTop w:val="75"/>
                  <w:marBottom w:val="0"/>
                  <w:divBdr>
                    <w:top w:val="none" w:sz="0" w:space="0" w:color="auto"/>
                    <w:left w:val="none" w:sz="0" w:space="0" w:color="auto"/>
                    <w:bottom w:val="none" w:sz="0" w:space="0" w:color="auto"/>
                    <w:right w:val="none" w:sz="0" w:space="0" w:color="auto"/>
                  </w:divBdr>
                  <w:divsChild>
                    <w:div w:id="28996952">
                      <w:marLeft w:val="750"/>
                      <w:marRight w:val="0"/>
                      <w:marTop w:val="0"/>
                      <w:marBottom w:val="0"/>
                      <w:divBdr>
                        <w:top w:val="none" w:sz="0" w:space="0" w:color="auto"/>
                        <w:left w:val="none" w:sz="0" w:space="0" w:color="auto"/>
                        <w:bottom w:val="none" w:sz="0" w:space="0" w:color="auto"/>
                        <w:right w:val="none" w:sz="0" w:space="0" w:color="auto"/>
                      </w:divBdr>
                    </w:div>
                  </w:divsChild>
                </w:div>
                <w:div w:id="28996879">
                  <w:marLeft w:val="300"/>
                  <w:marRight w:val="0"/>
                  <w:marTop w:val="75"/>
                  <w:marBottom w:val="0"/>
                  <w:divBdr>
                    <w:top w:val="none" w:sz="0" w:space="0" w:color="auto"/>
                    <w:left w:val="none" w:sz="0" w:space="0" w:color="auto"/>
                    <w:bottom w:val="none" w:sz="0" w:space="0" w:color="auto"/>
                    <w:right w:val="none" w:sz="0" w:space="0" w:color="auto"/>
                  </w:divBdr>
                  <w:divsChild>
                    <w:div w:id="28996834">
                      <w:marLeft w:val="750"/>
                      <w:marRight w:val="0"/>
                      <w:marTop w:val="0"/>
                      <w:marBottom w:val="0"/>
                      <w:divBdr>
                        <w:top w:val="none" w:sz="0" w:space="0" w:color="auto"/>
                        <w:left w:val="none" w:sz="0" w:space="0" w:color="auto"/>
                        <w:bottom w:val="none" w:sz="0" w:space="0" w:color="auto"/>
                        <w:right w:val="none" w:sz="0" w:space="0" w:color="auto"/>
                      </w:divBdr>
                    </w:div>
                  </w:divsChild>
                </w:div>
                <w:div w:id="28996881">
                  <w:marLeft w:val="300"/>
                  <w:marRight w:val="0"/>
                  <w:marTop w:val="75"/>
                  <w:marBottom w:val="0"/>
                  <w:divBdr>
                    <w:top w:val="none" w:sz="0" w:space="0" w:color="auto"/>
                    <w:left w:val="none" w:sz="0" w:space="0" w:color="auto"/>
                    <w:bottom w:val="none" w:sz="0" w:space="0" w:color="auto"/>
                    <w:right w:val="none" w:sz="0" w:space="0" w:color="auto"/>
                  </w:divBdr>
                  <w:divsChild>
                    <w:div w:id="28996931">
                      <w:marLeft w:val="750"/>
                      <w:marRight w:val="0"/>
                      <w:marTop w:val="0"/>
                      <w:marBottom w:val="0"/>
                      <w:divBdr>
                        <w:top w:val="none" w:sz="0" w:space="0" w:color="auto"/>
                        <w:left w:val="none" w:sz="0" w:space="0" w:color="auto"/>
                        <w:bottom w:val="none" w:sz="0" w:space="0" w:color="auto"/>
                        <w:right w:val="none" w:sz="0" w:space="0" w:color="auto"/>
                      </w:divBdr>
                    </w:div>
                  </w:divsChild>
                </w:div>
                <w:div w:id="28996898">
                  <w:marLeft w:val="300"/>
                  <w:marRight w:val="0"/>
                  <w:marTop w:val="75"/>
                  <w:marBottom w:val="0"/>
                  <w:divBdr>
                    <w:top w:val="none" w:sz="0" w:space="0" w:color="auto"/>
                    <w:left w:val="none" w:sz="0" w:space="0" w:color="auto"/>
                    <w:bottom w:val="none" w:sz="0" w:space="0" w:color="auto"/>
                    <w:right w:val="none" w:sz="0" w:space="0" w:color="auto"/>
                  </w:divBdr>
                  <w:divsChild>
                    <w:div w:id="28996934">
                      <w:marLeft w:val="750"/>
                      <w:marRight w:val="0"/>
                      <w:marTop w:val="0"/>
                      <w:marBottom w:val="0"/>
                      <w:divBdr>
                        <w:top w:val="none" w:sz="0" w:space="0" w:color="auto"/>
                        <w:left w:val="none" w:sz="0" w:space="0" w:color="auto"/>
                        <w:bottom w:val="none" w:sz="0" w:space="0" w:color="auto"/>
                        <w:right w:val="none" w:sz="0" w:space="0" w:color="auto"/>
                      </w:divBdr>
                    </w:div>
                  </w:divsChild>
                </w:div>
                <w:div w:id="28996906">
                  <w:marLeft w:val="300"/>
                  <w:marRight w:val="0"/>
                  <w:marTop w:val="75"/>
                  <w:marBottom w:val="0"/>
                  <w:divBdr>
                    <w:top w:val="none" w:sz="0" w:space="0" w:color="auto"/>
                    <w:left w:val="none" w:sz="0" w:space="0" w:color="auto"/>
                    <w:bottom w:val="none" w:sz="0" w:space="0" w:color="auto"/>
                    <w:right w:val="none" w:sz="0" w:space="0" w:color="auto"/>
                  </w:divBdr>
                </w:div>
                <w:div w:id="28996913">
                  <w:marLeft w:val="300"/>
                  <w:marRight w:val="0"/>
                  <w:marTop w:val="75"/>
                  <w:marBottom w:val="0"/>
                  <w:divBdr>
                    <w:top w:val="none" w:sz="0" w:space="0" w:color="auto"/>
                    <w:left w:val="none" w:sz="0" w:space="0" w:color="auto"/>
                    <w:bottom w:val="none" w:sz="0" w:space="0" w:color="auto"/>
                    <w:right w:val="none" w:sz="0" w:space="0" w:color="auto"/>
                  </w:divBdr>
                  <w:divsChild>
                    <w:div w:id="28996830">
                      <w:marLeft w:val="750"/>
                      <w:marRight w:val="0"/>
                      <w:marTop w:val="0"/>
                      <w:marBottom w:val="0"/>
                      <w:divBdr>
                        <w:top w:val="none" w:sz="0" w:space="0" w:color="auto"/>
                        <w:left w:val="none" w:sz="0" w:space="0" w:color="auto"/>
                        <w:bottom w:val="none" w:sz="0" w:space="0" w:color="auto"/>
                        <w:right w:val="none" w:sz="0" w:space="0" w:color="auto"/>
                      </w:divBdr>
                    </w:div>
                  </w:divsChild>
                </w:div>
                <w:div w:id="28996920">
                  <w:marLeft w:val="300"/>
                  <w:marRight w:val="0"/>
                  <w:marTop w:val="75"/>
                  <w:marBottom w:val="0"/>
                  <w:divBdr>
                    <w:top w:val="none" w:sz="0" w:space="0" w:color="auto"/>
                    <w:left w:val="none" w:sz="0" w:space="0" w:color="auto"/>
                    <w:bottom w:val="none" w:sz="0" w:space="0" w:color="auto"/>
                    <w:right w:val="none" w:sz="0" w:space="0" w:color="auto"/>
                  </w:divBdr>
                  <w:divsChild>
                    <w:div w:id="28996875">
                      <w:marLeft w:val="750"/>
                      <w:marRight w:val="0"/>
                      <w:marTop w:val="0"/>
                      <w:marBottom w:val="0"/>
                      <w:divBdr>
                        <w:top w:val="none" w:sz="0" w:space="0" w:color="auto"/>
                        <w:left w:val="none" w:sz="0" w:space="0" w:color="auto"/>
                        <w:bottom w:val="none" w:sz="0" w:space="0" w:color="auto"/>
                        <w:right w:val="none" w:sz="0" w:space="0" w:color="auto"/>
                      </w:divBdr>
                    </w:div>
                  </w:divsChild>
                </w:div>
                <w:div w:id="28996922">
                  <w:marLeft w:val="300"/>
                  <w:marRight w:val="0"/>
                  <w:marTop w:val="75"/>
                  <w:marBottom w:val="0"/>
                  <w:divBdr>
                    <w:top w:val="none" w:sz="0" w:space="0" w:color="auto"/>
                    <w:left w:val="none" w:sz="0" w:space="0" w:color="auto"/>
                    <w:bottom w:val="none" w:sz="0" w:space="0" w:color="auto"/>
                    <w:right w:val="none" w:sz="0" w:space="0" w:color="auto"/>
                  </w:divBdr>
                  <w:divsChild>
                    <w:div w:id="28996852">
                      <w:marLeft w:val="750"/>
                      <w:marRight w:val="0"/>
                      <w:marTop w:val="0"/>
                      <w:marBottom w:val="0"/>
                      <w:divBdr>
                        <w:top w:val="none" w:sz="0" w:space="0" w:color="auto"/>
                        <w:left w:val="none" w:sz="0" w:space="0" w:color="auto"/>
                        <w:bottom w:val="none" w:sz="0" w:space="0" w:color="auto"/>
                        <w:right w:val="none" w:sz="0" w:space="0" w:color="auto"/>
                      </w:divBdr>
                    </w:div>
                  </w:divsChild>
                </w:div>
                <w:div w:id="28996940">
                  <w:marLeft w:val="300"/>
                  <w:marRight w:val="0"/>
                  <w:marTop w:val="75"/>
                  <w:marBottom w:val="0"/>
                  <w:divBdr>
                    <w:top w:val="none" w:sz="0" w:space="0" w:color="auto"/>
                    <w:left w:val="none" w:sz="0" w:space="0" w:color="auto"/>
                    <w:bottom w:val="none" w:sz="0" w:space="0" w:color="auto"/>
                    <w:right w:val="none" w:sz="0" w:space="0" w:color="auto"/>
                  </w:divBdr>
                  <w:divsChild>
                    <w:div w:id="28996845">
                      <w:marLeft w:val="750"/>
                      <w:marRight w:val="0"/>
                      <w:marTop w:val="0"/>
                      <w:marBottom w:val="0"/>
                      <w:divBdr>
                        <w:top w:val="none" w:sz="0" w:space="0" w:color="auto"/>
                        <w:left w:val="none" w:sz="0" w:space="0" w:color="auto"/>
                        <w:bottom w:val="none" w:sz="0" w:space="0" w:color="auto"/>
                        <w:right w:val="none" w:sz="0" w:space="0" w:color="auto"/>
                      </w:divBdr>
                    </w:div>
                  </w:divsChild>
                </w:div>
                <w:div w:id="28996946">
                  <w:marLeft w:val="300"/>
                  <w:marRight w:val="0"/>
                  <w:marTop w:val="75"/>
                  <w:marBottom w:val="0"/>
                  <w:divBdr>
                    <w:top w:val="none" w:sz="0" w:space="0" w:color="auto"/>
                    <w:left w:val="none" w:sz="0" w:space="0" w:color="auto"/>
                    <w:bottom w:val="none" w:sz="0" w:space="0" w:color="auto"/>
                    <w:right w:val="none" w:sz="0" w:space="0" w:color="auto"/>
                  </w:divBdr>
                </w:div>
                <w:div w:id="28996956">
                  <w:marLeft w:val="300"/>
                  <w:marRight w:val="0"/>
                  <w:marTop w:val="75"/>
                  <w:marBottom w:val="0"/>
                  <w:divBdr>
                    <w:top w:val="none" w:sz="0" w:space="0" w:color="auto"/>
                    <w:left w:val="none" w:sz="0" w:space="0" w:color="auto"/>
                    <w:bottom w:val="none" w:sz="0" w:space="0" w:color="auto"/>
                    <w:right w:val="none" w:sz="0" w:space="0" w:color="auto"/>
                  </w:divBdr>
                  <w:divsChild>
                    <w:div w:id="28996936">
                      <w:marLeft w:val="750"/>
                      <w:marRight w:val="0"/>
                      <w:marTop w:val="0"/>
                      <w:marBottom w:val="0"/>
                      <w:divBdr>
                        <w:top w:val="none" w:sz="0" w:space="0" w:color="auto"/>
                        <w:left w:val="none" w:sz="0" w:space="0" w:color="auto"/>
                        <w:bottom w:val="none" w:sz="0" w:space="0" w:color="auto"/>
                        <w:right w:val="none" w:sz="0" w:space="0" w:color="auto"/>
                      </w:divBdr>
                    </w:div>
                  </w:divsChild>
                </w:div>
                <w:div w:id="28996957">
                  <w:marLeft w:val="300"/>
                  <w:marRight w:val="0"/>
                  <w:marTop w:val="75"/>
                  <w:marBottom w:val="0"/>
                  <w:divBdr>
                    <w:top w:val="none" w:sz="0" w:space="0" w:color="auto"/>
                    <w:left w:val="none" w:sz="0" w:space="0" w:color="auto"/>
                    <w:bottom w:val="none" w:sz="0" w:space="0" w:color="auto"/>
                    <w:right w:val="none" w:sz="0" w:space="0" w:color="auto"/>
                  </w:divBdr>
                  <w:divsChild>
                    <w:div w:id="28996904">
                      <w:marLeft w:val="750"/>
                      <w:marRight w:val="0"/>
                      <w:marTop w:val="0"/>
                      <w:marBottom w:val="0"/>
                      <w:divBdr>
                        <w:top w:val="none" w:sz="0" w:space="0" w:color="auto"/>
                        <w:left w:val="none" w:sz="0" w:space="0" w:color="auto"/>
                        <w:bottom w:val="none" w:sz="0" w:space="0" w:color="auto"/>
                        <w:right w:val="none" w:sz="0" w:space="0" w:color="auto"/>
                      </w:divBdr>
                    </w:div>
                  </w:divsChild>
                </w:div>
                <w:div w:id="28996959">
                  <w:marLeft w:val="300"/>
                  <w:marRight w:val="0"/>
                  <w:marTop w:val="75"/>
                  <w:marBottom w:val="0"/>
                  <w:divBdr>
                    <w:top w:val="none" w:sz="0" w:space="0" w:color="auto"/>
                    <w:left w:val="none" w:sz="0" w:space="0" w:color="auto"/>
                    <w:bottom w:val="none" w:sz="0" w:space="0" w:color="auto"/>
                    <w:right w:val="none" w:sz="0" w:space="0" w:color="auto"/>
                  </w:divBdr>
                </w:div>
              </w:divsChild>
            </w:div>
            <w:div w:id="28996947">
              <w:marLeft w:val="0"/>
              <w:marRight w:val="0"/>
              <w:marTop w:val="150"/>
              <w:marBottom w:val="150"/>
              <w:divBdr>
                <w:top w:val="none" w:sz="0" w:space="0" w:color="auto"/>
                <w:left w:val="none" w:sz="0" w:space="0" w:color="auto"/>
                <w:bottom w:val="none" w:sz="0" w:space="0" w:color="auto"/>
                <w:right w:val="none" w:sz="0" w:space="0" w:color="auto"/>
              </w:divBdr>
              <w:divsChild>
                <w:div w:id="28996893">
                  <w:marLeft w:val="300"/>
                  <w:marRight w:val="0"/>
                  <w:marTop w:val="75"/>
                  <w:marBottom w:val="0"/>
                  <w:divBdr>
                    <w:top w:val="none" w:sz="0" w:space="0" w:color="auto"/>
                    <w:left w:val="none" w:sz="0" w:space="0" w:color="auto"/>
                    <w:bottom w:val="none" w:sz="0" w:space="0" w:color="auto"/>
                    <w:right w:val="none" w:sz="0" w:space="0" w:color="auto"/>
                  </w:divBdr>
                  <w:divsChild>
                    <w:div w:id="28996885">
                      <w:marLeft w:val="750"/>
                      <w:marRight w:val="0"/>
                      <w:marTop w:val="0"/>
                      <w:marBottom w:val="0"/>
                      <w:divBdr>
                        <w:top w:val="none" w:sz="0" w:space="0" w:color="auto"/>
                        <w:left w:val="none" w:sz="0" w:space="0" w:color="auto"/>
                        <w:bottom w:val="none" w:sz="0" w:space="0" w:color="auto"/>
                        <w:right w:val="none" w:sz="0" w:space="0" w:color="auto"/>
                      </w:divBdr>
                    </w:div>
                  </w:divsChild>
                </w:div>
                <w:div w:id="28996895">
                  <w:marLeft w:val="300"/>
                  <w:marRight w:val="0"/>
                  <w:marTop w:val="75"/>
                  <w:marBottom w:val="0"/>
                  <w:divBdr>
                    <w:top w:val="none" w:sz="0" w:space="0" w:color="auto"/>
                    <w:left w:val="none" w:sz="0" w:space="0" w:color="auto"/>
                    <w:bottom w:val="none" w:sz="0" w:space="0" w:color="auto"/>
                    <w:right w:val="none" w:sz="0" w:space="0" w:color="auto"/>
                  </w:divBdr>
                  <w:divsChild>
                    <w:div w:id="28996838">
                      <w:marLeft w:val="750"/>
                      <w:marRight w:val="0"/>
                      <w:marTop w:val="0"/>
                      <w:marBottom w:val="0"/>
                      <w:divBdr>
                        <w:top w:val="none" w:sz="0" w:space="0" w:color="auto"/>
                        <w:left w:val="none" w:sz="0" w:space="0" w:color="auto"/>
                        <w:bottom w:val="none" w:sz="0" w:space="0" w:color="auto"/>
                        <w:right w:val="none" w:sz="0" w:space="0" w:color="auto"/>
                      </w:divBdr>
                    </w:div>
                  </w:divsChild>
                </w:div>
                <w:div w:id="28996950">
                  <w:marLeft w:val="300"/>
                  <w:marRight w:val="0"/>
                  <w:marTop w:val="75"/>
                  <w:marBottom w:val="0"/>
                  <w:divBdr>
                    <w:top w:val="none" w:sz="0" w:space="0" w:color="auto"/>
                    <w:left w:val="none" w:sz="0" w:space="0" w:color="auto"/>
                    <w:bottom w:val="none" w:sz="0" w:space="0" w:color="auto"/>
                    <w:right w:val="none" w:sz="0" w:space="0" w:color="auto"/>
                  </w:divBdr>
                  <w:divsChild>
                    <w:div w:id="289969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8996953">
              <w:marLeft w:val="0"/>
              <w:marRight w:val="0"/>
              <w:marTop w:val="150"/>
              <w:marBottom w:val="150"/>
              <w:divBdr>
                <w:top w:val="none" w:sz="0" w:space="0" w:color="auto"/>
                <w:left w:val="none" w:sz="0" w:space="0" w:color="auto"/>
                <w:bottom w:val="none" w:sz="0" w:space="0" w:color="auto"/>
                <w:right w:val="none" w:sz="0" w:space="0" w:color="auto"/>
              </w:divBdr>
              <w:divsChild>
                <w:div w:id="28996841">
                  <w:marLeft w:val="300"/>
                  <w:marRight w:val="0"/>
                  <w:marTop w:val="75"/>
                  <w:marBottom w:val="0"/>
                  <w:divBdr>
                    <w:top w:val="none" w:sz="0" w:space="0" w:color="auto"/>
                    <w:left w:val="none" w:sz="0" w:space="0" w:color="auto"/>
                    <w:bottom w:val="none" w:sz="0" w:space="0" w:color="auto"/>
                    <w:right w:val="none" w:sz="0" w:space="0" w:color="auto"/>
                  </w:divBdr>
                  <w:divsChild>
                    <w:div w:id="28996844">
                      <w:marLeft w:val="750"/>
                      <w:marRight w:val="0"/>
                      <w:marTop w:val="0"/>
                      <w:marBottom w:val="0"/>
                      <w:divBdr>
                        <w:top w:val="none" w:sz="0" w:space="0" w:color="auto"/>
                        <w:left w:val="none" w:sz="0" w:space="0" w:color="auto"/>
                        <w:bottom w:val="none" w:sz="0" w:space="0" w:color="auto"/>
                        <w:right w:val="none" w:sz="0" w:space="0" w:color="auto"/>
                      </w:divBdr>
                    </w:div>
                  </w:divsChild>
                </w:div>
                <w:div w:id="28996870">
                  <w:marLeft w:val="300"/>
                  <w:marRight w:val="0"/>
                  <w:marTop w:val="75"/>
                  <w:marBottom w:val="0"/>
                  <w:divBdr>
                    <w:top w:val="none" w:sz="0" w:space="0" w:color="auto"/>
                    <w:left w:val="none" w:sz="0" w:space="0" w:color="auto"/>
                    <w:bottom w:val="none" w:sz="0" w:space="0" w:color="auto"/>
                    <w:right w:val="none" w:sz="0" w:space="0" w:color="auto"/>
                  </w:divBdr>
                  <w:divsChild>
                    <w:div w:id="28996915">
                      <w:marLeft w:val="750"/>
                      <w:marRight w:val="0"/>
                      <w:marTop w:val="0"/>
                      <w:marBottom w:val="0"/>
                      <w:divBdr>
                        <w:top w:val="none" w:sz="0" w:space="0" w:color="auto"/>
                        <w:left w:val="none" w:sz="0" w:space="0" w:color="auto"/>
                        <w:bottom w:val="none" w:sz="0" w:space="0" w:color="auto"/>
                        <w:right w:val="none" w:sz="0" w:space="0" w:color="auto"/>
                      </w:divBdr>
                    </w:div>
                  </w:divsChild>
                </w:div>
                <w:div w:id="28996872">
                  <w:marLeft w:val="300"/>
                  <w:marRight w:val="0"/>
                  <w:marTop w:val="75"/>
                  <w:marBottom w:val="0"/>
                  <w:divBdr>
                    <w:top w:val="none" w:sz="0" w:space="0" w:color="auto"/>
                    <w:left w:val="none" w:sz="0" w:space="0" w:color="auto"/>
                    <w:bottom w:val="none" w:sz="0" w:space="0" w:color="auto"/>
                    <w:right w:val="none" w:sz="0" w:space="0" w:color="auto"/>
                  </w:divBdr>
                  <w:divsChild>
                    <w:div w:id="28996911">
                      <w:marLeft w:val="750"/>
                      <w:marRight w:val="0"/>
                      <w:marTop w:val="0"/>
                      <w:marBottom w:val="0"/>
                      <w:divBdr>
                        <w:top w:val="none" w:sz="0" w:space="0" w:color="auto"/>
                        <w:left w:val="none" w:sz="0" w:space="0" w:color="auto"/>
                        <w:bottom w:val="none" w:sz="0" w:space="0" w:color="auto"/>
                        <w:right w:val="none" w:sz="0" w:space="0" w:color="auto"/>
                      </w:divBdr>
                    </w:div>
                  </w:divsChild>
                </w:div>
                <w:div w:id="28996874">
                  <w:marLeft w:val="300"/>
                  <w:marRight w:val="0"/>
                  <w:marTop w:val="75"/>
                  <w:marBottom w:val="0"/>
                  <w:divBdr>
                    <w:top w:val="none" w:sz="0" w:space="0" w:color="auto"/>
                    <w:left w:val="none" w:sz="0" w:space="0" w:color="auto"/>
                    <w:bottom w:val="none" w:sz="0" w:space="0" w:color="auto"/>
                    <w:right w:val="none" w:sz="0" w:space="0" w:color="auto"/>
                  </w:divBdr>
                  <w:divsChild>
                    <w:div w:id="28996921">
                      <w:marLeft w:val="750"/>
                      <w:marRight w:val="0"/>
                      <w:marTop w:val="0"/>
                      <w:marBottom w:val="0"/>
                      <w:divBdr>
                        <w:top w:val="none" w:sz="0" w:space="0" w:color="auto"/>
                        <w:left w:val="none" w:sz="0" w:space="0" w:color="auto"/>
                        <w:bottom w:val="none" w:sz="0" w:space="0" w:color="auto"/>
                        <w:right w:val="none" w:sz="0" w:space="0" w:color="auto"/>
                      </w:divBdr>
                    </w:div>
                  </w:divsChild>
                </w:div>
                <w:div w:id="28996891">
                  <w:marLeft w:val="300"/>
                  <w:marRight w:val="0"/>
                  <w:marTop w:val="75"/>
                  <w:marBottom w:val="0"/>
                  <w:divBdr>
                    <w:top w:val="none" w:sz="0" w:space="0" w:color="auto"/>
                    <w:left w:val="none" w:sz="0" w:space="0" w:color="auto"/>
                    <w:bottom w:val="none" w:sz="0" w:space="0" w:color="auto"/>
                    <w:right w:val="none" w:sz="0" w:space="0" w:color="auto"/>
                  </w:divBdr>
                </w:div>
                <w:div w:id="28996916">
                  <w:marLeft w:val="300"/>
                  <w:marRight w:val="0"/>
                  <w:marTop w:val="75"/>
                  <w:marBottom w:val="0"/>
                  <w:divBdr>
                    <w:top w:val="none" w:sz="0" w:space="0" w:color="auto"/>
                    <w:left w:val="none" w:sz="0" w:space="0" w:color="auto"/>
                    <w:bottom w:val="none" w:sz="0" w:space="0" w:color="auto"/>
                    <w:right w:val="none" w:sz="0" w:space="0" w:color="auto"/>
                  </w:divBdr>
                  <w:divsChild>
                    <w:div w:id="28996902">
                      <w:marLeft w:val="750"/>
                      <w:marRight w:val="0"/>
                      <w:marTop w:val="0"/>
                      <w:marBottom w:val="0"/>
                      <w:divBdr>
                        <w:top w:val="none" w:sz="0" w:space="0" w:color="auto"/>
                        <w:left w:val="none" w:sz="0" w:space="0" w:color="auto"/>
                        <w:bottom w:val="none" w:sz="0" w:space="0" w:color="auto"/>
                        <w:right w:val="none" w:sz="0" w:space="0" w:color="auto"/>
                      </w:divBdr>
                    </w:div>
                  </w:divsChild>
                </w:div>
                <w:div w:id="28996928">
                  <w:marLeft w:val="300"/>
                  <w:marRight w:val="0"/>
                  <w:marTop w:val="75"/>
                  <w:marBottom w:val="0"/>
                  <w:divBdr>
                    <w:top w:val="none" w:sz="0" w:space="0" w:color="auto"/>
                    <w:left w:val="none" w:sz="0" w:space="0" w:color="auto"/>
                    <w:bottom w:val="none" w:sz="0" w:space="0" w:color="auto"/>
                    <w:right w:val="none" w:sz="0" w:space="0" w:color="auto"/>
                  </w:divBdr>
                  <w:divsChild>
                    <w:div w:id="28996887">
                      <w:marLeft w:val="750"/>
                      <w:marRight w:val="0"/>
                      <w:marTop w:val="0"/>
                      <w:marBottom w:val="0"/>
                      <w:divBdr>
                        <w:top w:val="none" w:sz="0" w:space="0" w:color="auto"/>
                        <w:left w:val="none" w:sz="0" w:space="0" w:color="auto"/>
                        <w:bottom w:val="none" w:sz="0" w:space="0" w:color="auto"/>
                        <w:right w:val="none" w:sz="0" w:space="0" w:color="auto"/>
                      </w:divBdr>
                    </w:div>
                  </w:divsChild>
                </w:div>
                <w:div w:id="28996938">
                  <w:marLeft w:val="300"/>
                  <w:marRight w:val="0"/>
                  <w:marTop w:val="75"/>
                  <w:marBottom w:val="0"/>
                  <w:divBdr>
                    <w:top w:val="none" w:sz="0" w:space="0" w:color="auto"/>
                    <w:left w:val="none" w:sz="0" w:space="0" w:color="auto"/>
                    <w:bottom w:val="none" w:sz="0" w:space="0" w:color="auto"/>
                    <w:right w:val="none" w:sz="0" w:space="0" w:color="auto"/>
                  </w:divBdr>
                  <w:divsChild>
                    <w:div w:id="2899689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96877">
      <w:marLeft w:val="0"/>
      <w:marRight w:val="0"/>
      <w:marTop w:val="0"/>
      <w:marBottom w:val="0"/>
      <w:divBdr>
        <w:top w:val="none" w:sz="0" w:space="0" w:color="auto"/>
        <w:left w:val="none" w:sz="0" w:space="0" w:color="auto"/>
        <w:bottom w:val="none" w:sz="0" w:space="0" w:color="auto"/>
        <w:right w:val="none" w:sz="0" w:space="0" w:color="auto"/>
      </w:divBdr>
    </w:div>
    <w:div w:id="28996880">
      <w:marLeft w:val="0"/>
      <w:marRight w:val="0"/>
      <w:marTop w:val="0"/>
      <w:marBottom w:val="0"/>
      <w:divBdr>
        <w:top w:val="none" w:sz="0" w:space="0" w:color="auto"/>
        <w:left w:val="none" w:sz="0" w:space="0" w:color="auto"/>
        <w:bottom w:val="none" w:sz="0" w:space="0" w:color="auto"/>
        <w:right w:val="none" w:sz="0" w:space="0" w:color="auto"/>
      </w:divBdr>
    </w:div>
    <w:div w:id="28996890">
      <w:marLeft w:val="0"/>
      <w:marRight w:val="0"/>
      <w:marTop w:val="0"/>
      <w:marBottom w:val="0"/>
      <w:divBdr>
        <w:top w:val="none" w:sz="0" w:space="0" w:color="auto"/>
        <w:left w:val="none" w:sz="0" w:space="0" w:color="auto"/>
        <w:bottom w:val="none" w:sz="0" w:space="0" w:color="auto"/>
        <w:right w:val="none" w:sz="0" w:space="0" w:color="auto"/>
      </w:divBdr>
    </w:div>
    <w:div w:id="28996901">
      <w:marLeft w:val="0"/>
      <w:marRight w:val="0"/>
      <w:marTop w:val="0"/>
      <w:marBottom w:val="0"/>
      <w:divBdr>
        <w:top w:val="none" w:sz="0" w:space="0" w:color="auto"/>
        <w:left w:val="none" w:sz="0" w:space="0" w:color="auto"/>
        <w:bottom w:val="none" w:sz="0" w:space="0" w:color="auto"/>
        <w:right w:val="none" w:sz="0" w:space="0" w:color="auto"/>
      </w:divBdr>
    </w:div>
    <w:div w:id="28996903">
      <w:marLeft w:val="0"/>
      <w:marRight w:val="0"/>
      <w:marTop w:val="0"/>
      <w:marBottom w:val="0"/>
      <w:divBdr>
        <w:top w:val="none" w:sz="0" w:space="0" w:color="auto"/>
        <w:left w:val="none" w:sz="0" w:space="0" w:color="auto"/>
        <w:bottom w:val="none" w:sz="0" w:space="0" w:color="auto"/>
        <w:right w:val="none" w:sz="0" w:space="0" w:color="auto"/>
      </w:divBdr>
    </w:div>
    <w:div w:id="28996923">
      <w:marLeft w:val="0"/>
      <w:marRight w:val="0"/>
      <w:marTop w:val="0"/>
      <w:marBottom w:val="0"/>
      <w:divBdr>
        <w:top w:val="none" w:sz="0" w:space="0" w:color="auto"/>
        <w:left w:val="none" w:sz="0" w:space="0" w:color="auto"/>
        <w:bottom w:val="none" w:sz="0" w:space="0" w:color="auto"/>
        <w:right w:val="none" w:sz="0" w:space="0" w:color="auto"/>
      </w:divBdr>
    </w:div>
    <w:div w:id="28996930">
      <w:marLeft w:val="0"/>
      <w:marRight w:val="0"/>
      <w:marTop w:val="0"/>
      <w:marBottom w:val="0"/>
      <w:divBdr>
        <w:top w:val="none" w:sz="0" w:space="0" w:color="auto"/>
        <w:left w:val="none" w:sz="0" w:space="0" w:color="auto"/>
        <w:bottom w:val="none" w:sz="0" w:space="0" w:color="auto"/>
        <w:right w:val="none" w:sz="0" w:space="0" w:color="auto"/>
      </w:divBdr>
    </w:div>
    <w:div w:id="28996932">
      <w:marLeft w:val="0"/>
      <w:marRight w:val="0"/>
      <w:marTop w:val="0"/>
      <w:marBottom w:val="0"/>
      <w:divBdr>
        <w:top w:val="none" w:sz="0" w:space="0" w:color="auto"/>
        <w:left w:val="none" w:sz="0" w:space="0" w:color="auto"/>
        <w:bottom w:val="none" w:sz="0" w:space="0" w:color="auto"/>
        <w:right w:val="none" w:sz="0" w:space="0" w:color="auto"/>
      </w:divBdr>
    </w:div>
    <w:div w:id="28996937">
      <w:marLeft w:val="0"/>
      <w:marRight w:val="0"/>
      <w:marTop w:val="0"/>
      <w:marBottom w:val="0"/>
      <w:divBdr>
        <w:top w:val="none" w:sz="0" w:space="0" w:color="auto"/>
        <w:left w:val="none" w:sz="0" w:space="0" w:color="auto"/>
        <w:bottom w:val="none" w:sz="0" w:space="0" w:color="auto"/>
        <w:right w:val="none" w:sz="0" w:space="0" w:color="auto"/>
      </w:divBdr>
      <w:divsChild>
        <w:div w:id="28996868">
          <w:marLeft w:val="0"/>
          <w:marRight w:val="0"/>
          <w:marTop w:val="0"/>
          <w:marBottom w:val="0"/>
          <w:divBdr>
            <w:top w:val="none" w:sz="0" w:space="0" w:color="auto"/>
            <w:left w:val="none" w:sz="0" w:space="0" w:color="auto"/>
            <w:bottom w:val="none" w:sz="0" w:space="0" w:color="auto"/>
            <w:right w:val="none" w:sz="0" w:space="0" w:color="auto"/>
          </w:divBdr>
        </w:div>
        <w:div w:id="28996910">
          <w:marLeft w:val="0"/>
          <w:marRight w:val="0"/>
          <w:marTop w:val="0"/>
          <w:marBottom w:val="0"/>
          <w:divBdr>
            <w:top w:val="none" w:sz="0" w:space="0" w:color="auto"/>
            <w:left w:val="none" w:sz="0" w:space="0" w:color="auto"/>
            <w:bottom w:val="none" w:sz="0" w:space="0" w:color="auto"/>
            <w:right w:val="none" w:sz="0" w:space="0" w:color="auto"/>
          </w:divBdr>
        </w:div>
      </w:divsChild>
    </w:div>
    <w:div w:id="28996943">
      <w:marLeft w:val="0"/>
      <w:marRight w:val="0"/>
      <w:marTop w:val="0"/>
      <w:marBottom w:val="0"/>
      <w:divBdr>
        <w:top w:val="none" w:sz="0" w:space="0" w:color="auto"/>
        <w:left w:val="none" w:sz="0" w:space="0" w:color="auto"/>
        <w:bottom w:val="none" w:sz="0" w:space="0" w:color="auto"/>
        <w:right w:val="none" w:sz="0" w:space="0" w:color="auto"/>
      </w:divBdr>
    </w:div>
    <w:div w:id="28996948">
      <w:marLeft w:val="0"/>
      <w:marRight w:val="0"/>
      <w:marTop w:val="0"/>
      <w:marBottom w:val="0"/>
      <w:divBdr>
        <w:top w:val="none" w:sz="0" w:space="0" w:color="auto"/>
        <w:left w:val="none" w:sz="0" w:space="0" w:color="auto"/>
        <w:bottom w:val="none" w:sz="0" w:space="0" w:color="auto"/>
        <w:right w:val="none" w:sz="0" w:space="0" w:color="auto"/>
      </w:divBdr>
    </w:div>
    <w:div w:id="274411794">
      <w:bodyDiv w:val="1"/>
      <w:marLeft w:val="0"/>
      <w:marRight w:val="0"/>
      <w:marTop w:val="0"/>
      <w:marBottom w:val="0"/>
      <w:divBdr>
        <w:top w:val="none" w:sz="0" w:space="0" w:color="auto"/>
        <w:left w:val="none" w:sz="0" w:space="0" w:color="auto"/>
        <w:bottom w:val="none" w:sz="0" w:space="0" w:color="auto"/>
        <w:right w:val="none" w:sz="0" w:space="0" w:color="auto"/>
      </w:divBdr>
    </w:div>
    <w:div w:id="368845198">
      <w:bodyDiv w:val="1"/>
      <w:marLeft w:val="0"/>
      <w:marRight w:val="0"/>
      <w:marTop w:val="0"/>
      <w:marBottom w:val="0"/>
      <w:divBdr>
        <w:top w:val="none" w:sz="0" w:space="0" w:color="auto"/>
        <w:left w:val="none" w:sz="0" w:space="0" w:color="auto"/>
        <w:bottom w:val="none" w:sz="0" w:space="0" w:color="auto"/>
        <w:right w:val="none" w:sz="0" w:space="0" w:color="auto"/>
      </w:divBdr>
    </w:div>
    <w:div w:id="810708173">
      <w:bodyDiv w:val="1"/>
      <w:marLeft w:val="0"/>
      <w:marRight w:val="0"/>
      <w:marTop w:val="0"/>
      <w:marBottom w:val="0"/>
      <w:divBdr>
        <w:top w:val="none" w:sz="0" w:space="0" w:color="auto"/>
        <w:left w:val="none" w:sz="0" w:space="0" w:color="auto"/>
        <w:bottom w:val="none" w:sz="0" w:space="0" w:color="auto"/>
        <w:right w:val="none" w:sz="0" w:space="0" w:color="auto"/>
      </w:divBdr>
    </w:div>
    <w:div w:id="869492671">
      <w:bodyDiv w:val="1"/>
      <w:marLeft w:val="0"/>
      <w:marRight w:val="0"/>
      <w:marTop w:val="0"/>
      <w:marBottom w:val="0"/>
      <w:divBdr>
        <w:top w:val="none" w:sz="0" w:space="0" w:color="auto"/>
        <w:left w:val="none" w:sz="0" w:space="0" w:color="auto"/>
        <w:bottom w:val="none" w:sz="0" w:space="0" w:color="auto"/>
        <w:right w:val="none" w:sz="0" w:space="0" w:color="auto"/>
      </w:divBdr>
    </w:div>
    <w:div w:id="1430547047">
      <w:bodyDiv w:val="1"/>
      <w:marLeft w:val="0"/>
      <w:marRight w:val="0"/>
      <w:marTop w:val="0"/>
      <w:marBottom w:val="0"/>
      <w:divBdr>
        <w:top w:val="none" w:sz="0" w:space="0" w:color="auto"/>
        <w:left w:val="none" w:sz="0" w:space="0" w:color="auto"/>
        <w:bottom w:val="none" w:sz="0" w:space="0" w:color="auto"/>
        <w:right w:val="none" w:sz="0" w:space="0" w:color="auto"/>
      </w:divBdr>
    </w:div>
    <w:div w:id="199656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ra.salkovics@zoo.szeged.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zooszeged.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zooszeged.hu" TargetMode="External"/><Relationship Id="rId4" Type="http://schemas.openxmlformats.org/officeDocument/2006/relationships/settings" Target="settings.xml"/><Relationship Id="rId9" Type="http://schemas.openxmlformats.org/officeDocument/2006/relationships/hyperlink" Target="mailto:kornel.marothy@gmail.com"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A1D3-5CC4-4C18-BE01-DBAF6AA8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27615</Words>
  <Characters>190545</Characters>
  <Application>Microsoft Office Word</Application>
  <DocSecurity>0</DocSecurity>
  <Lines>1587</Lines>
  <Paragraphs>435</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217725</CharactersWithSpaces>
  <SharedDoc>false</SharedDoc>
  <HLinks>
    <vt:vector size="30" baseType="variant">
      <vt:variant>
        <vt:i4>6946895</vt:i4>
      </vt:variant>
      <vt:variant>
        <vt:i4>12</vt:i4>
      </vt:variant>
      <vt:variant>
        <vt:i4>0</vt:i4>
      </vt:variant>
      <vt:variant>
        <vt:i4>5</vt:i4>
      </vt:variant>
      <vt:variant>
        <vt:lpwstr>mailto:info@zooszeged.hu</vt:lpwstr>
      </vt:variant>
      <vt:variant>
        <vt:lpwstr/>
      </vt:variant>
      <vt:variant>
        <vt:i4>6422640</vt:i4>
      </vt:variant>
      <vt:variant>
        <vt:i4>9</vt:i4>
      </vt:variant>
      <vt:variant>
        <vt:i4>0</vt:i4>
      </vt:variant>
      <vt:variant>
        <vt:i4>5</vt:i4>
      </vt:variant>
      <vt:variant>
        <vt:lpwstr>mailto:</vt:lpwstr>
      </vt:variant>
      <vt:variant>
        <vt:lpwstr/>
      </vt:variant>
      <vt:variant>
        <vt:i4>6946895</vt:i4>
      </vt:variant>
      <vt:variant>
        <vt:i4>6</vt:i4>
      </vt:variant>
      <vt:variant>
        <vt:i4>0</vt:i4>
      </vt:variant>
      <vt:variant>
        <vt:i4>5</vt:i4>
      </vt:variant>
      <vt:variant>
        <vt:lpwstr>mailto:info@zooszeged.hu</vt:lpwstr>
      </vt:variant>
      <vt:variant>
        <vt:lpwstr/>
      </vt:variant>
      <vt:variant>
        <vt:i4>5439548</vt:i4>
      </vt:variant>
      <vt:variant>
        <vt:i4>3</vt:i4>
      </vt:variant>
      <vt:variant>
        <vt:i4>0</vt:i4>
      </vt:variant>
      <vt:variant>
        <vt:i4>5</vt:i4>
      </vt:variant>
      <vt:variant>
        <vt:lpwstr>mailto:kornel.marothy@gmail.com</vt:lpwstr>
      </vt:variant>
      <vt:variant>
        <vt:lpwstr/>
      </vt:variant>
      <vt:variant>
        <vt:i4>5570662</vt:i4>
      </vt:variant>
      <vt:variant>
        <vt:i4>0</vt:i4>
      </vt:variant>
      <vt:variant>
        <vt:i4>0</vt:i4>
      </vt:variant>
      <vt:variant>
        <vt:i4>5</vt:i4>
      </vt:variant>
      <vt:variant>
        <vt:lpwstr>mailto:dora.salkovics@zoo.szeged.hu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2017-02-16T09:08:00Z</dcterms:created>
  <dcterms:modified xsi:type="dcterms:W3CDTF">2017-03-03T13:53:00Z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7e2eb869-90fc-400a-9cf1-c9433bbd2929</vt:lpwstr>
  </property>
  <property fmtid="{D5CDD505-2E9C-101B-9397-08002B2CF9AE}" pid="3" name="ContentTypeId">
    <vt:lpwstr>0x010100A9A9798420F8054AA9E4AA21FBE754B3</vt:lpwstr>
  </property>
</Properties>
</file>